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875DA" w14:textId="77777777" w:rsidR="00915FC8" w:rsidRPr="004A5ED0" w:rsidRDefault="00915FC8" w:rsidP="00915FC8">
      <w:pPr>
        <w:pStyle w:val="Heading20"/>
        <w:keepNext/>
        <w:keepLines/>
        <w:shd w:val="clear" w:color="auto" w:fill="auto"/>
        <w:spacing w:before="0" w:line="260" w:lineRule="exact"/>
        <w:jc w:val="left"/>
        <w:rPr>
          <w:color w:val="3366CC"/>
        </w:rPr>
      </w:pPr>
      <w:bookmarkStart w:id="0" w:name="bookmark2"/>
      <w:r w:rsidRPr="004A5ED0">
        <w:rPr>
          <w:color w:val="3366CC"/>
        </w:rPr>
        <w:t>РАЗДЕЛ V. Проект договора</w:t>
      </w:r>
    </w:p>
    <w:p w14:paraId="483E086F" w14:textId="77777777" w:rsidR="00915FC8" w:rsidRPr="004A5ED0" w:rsidRDefault="00915FC8" w:rsidP="00C932F4">
      <w:pPr>
        <w:pStyle w:val="Heading20"/>
        <w:keepNext/>
        <w:keepLines/>
        <w:shd w:val="clear" w:color="auto" w:fill="auto"/>
        <w:spacing w:before="0" w:line="260" w:lineRule="exact"/>
      </w:pPr>
    </w:p>
    <w:p w14:paraId="0ED654CE" w14:textId="77777777" w:rsidR="00C743FB" w:rsidRPr="004A5ED0" w:rsidRDefault="006D71AD" w:rsidP="00C932F4">
      <w:pPr>
        <w:pStyle w:val="Heading20"/>
        <w:keepNext/>
        <w:keepLines/>
        <w:shd w:val="clear" w:color="auto" w:fill="auto"/>
        <w:spacing w:before="0" w:line="260" w:lineRule="exact"/>
        <w:sectPr w:rsidR="00C743FB" w:rsidRPr="004A5ED0" w:rsidSect="009D16F4">
          <w:pgSz w:w="11900" w:h="16840"/>
          <w:pgMar w:top="851" w:right="4812" w:bottom="625" w:left="1535" w:header="0" w:footer="3" w:gutter="0"/>
          <w:pgNumType w:start="43"/>
          <w:cols w:space="720"/>
          <w:noEndnote/>
          <w:docGrid w:linePitch="360"/>
        </w:sectPr>
      </w:pPr>
      <w:r w:rsidRPr="004A5ED0">
        <w:t>ДОГОВОР №</w:t>
      </w:r>
      <w:bookmarkEnd w:id="0"/>
    </w:p>
    <w:p w14:paraId="4F802B71" w14:textId="77777777" w:rsidR="00C743FB" w:rsidRPr="004A5ED0" w:rsidRDefault="00C743FB">
      <w:pPr>
        <w:spacing w:before="7" w:after="7" w:line="240" w:lineRule="exact"/>
        <w:rPr>
          <w:sz w:val="19"/>
          <w:szCs w:val="19"/>
        </w:rPr>
      </w:pPr>
    </w:p>
    <w:p w14:paraId="030F6845" w14:textId="77777777" w:rsidR="00C743FB" w:rsidRPr="004A5ED0" w:rsidRDefault="00C743FB">
      <w:pPr>
        <w:rPr>
          <w:sz w:val="2"/>
          <w:szCs w:val="2"/>
        </w:rPr>
        <w:sectPr w:rsidR="00C743FB" w:rsidRPr="004A5ED0">
          <w:type w:val="continuous"/>
          <w:pgSz w:w="11900" w:h="16840"/>
          <w:pgMar w:top="1287" w:right="0" w:bottom="586" w:left="0" w:header="0" w:footer="3" w:gutter="0"/>
          <w:cols w:space="720"/>
          <w:noEndnote/>
          <w:docGrid w:linePitch="360"/>
        </w:sectPr>
      </w:pPr>
    </w:p>
    <w:p w14:paraId="011FC6DC" w14:textId="6C5C2F6B" w:rsidR="00C743FB" w:rsidRPr="004A5ED0" w:rsidRDefault="00103943" w:rsidP="003A0A22">
      <w:pPr>
        <w:pStyle w:val="Bodytext20"/>
        <w:shd w:val="clear" w:color="auto" w:fill="auto"/>
        <w:tabs>
          <w:tab w:val="left" w:pos="5254"/>
          <w:tab w:val="left" w:pos="7346"/>
        </w:tabs>
        <w:spacing w:after="492" w:line="260" w:lineRule="exact"/>
      </w:pPr>
      <w:permStart w:id="335960450" w:edGrp="everyone"/>
      <w:r w:rsidRPr="004A5ED0">
        <w:rPr>
          <w:noProof/>
          <w:lang w:bidi="ar-SA"/>
        </w:rPr>
        <mc:AlternateContent>
          <mc:Choice Requires="wps">
            <w:drawing>
              <wp:anchor distT="0" distB="0" distL="63500" distR="63500" simplePos="0" relativeHeight="377487104" behindDoc="1" locked="0" layoutInCell="1" allowOverlap="1" wp14:anchorId="21D69A0C" wp14:editId="40E07C1A">
                <wp:simplePos x="0" y="0"/>
                <wp:positionH relativeFrom="margin">
                  <wp:posOffset>243840</wp:posOffset>
                </wp:positionH>
                <wp:positionV relativeFrom="paragraph">
                  <wp:posOffset>-16510</wp:posOffset>
                </wp:positionV>
                <wp:extent cx="1211580" cy="165100"/>
                <wp:effectExtent l="0" t="0" r="7620" b="6350"/>
                <wp:wrapSquare wrapText="r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CB4D0" w14:textId="77777777" w:rsidR="00A86E3F" w:rsidRDefault="00A86E3F" w:rsidP="0019088E">
                            <w:pPr>
                              <w:pStyle w:val="Bodytext20"/>
                              <w:shd w:val="clear" w:color="auto" w:fill="auto"/>
                              <w:spacing w:after="0" w:line="260" w:lineRule="exact"/>
                              <w:ind w:left="-567" w:firstLine="567"/>
                              <w:jc w:val="left"/>
                            </w:pPr>
                            <w:permStart w:id="833625117" w:edGrp="everyone"/>
                            <w:r>
                              <w:rPr>
                                <w:rStyle w:val="Bodytext2Exact"/>
                              </w:rPr>
                              <w:t>г. Уфа</w:t>
                            </w:r>
                            <w:permEnd w:id="833625117"/>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D69A0C" id="_x0000_t202" coordsize="21600,21600" o:spt="202" path="m,l,21600r21600,l21600,xe">
                <v:stroke joinstyle="miter"/>
                <v:path gradientshapeok="t" o:connecttype="rect"/>
              </v:shapetype>
              <v:shape id="Text Box 4" o:spid="_x0000_s1026" type="#_x0000_t202" style="position:absolute;left:0;text-align:left;margin-left:19.2pt;margin-top:-1.3pt;width:95.4pt;height:13pt;z-index:-125829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" filled="f" stroked="f">
                <v:textbox style="mso-fit-shape-to-text:t" inset="0,0,0,0">
                  <w:txbxContent>
                    <w:p w14:paraId="065CB4D0" w14:textId="77777777" w:rsidR="00A86E3F" w:rsidRDefault="00A86E3F" w:rsidP="0019088E">
                      <w:pPr>
                        <w:pStyle w:val="Bodytext20"/>
                        <w:shd w:val="clear" w:color="auto" w:fill="auto"/>
                        <w:spacing w:after="0" w:line="260" w:lineRule="exact"/>
                        <w:ind w:left="-567" w:firstLine="567"/>
                        <w:jc w:val="left"/>
                      </w:pPr>
                      <w:permStart w:id="833625117" w:edGrp="everyone"/>
                      <w:r>
                        <w:rPr>
                          <w:rStyle w:val="Bodytext2Exact"/>
                        </w:rPr>
                        <w:t>г. Уфа</w:t>
                      </w:r>
                      <w:permEnd w:id="833625117"/>
                    </w:p>
                  </w:txbxContent>
                </v:textbox>
                <w10:wrap type="square" side="right" anchorx="margin"/>
              </v:shape>
            </w:pict>
          </mc:Fallback>
        </mc:AlternateContent>
      </w:r>
      <w:r w:rsidR="003A0A22" w:rsidRPr="004A5ED0">
        <w:t xml:space="preserve">                                      </w:t>
      </w:r>
      <w:r w:rsidR="00C932F4" w:rsidRPr="004A5ED0">
        <w:t xml:space="preserve">           </w:t>
      </w:r>
      <w:r w:rsidR="003A0A22" w:rsidRPr="004A5ED0">
        <w:t xml:space="preserve">       </w:t>
      </w:r>
      <w:r w:rsidR="0019088E" w:rsidRPr="004A5ED0">
        <w:t>«___»______________20</w:t>
      </w:r>
      <w:r w:rsidR="004A01D3">
        <w:t>__</w:t>
      </w:r>
      <w:r w:rsidR="009D16F4" w:rsidRPr="004A5ED0">
        <w:t xml:space="preserve"> </w:t>
      </w:r>
      <w:r w:rsidR="006D71AD" w:rsidRPr="004A5ED0">
        <w:t>г</w:t>
      </w:r>
      <w:permEnd w:id="335960450"/>
      <w:r w:rsidR="006D71AD" w:rsidRPr="004A5ED0">
        <w:t>.</w:t>
      </w:r>
    </w:p>
    <w:p w14:paraId="3B1C8459" w14:textId="77777777" w:rsidR="007346F8" w:rsidRPr="004A5ED0" w:rsidRDefault="006D71AD" w:rsidP="003A0A22">
      <w:pPr>
        <w:pStyle w:val="Bodytext20"/>
        <w:shd w:val="clear" w:color="auto" w:fill="auto"/>
        <w:tabs>
          <w:tab w:val="left" w:pos="6734"/>
        </w:tabs>
        <w:spacing w:after="0" w:line="298" w:lineRule="exact"/>
        <w:ind w:firstLine="440"/>
      </w:pPr>
      <w:r w:rsidRPr="004A5ED0">
        <w:rPr>
          <w:rStyle w:val="Bodytext2Bold"/>
        </w:rPr>
        <w:t xml:space="preserve">Публичное акционерное </w:t>
      </w:r>
      <w:r w:rsidR="0019088E" w:rsidRPr="004A5ED0">
        <w:rPr>
          <w:rStyle w:val="Bodytext2Bold"/>
        </w:rPr>
        <w:t xml:space="preserve">общество </w:t>
      </w:r>
      <w:r w:rsidRPr="004A5ED0">
        <w:rPr>
          <w:rStyle w:val="Bodytext2Bold"/>
        </w:rPr>
        <w:t>«</w:t>
      </w:r>
      <w:r w:rsidR="0019088E" w:rsidRPr="004A5ED0">
        <w:rPr>
          <w:rStyle w:val="Bodytext2Bold"/>
        </w:rPr>
        <w:t>Башинформсвязь</w:t>
      </w:r>
      <w:r w:rsidRPr="004A5ED0">
        <w:rPr>
          <w:rStyle w:val="Bodytext2Bold"/>
        </w:rPr>
        <w:t>»</w:t>
      </w:r>
      <w:r w:rsidRPr="004A5ED0">
        <w:t>,</w:t>
      </w:r>
      <w:r w:rsidR="00752682" w:rsidRPr="004A5ED0">
        <w:t xml:space="preserve"> именуемое в дальнейшем «Заказчик»</w:t>
      </w:r>
      <w:r w:rsidRPr="004A5ED0">
        <w:t xml:space="preserve"> в лице</w:t>
      </w:r>
      <w:r w:rsidR="007346F8" w:rsidRPr="004A5ED0">
        <w:t xml:space="preserve"> Генерального директора Нищева Сергея Константиновича,</w:t>
      </w:r>
      <w:r w:rsidR="00BF18D1" w:rsidRPr="004A5ED0">
        <w:t xml:space="preserve"> действующего на основании </w:t>
      </w:r>
      <w:r w:rsidR="007346F8" w:rsidRPr="004A5ED0">
        <w:t>Устава</w:t>
      </w:r>
      <w:r w:rsidRPr="004A5ED0">
        <w:t xml:space="preserve">, </w:t>
      </w:r>
      <w:r w:rsidR="007346F8" w:rsidRPr="004A5ED0">
        <w:t xml:space="preserve">и _______________________________, именуемое в дальнейшем «Исполнитель»  в лице_____________________ , действующего на основании__________,  с другой стороны, </w:t>
      </w:r>
    </w:p>
    <w:p w14:paraId="500E0B10" w14:textId="77777777" w:rsidR="00C743FB" w:rsidRPr="004A5ED0" w:rsidRDefault="006D71AD" w:rsidP="003A0A22">
      <w:pPr>
        <w:pStyle w:val="Bodytext20"/>
        <w:shd w:val="clear" w:color="auto" w:fill="auto"/>
        <w:tabs>
          <w:tab w:val="left" w:pos="6734"/>
        </w:tabs>
        <w:spacing w:after="0" w:line="298" w:lineRule="exact"/>
        <w:ind w:firstLine="440"/>
      </w:pPr>
      <w:r w:rsidRPr="004A5ED0">
        <w:t>вместе именуемые Стороны, заключили настоящий договор о нижеследующем:</w:t>
      </w:r>
    </w:p>
    <w:p w14:paraId="45CB4F83" w14:textId="77777777" w:rsidR="00AF238D" w:rsidRPr="004A5ED0" w:rsidRDefault="00AF238D" w:rsidP="003A0A22">
      <w:pPr>
        <w:pStyle w:val="Bodytext20"/>
        <w:shd w:val="clear" w:color="auto" w:fill="auto"/>
        <w:tabs>
          <w:tab w:val="left" w:pos="6734"/>
        </w:tabs>
        <w:spacing w:after="0" w:line="298" w:lineRule="exact"/>
        <w:ind w:firstLine="440"/>
      </w:pPr>
    </w:p>
    <w:p w14:paraId="23B6213E" w14:textId="77777777" w:rsidR="00C743FB" w:rsidRPr="004A5ED0" w:rsidRDefault="006D71AD" w:rsidP="003A0A22">
      <w:pPr>
        <w:pStyle w:val="Heading20"/>
        <w:keepNext/>
        <w:keepLines/>
        <w:numPr>
          <w:ilvl w:val="0"/>
          <w:numId w:val="1"/>
        </w:numPr>
        <w:shd w:val="clear" w:color="auto" w:fill="auto"/>
        <w:tabs>
          <w:tab w:val="left" w:pos="1140"/>
        </w:tabs>
        <w:spacing w:before="0" w:line="293" w:lineRule="exact"/>
        <w:ind w:left="780"/>
        <w:jc w:val="center"/>
      </w:pPr>
      <w:bookmarkStart w:id="1" w:name="bookmark3"/>
      <w:r w:rsidRPr="004A5ED0">
        <w:t>Предмет договора.</w:t>
      </w:r>
      <w:bookmarkEnd w:id="1"/>
    </w:p>
    <w:p w14:paraId="1D261A66" w14:textId="77777777" w:rsidR="00C743FB" w:rsidRPr="004A5ED0" w:rsidRDefault="006D71AD">
      <w:pPr>
        <w:pStyle w:val="Bodytext20"/>
        <w:numPr>
          <w:ilvl w:val="1"/>
          <w:numId w:val="1"/>
        </w:numPr>
        <w:shd w:val="clear" w:color="auto" w:fill="auto"/>
        <w:tabs>
          <w:tab w:val="left" w:pos="1148"/>
        </w:tabs>
        <w:spacing w:after="0" w:line="293" w:lineRule="exact"/>
        <w:ind w:firstLine="620"/>
      </w:pPr>
      <w:r w:rsidRPr="004A5ED0">
        <w:t>Заказчик поручает, а Исполнитель принимает на себя следующие обязанности:</w:t>
      </w:r>
    </w:p>
    <w:p w14:paraId="59CF6A7C" w14:textId="77777777" w:rsidR="00C743FB" w:rsidRPr="004A5ED0" w:rsidRDefault="006D71AD">
      <w:pPr>
        <w:pStyle w:val="Bodytext20"/>
        <w:shd w:val="clear" w:color="auto" w:fill="auto"/>
        <w:spacing w:after="236" w:line="293" w:lineRule="exact"/>
      </w:pPr>
      <w:r w:rsidRPr="004A5ED0">
        <w:t>- осуществление технического обслуживания и ремонта транспортных средств (далее ТС) Заказчика.</w:t>
      </w:r>
    </w:p>
    <w:p w14:paraId="0534F011" w14:textId="77777777" w:rsidR="00C743FB" w:rsidRPr="004A5ED0" w:rsidRDefault="006D71AD" w:rsidP="003A0A22">
      <w:pPr>
        <w:pStyle w:val="Heading20"/>
        <w:keepNext/>
        <w:keepLines/>
        <w:numPr>
          <w:ilvl w:val="0"/>
          <w:numId w:val="1"/>
        </w:numPr>
        <w:shd w:val="clear" w:color="auto" w:fill="auto"/>
        <w:tabs>
          <w:tab w:val="left" w:pos="1083"/>
        </w:tabs>
        <w:spacing w:before="0" w:line="298" w:lineRule="exact"/>
        <w:ind w:firstLine="620"/>
        <w:jc w:val="center"/>
      </w:pPr>
      <w:bookmarkStart w:id="2" w:name="bookmark4"/>
      <w:r w:rsidRPr="004A5ED0">
        <w:t>Обязанности Сторон.</w:t>
      </w:r>
      <w:bookmarkEnd w:id="2"/>
    </w:p>
    <w:p w14:paraId="5AEA678F" w14:textId="77777777" w:rsidR="00C743FB" w:rsidRPr="004A5ED0" w:rsidRDefault="006D71AD">
      <w:pPr>
        <w:pStyle w:val="Bodytext20"/>
        <w:numPr>
          <w:ilvl w:val="1"/>
          <w:numId w:val="1"/>
        </w:numPr>
        <w:shd w:val="clear" w:color="auto" w:fill="auto"/>
        <w:tabs>
          <w:tab w:val="left" w:pos="1181"/>
        </w:tabs>
        <w:spacing w:after="0" w:line="298" w:lineRule="exact"/>
        <w:ind w:firstLine="620"/>
      </w:pPr>
      <w:r w:rsidRPr="004A5ED0">
        <w:t>Техническое обслуживание и ремонт ТС производятся в Сервисном Центре</w:t>
      </w:r>
    </w:p>
    <w:p w14:paraId="6D93B94E" w14:textId="77777777" w:rsidR="00C743FB" w:rsidRPr="004A5ED0" w:rsidRDefault="006D71AD">
      <w:pPr>
        <w:pStyle w:val="Bodytext20"/>
        <w:shd w:val="clear" w:color="auto" w:fill="auto"/>
        <w:tabs>
          <w:tab w:val="left" w:leader="underscore" w:pos="7622"/>
        </w:tabs>
        <w:spacing w:after="0" w:line="298" w:lineRule="exact"/>
      </w:pPr>
      <w:r w:rsidRPr="004A5ED0">
        <w:t>Исполн</w:t>
      </w:r>
      <w:r w:rsidR="0019088E" w:rsidRPr="004A5ED0">
        <w:t>ителя по адресу: г. Уфа</w:t>
      </w:r>
      <w:r w:rsidR="00B37943" w:rsidRPr="004A5ED0">
        <w:t>______________________________</w:t>
      </w:r>
    </w:p>
    <w:p w14:paraId="5738D5CD" w14:textId="3423E674" w:rsidR="00C743FB" w:rsidRPr="004A5ED0" w:rsidRDefault="006D71AD">
      <w:pPr>
        <w:pStyle w:val="Bodytext20"/>
        <w:numPr>
          <w:ilvl w:val="1"/>
          <w:numId w:val="1"/>
        </w:numPr>
        <w:shd w:val="clear" w:color="auto" w:fill="auto"/>
        <w:tabs>
          <w:tab w:val="left" w:pos="1094"/>
        </w:tabs>
        <w:spacing w:after="0" w:line="298" w:lineRule="exact"/>
        <w:ind w:firstLine="620"/>
      </w:pPr>
      <w:r w:rsidRPr="004A5ED0">
        <w:t>Для связи с Исполнителем и для оформления документации Заказчик выделяет ответственное лицо:</w:t>
      </w:r>
      <w:r w:rsidR="00407BC0" w:rsidRPr="004A5ED0">
        <w:t xml:space="preserve"> </w:t>
      </w:r>
      <w:r w:rsidR="009D3D29" w:rsidRPr="004A5ED0">
        <w:t>Якупов Э.Р.</w:t>
      </w:r>
      <w:r w:rsidRPr="004A5ED0">
        <w:t xml:space="preserve">, тел. </w:t>
      </w:r>
      <w:permStart w:id="1307731075" w:edGrp="everyone"/>
      <w:r w:rsidR="00231E43" w:rsidRPr="004A5ED0">
        <w:t>_</w:t>
      </w:r>
      <w:r w:rsidR="002C5C66" w:rsidRPr="004A5ED0">
        <w:t>+7(347)221-542</w:t>
      </w:r>
      <w:r w:rsidR="00B27D1C" w:rsidRPr="004A5ED0">
        <w:t>8</w:t>
      </w:r>
      <w:r w:rsidR="003B7051">
        <w:t xml:space="preserve"> </w:t>
      </w:r>
      <w:permEnd w:id="1307731075"/>
      <w:r w:rsidRPr="004A5ED0">
        <w:t>по месту нахождения обслуживаемого ТС.</w:t>
      </w:r>
    </w:p>
    <w:p w14:paraId="3A6F0C0A" w14:textId="77777777" w:rsidR="00C743FB" w:rsidRPr="004A5ED0" w:rsidRDefault="006D71AD">
      <w:pPr>
        <w:pStyle w:val="Bodytext20"/>
        <w:numPr>
          <w:ilvl w:val="1"/>
          <w:numId w:val="1"/>
        </w:numPr>
        <w:shd w:val="clear" w:color="auto" w:fill="auto"/>
        <w:tabs>
          <w:tab w:val="left" w:pos="1166"/>
        </w:tabs>
        <w:spacing w:after="0" w:line="298" w:lineRule="exact"/>
        <w:ind w:firstLine="620"/>
      </w:pPr>
      <w:r w:rsidRPr="004A5ED0">
        <w:t>На каждое транспортное средство, предоставляемое Заказчиком для выполнения работ по сервисному обслуживанию и ремонту, Исполнитель составляет отдельный Заказ- наряд.</w:t>
      </w:r>
    </w:p>
    <w:p w14:paraId="512DAB0E" w14:textId="77777777" w:rsidR="00C743FB" w:rsidRPr="004A5ED0" w:rsidRDefault="006D71AD">
      <w:pPr>
        <w:pStyle w:val="Bodytext20"/>
        <w:numPr>
          <w:ilvl w:val="1"/>
          <w:numId w:val="1"/>
        </w:numPr>
        <w:shd w:val="clear" w:color="auto" w:fill="auto"/>
        <w:tabs>
          <w:tab w:val="left" w:pos="1181"/>
        </w:tabs>
        <w:spacing w:after="240" w:line="298" w:lineRule="exact"/>
        <w:ind w:firstLine="620"/>
      </w:pPr>
      <w:r w:rsidRPr="004A5ED0">
        <w:t>Заказчик оплачивает работы на условиях настоящего Договора.</w:t>
      </w:r>
    </w:p>
    <w:p w14:paraId="6008269B" w14:textId="77777777" w:rsidR="00C743FB" w:rsidRPr="004A5ED0" w:rsidRDefault="006D71AD">
      <w:pPr>
        <w:pStyle w:val="Bodytext20"/>
        <w:numPr>
          <w:ilvl w:val="1"/>
          <w:numId w:val="1"/>
        </w:numPr>
        <w:shd w:val="clear" w:color="auto" w:fill="auto"/>
        <w:tabs>
          <w:tab w:val="left" w:pos="1142"/>
        </w:tabs>
        <w:spacing w:after="0" w:line="298" w:lineRule="exact"/>
        <w:ind w:firstLine="620"/>
      </w:pPr>
      <w:r w:rsidRPr="004A5ED0">
        <w:t>По настоящему Договору Исполнитель принимает на себя следующие обязательства:</w:t>
      </w:r>
    </w:p>
    <w:p w14:paraId="1623C2C8" w14:textId="6EC6DFEE" w:rsidR="00C743FB" w:rsidRPr="004A5ED0" w:rsidRDefault="006D71AD" w:rsidP="008941C1">
      <w:pPr>
        <w:pStyle w:val="Bodytext20"/>
        <w:numPr>
          <w:ilvl w:val="2"/>
          <w:numId w:val="1"/>
        </w:numPr>
        <w:shd w:val="clear" w:color="auto" w:fill="auto"/>
        <w:tabs>
          <w:tab w:val="left" w:pos="1373"/>
          <w:tab w:val="left" w:pos="6734"/>
        </w:tabs>
        <w:spacing w:after="0" w:line="298" w:lineRule="exact"/>
        <w:ind w:firstLine="620"/>
      </w:pPr>
      <w:r w:rsidRPr="004A5ED0">
        <w:t>В течение рабочего дня принимать в ремонт ТС Заказчика, срок выполнения</w:t>
      </w:r>
      <w:r w:rsidR="00CE59D2">
        <w:t xml:space="preserve"> </w:t>
      </w:r>
      <w:r w:rsidRPr="004A5ED0">
        <w:t>работ по техническому обслуживанию транспортного средства не должен превышать 1 -го рабочего дня</w:t>
      </w:r>
      <w:r w:rsidR="00A93282" w:rsidRPr="004A5ED0">
        <w:t xml:space="preserve"> с момента передачи транспортного средства Исполнителю</w:t>
      </w:r>
      <w:r w:rsidRPr="004A5ED0">
        <w:t xml:space="preserve">, а по ремонту транспортного средства </w:t>
      </w:r>
      <w:r w:rsidR="009F3D96" w:rsidRPr="004A5ED0">
        <w:t>сроки определяется в зависимости от их сложности, установленными заводом – изготовителем нормативами по согласованию с Заказчиком в заказ-наряде, но не более 7 календарных дней</w:t>
      </w:r>
      <w:r w:rsidRPr="004A5ED0">
        <w:t xml:space="preserve"> с момента</w:t>
      </w:r>
      <w:r w:rsidR="009F3D96" w:rsidRPr="004A5ED0">
        <w:t xml:space="preserve"> </w:t>
      </w:r>
      <w:r w:rsidRPr="004A5ED0">
        <w:t xml:space="preserve">передачи </w:t>
      </w:r>
      <w:r w:rsidR="00A93282" w:rsidRPr="004A5ED0">
        <w:t>транспортного средства</w:t>
      </w:r>
      <w:r w:rsidRPr="004A5ED0">
        <w:t xml:space="preserve"> Исполнителю. Иметь техническую и физическую возможность обслуживания не менее </w:t>
      </w:r>
      <w:permStart w:id="1085504705" w:edGrp="everyone"/>
      <w:r w:rsidR="005F758F" w:rsidRPr="004A5ED0">
        <w:t>5</w:t>
      </w:r>
      <w:r w:rsidR="008865AC" w:rsidRPr="004A5ED0">
        <w:t xml:space="preserve"> </w:t>
      </w:r>
      <w:r w:rsidRPr="004A5ED0">
        <w:t>(</w:t>
      </w:r>
      <w:r w:rsidR="005F758F" w:rsidRPr="004A5ED0">
        <w:t>пяти</w:t>
      </w:r>
      <w:r w:rsidRPr="004A5ED0">
        <w:t xml:space="preserve">) </w:t>
      </w:r>
      <w:permEnd w:id="1085504705"/>
      <w:r w:rsidRPr="004A5ED0">
        <w:t>единиц транспорта Заказчика одновременно.</w:t>
      </w:r>
    </w:p>
    <w:p w14:paraId="74F43531" w14:textId="77777777" w:rsidR="00C743FB" w:rsidRPr="004A5ED0" w:rsidRDefault="006D71AD">
      <w:pPr>
        <w:pStyle w:val="Bodytext20"/>
        <w:numPr>
          <w:ilvl w:val="2"/>
          <w:numId w:val="1"/>
        </w:numPr>
        <w:shd w:val="clear" w:color="auto" w:fill="auto"/>
        <w:tabs>
          <w:tab w:val="left" w:pos="1339"/>
        </w:tabs>
        <w:spacing w:after="0" w:line="298" w:lineRule="exact"/>
        <w:ind w:firstLine="620"/>
      </w:pPr>
      <w:r w:rsidRPr="004A5ED0">
        <w:t>Качественно осуществлять ремонт в объ</w:t>
      </w:r>
      <w:r w:rsidR="00D33DDE" w:rsidRPr="004A5ED0">
        <w:t>ё</w:t>
      </w:r>
      <w:r w:rsidRPr="004A5ED0">
        <w:t>ме, указанном в Заказ-наряде и согласованном с Заказчиком, следуя рекомендациям завода-изготовителя ТС. В случае возникновения необходимости привлечения к выполнению работ третьих лиц, нести перед Заказчиком ответственность за качество выполнения работ, сохранность и комплектность ТС Заказчика, принятого в работу.</w:t>
      </w:r>
    </w:p>
    <w:p w14:paraId="57A97E07" w14:textId="77777777" w:rsidR="00C743FB" w:rsidRPr="004A5ED0" w:rsidRDefault="006D71AD">
      <w:pPr>
        <w:pStyle w:val="Bodytext20"/>
        <w:numPr>
          <w:ilvl w:val="2"/>
          <w:numId w:val="1"/>
        </w:numPr>
        <w:shd w:val="clear" w:color="auto" w:fill="auto"/>
        <w:tabs>
          <w:tab w:val="left" w:pos="1339"/>
        </w:tabs>
        <w:spacing w:after="0" w:line="298" w:lineRule="exact"/>
        <w:ind w:firstLine="620"/>
      </w:pPr>
      <w:r w:rsidRPr="004A5ED0">
        <w:t>Обеспечивать технологический процесс запасными частями, деталями и расходными материалами.</w:t>
      </w:r>
    </w:p>
    <w:p w14:paraId="1C54BBAB" w14:textId="77777777" w:rsidR="00C743FB" w:rsidRPr="004A5ED0" w:rsidRDefault="006D71AD">
      <w:pPr>
        <w:pStyle w:val="Bodytext20"/>
        <w:numPr>
          <w:ilvl w:val="2"/>
          <w:numId w:val="1"/>
        </w:numPr>
        <w:shd w:val="clear" w:color="auto" w:fill="auto"/>
        <w:tabs>
          <w:tab w:val="left" w:pos="1344"/>
        </w:tabs>
        <w:spacing w:after="0" w:line="298" w:lineRule="exact"/>
        <w:ind w:firstLine="620"/>
      </w:pPr>
      <w:r w:rsidRPr="004A5ED0">
        <w:lastRenderedPageBreak/>
        <w:t>Нести гарантийные обязательства за провед</w:t>
      </w:r>
      <w:r w:rsidR="00D33DDE" w:rsidRPr="004A5ED0">
        <w:t>ё</w:t>
      </w:r>
      <w:r w:rsidRPr="004A5ED0">
        <w:t>нное техническое обслуживание и выполненный ремонт в течение сроков, а именно:</w:t>
      </w:r>
    </w:p>
    <w:p w14:paraId="79B062E3" w14:textId="604CB18D" w:rsidR="00C743FB" w:rsidRPr="004A5ED0" w:rsidRDefault="006D71AD">
      <w:pPr>
        <w:pStyle w:val="Bodytext20"/>
        <w:shd w:val="clear" w:color="auto" w:fill="auto"/>
        <w:spacing w:after="0" w:line="298" w:lineRule="exact"/>
        <w:ind w:left="780"/>
      </w:pPr>
      <w:r w:rsidRPr="004A5ED0">
        <w:t>по техническому обслуживанию не менее</w:t>
      </w:r>
      <w:r w:rsidR="00117624">
        <w:t xml:space="preserve"> 60</w:t>
      </w:r>
      <w:r w:rsidRPr="004A5ED0">
        <w:t>дней</w:t>
      </w:r>
      <w:r w:rsidR="009D16F4" w:rsidRPr="004A5ED0">
        <w:t>,</w:t>
      </w:r>
    </w:p>
    <w:p w14:paraId="7ECEA183" w14:textId="402C237A" w:rsidR="009D16F4" w:rsidRPr="004A5ED0" w:rsidRDefault="006D71AD">
      <w:pPr>
        <w:pStyle w:val="Bodytext20"/>
        <w:shd w:val="clear" w:color="auto" w:fill="auto"/>
        <w:spacing w:after="0" w:line="298" w:lineRule="exact"/>
        <w:ind w:left="800" w:right="2380"/>
        <w:jc w:val="left"/>
      </w:pPr>
      <w:r w:rsidRPr="004A5ED0">
        <w:t xml:space="preserve">по ремонту (текущему, электрооборудования) не менее </w:t>
      </w:r>
      <w:permStart w:id="1285576991" w:edGrp="everyone"/>
      <w:r w:rsidR="00117624">
        <w:t>90</w:t>
      </w:r>
      <w:permEnd w:id="1285576991"/>
      <w:r w:rsidR="009D16F4" w:rsidRPr="004A5ED0">
        <w:t xml:space="preserve">  д</w:t>
      </w:r>
      <w:r w:rsidRPr="004A5ED0">
        <w:t>ней</w:t>
      </w:r>
      <w:r w:rsidR="009D16F4" w:rsidRPr="004A5ED0">
        <w:t>,</w:t>
      </w:r>
      <w:r w:rsidRPr="004A5ED0">
        <w:t xml:space="preserve"> </w:t>
      </w:r>
    </w:p>
    <w:p w14:paraId="581712F4" w14:textId="79445E03" w:rsidR="009D16F4" w:rsidRPr="004A5ED0" w:rsidRDefault="006D71AD">
      <w:pPr>
        <w:pStyle w:val="Bodytext20"/>
        <w:shd w:val="clear" w:color="auto" w:fill="auto"/>
        <w:spacing w:after="0" w:line="298" w:lineRule="exact"/>
        <w:ind w:left="800" w:right="2380"/>
        <w:jc w:val="left"/>
      </w:pPr>
      <w:r w:rsidRPr="004A5ED0">
        <w:t xml:space="preserve">по ремонту узлов и агрегатов не менее </w:t>
      </w:r>
      <w:permStart w:id="637099705" w:edGrp="everyone"/>
      <w:r w:rsidR="00117624">
        <w:t>6</w:t>
      </w:r>
      <w:r w:rsidR="007A175B" w:rsidRPr="004A5ED0">
        <w:t xml:space="preserve"> </w:t>
      </w:r>
      <w:r w:rsidRPr="004A5ED0">
        <w:t>месяцев</w:t>
      </w:r>
      <w:r w:rsidR="009D16F4" w:rsidRPr="004A5ED0">
        <w:t xml:space="preserve">, </w:t>
      </w:r>
    </w:p>
    <w:permEnd w:id="637099705"/>
    <w:p w14:paraId="083EF7EE" w14:textId="4ED79997" w:rsidR="00752682" w:rsidRPr="004A5ED0" w:rsidRDefault="006D71AD">
      <w:pPr>
        <w:pStyle w:val="Bodytext20"/>
        <w:shd w:val="clear" w:color="auto" w:fill="auto"/>
        <w:spacing w:after="0" w:line="298" w:lineRule="exact"/>
        <w:ind w:left="800" w:right="2380"/>
        <w:jc w:val="left"/>
      </w:pPr>
      <w:r w:rsidRPr="004A5ED0">
        <w:t xml:space="preserve">по кузовному ремонту не менее </w:t>
      </w:r>
      <w:permStart w:id="1622149432" w:edGrp="everyone"/>
      <w:r w:rsidR="00117624">
        <w:t>6</w:t>
      </w:r>
      <w:r w:rsidRPr="004A5ED0">
        <w:t xml:space="preserve"> месяцев</w:t>
      </w:r>
      <w:r w:rsidR="009D16F4" w:rsidRPr="004A5ED0">
        <w:t>,</w:t>
      </w:r>
      <w:r w:rsidRPr="004A5ED0">
        <w:t xml:space="preserve"> </w:t>
      </w:r>
      <w:permEnd w:id="1622149432"/>
    </w:p>
    <w:p w14:paraId="72BA1E67" w14:textId="77777777" w:rsidR="00C743FB" w:rsidRPr="004A5ED0" w:rsidRDefault="006D71AD">
      <w:pPr>
        <w:pStyle w:val="Bodytext20"/>
        <w:shd w:val="clear" w:color="auto" w:fill="auto"/>
        <w:spacing w:after="0" w:line="298" w:lineRule="exact"/>
        <w:ind w:left="800" w:right="2380"/>
        <w:jc w:val="left"/>
        <w:rPr>
          <w:color w:val="auto"/>
        </w:rPr>
      </w:pPr>
      <w:r w:rsidRPr="004A5ED0">
        <w:t xml:space="preserve">на запасные части не менее </w:t>
      </w:r>
      <w:permStart w:id="1513750603" w:edGrp="everyone"/>
      <w:r w:rsidRPr="004A5ED0">
        <w:t>12 месяцев</w:t>
      </w:r>
      <w:r w:rsidR="009D16F4" w:rsidRPr="004A5ED0">
        <w:t xml:space="preserve">, </w:t>
      </w:r>
      <w:r w:rsidR="009D16F4" w:rsidRPr="004A5ED0">
        <w:rPr>
          <w:color w:val="auto"/>
          <w:shd w:val="clear" w:color="auto" w:fill="FFFF00"/>
        </w:rPr>
        <w:t>но не менее чем гарантия завода-изготовителя</w:t>
      </w:r>
      <w:permEnd w:id="1513750603"/>
    </w:p>
    <w:p w14:paraId="692D576B" w14:textId="77777777" w:rsidR="00C743FB" w:rsidRPr="004A5ED0" w:rsidRDefault="006D71AD">
      <w:pPr>
        <w:pStyle w:val="Bodytext20"/>
        <w:shd w:val="clear" w:color="auto" w:fill="auto"/>
        <w:spacing w:after="0" w:line="298" w:lineRule="exact"/>
      </w:pPr>
      <w:r w:rsidRPr="004A5ED0">
        <w:t>Обнаруженные в течение гарантийного срока дефекты, связанные с провед</w:t>
      </w:r>
      <w:r w:rsidR="00D33DDE" w:rsidRPr="004A5ED0">
        <w:t>ё</w:t>
      </w:r>
      <w:r w:rsidRPr="004A5ED0">
        <w:t>нным ремонтом и техническим обслуживанием, устраняются за сч</w:t>
      </w:r>
      <w:r w:rsidR="00D33DDE" w:rsidRPr="004A5ED0">
        <w:t>ё</w:t>
      </w:r>
      <w:r w:rsidRPr="004A5ED0">
        <w:t>т Исполнителя.</w:t>
      </w:r>
    </w:p>
    <w:p w14:paraId="0B7F8368" w14:textId="77777777" w:rsidR="00C743FB" w:rsidRPr="004A5ED0" w:rsidRDefault="006D71AD">
      <w:pPr>
        <w:pStyle w:val="Bodytext20"/>
        <w:numPr>
          <w:ilvl w:val="2"/>
          <w:numId w:val="1"/>
        </w:numPr>
        <w:shd w:val="clear" w:color="auto" w:fill="auto"/>
        <w:tabs>
          <w:tab w:val="left" w:pos="1257"/>
        </w:tabs>
        <w:spacing w:after="0" w:line="298" w:lineRule="exact"/>
        <w:ind w:firstLine="560"/>
      </w:pPr>
      <w:r w:rsidRPr="004A5ED0">
        <w:t>Заблаговременно извещать Заказчика о сроках окончания работ.</w:t>
      </w:r>
    </w:p>
    <w:p w14:paraId="35E0F6F6" w14:textId="77777777" w:rsidR="00C743FB" w:rsidRPr="004A5ED0" w:rsidRDefault="006D71AD">
      <w:pPr>
        <w:pStyle w:val="Bodytext20"/>
        <w:numPr>
          <w:ilvl w:val="2"/>
          <w:numId w:val="1"/>
        </w:numPr>
        <w:shd w:val="clear" w:color="auto" w:fill="auto"/>
        <w:tabs>
          <w:tab w:val="left" w:pos="1282"/>
        </w:tabs>
        <w:spacing w:after="0" w:line="298" w:lineRule="exact"/>
        <w:ind w:firstLine="560"/>
      </w:pPr>
      <w:r w:rsidRPr="004A5ED0">
        <w:t>В случае обнаружения скрытых дефектов уведомлять о них Заказчика и не приступать к их устранению без получения от него согласия, в том числе посредством телефонограммы.</w:t>
      </w:r>
    </w:p>
    <w:p w14:paraId="126F0E77" w14:textId="77777777" w:rsidR="00C743FB" w:rsidRPr="004A5ED0" w:rsidRDefault="006D71AD">
      <w:pPr>
        <w:pStyle w:val="Bodytext20"/>
        <w:numPr>
          <w:ilvl w:val="2"/>
          <w:numId w:val="1"/>
        </w:numPr>
        <w:shd w:val="clear" w:color="auto" w:fill="auto"/>
        <w:tabs>
          <w:tab w:val="left" w:pos="1397"/>
        </w:tabs>
        <w:spacing w:after="0" w:line="298" w:lineRule="exact"/>
        <w:ind w:firstLine="560"/>
      </w:pPr>
      <w:r w:rsidRPr="004A5ED0">
        <w:t>Предоставлять Заказчику надлежащим образом оформленные отч</w:t>
      </w:r>
      <w:r w:rsidR="00D33DDE" w:rsidRPr="004A5ED0">
        <w:t>ё</w:t>
      </w:r>
      <w:r w:rsidRPr="004A5ED0">
        <w:t>тные документы (сч</w:t>
      </w:r>
      <w:r w:rsidR="00D86605" w:rsidRPr="004A5ED0">
        <w:t>ета, заказ - наряды, акты выполненных</w:t>
      </w:r>
      <w:r w:rsidRPr="004A5ED0">
        <w:t xml:space="preserve"> работ), а также, по требованию Заказчика</w:t>
      </w:r>
      <w:r w:rsidR="00C2390C" w:rsidRPr="004A5ED0">
        <w:t>,</w:t>
      </w:r>
      <w:r w:rsidRPr="004A5ED0">
        <w:t xml:space="preserve"> предъявлять соответствующие сертификаты.</w:t>
      </w:r>
      <w:r w:rsidR="008865AC" w:rsidRPr="004A5ED0">
        <w:t xml:space="preserve"> Исполнитель выставляет и направл</w:t>
      </w:r>
      <w:r w:rsidR="00393CAE" w:rsidRPr="004A5ED0">
        <w:t>яет Заказчику сч</w:t>
      </w:r>
      <w:r w:rsidR="00D33DDE" w:rsidRPr="004A5ED0">
        <w:t>ё</w:t>
      </w:r>
      <w:r w:rsidR="00393CAE" w:rsidRPr="004A5ED0">
        <w:t>т на оплату выполненных работ</w:t>
      </w:r>
      <w:r w:rsidR="008865AC" w:rsidRPr="004A5ED0">
        <w:t xml:space="preserve"> и Акт выполненных работ не позднее 5-ти рабочих дней с момента</w:t>
      </w:r>
      <w:r w:rsidR="00D86605" w:rsidRPr="004A5ED0">
        <w:t xml:space="preserve"> выполнения работ.</w:t>
      </w:r>
    </w:p>
    <w:p w14:paraId="498AAF91" w14:textId="77777777" w:rsidR="00C743FB" w:rsidRPr="004A5ED0" w:rsidRDefault="006D71AD">
      <w:pPr>
        <w:pStyle w:val="Bodytext20"/>
        <w:numPr>
          <w:ilvl w:val="2"/>
          <w:numId w:val="1"/>
        </w:numPr>
        <w:shd w:val="clear" w:color="auto" w:fill="auto"/>
        <w:tabs>
          <w:tab w:val="left" w:pos="1282"/>
        </w:tabs>
        <w:spacing w:after="0" w:line="298" w:lineRule="exact"/>
        <w:ind w:firstLine="560"/>
      </w:pPr>
      <w:r w:rsidRPr="004A5ED0">
        <w:t>Возвращать Заказчику замен</w:t>
      </w:r>
      <w:r w:rsidR="00D33DDE" w:rsidRPr="004A5ED0">
        <w:t>ё</w:t>
      </w:r>
      <w:r w:rsidRPr="004A5ED0">
        <w:t>нные в результате выполнения ремонтных работ детали и агрегаты ТС Заказчика, а в случае отказа в получении утилизировать своими силами и за свой сч</w:t>
      </w:r>
      <w:r w:rsidR="00D33DDE" w:rsidRPr="004A5ED0">
        <w:t>ё</w:t>
      </w:r>
      <w:r w:rsidRPr="004A5ED0">
        <w:t>т отработанные моторные масла и обтирочный материал, замен</w:t>
      </w:r>
      <w:r w:rsidR="00D33DDE" w:rsidRPr="004A5ED0">
        <w:t>ё</w:t>
      </w:r>
      <w:r w:rsidRPr="004A5ED0">
        <w:t>нные запасные части и агрегаты (исключаются свинцовые аккумуляторы, резиновые покрышки).</w:t>
      </w:r>
    </w:p>
    <w:p w14:paraId="687E1A53" w14:textId="667DF975" w:rsidR="001D4E58" w:rsidRPr="004A5ED0" w:rsidRDefault="001D4E58" w:rsidP="00C2390C">
      <w:pPr>
        <w:pStyle w:val="a5"/>
        <w:numPr>
          <w:ilvl w:val="2"/>
          <w:numId w:val="1"/>
        </w:numPr>
        <w:ind w:left="0" w:firstLine="567"/>
        <w:jc w:val="both"/>
        <w:rPr>
          <w:rFonts w:ascii="Times New Roman" w:eastAsia="Times New Roman" w:hAnsi="Times New Roman" w:cs="Times New Roman"/>
          <w:sz w:val="26"/>
          <w:szCs w:val="26"/>
        </w:rPr>
      </w:pPr>
      <w:r w:rsidRPr="004A5ED0">
        <w:rPr>
          <w:rFonts w:ascii="Times New Roman" w:eastAsia="Times New Roman" w:hAnsi="Times New Roman" w:cs="Times New Roman"/>
          <w:sz w:val="26"/>
          <w:szCs w:val="26"/>
        </w:rPr>
        <w:t>Исполнитель обязан иметь утверждённый прайс на запасные части, опубликованный</w:t>
      </w:r>
      <w:r w:rsidR="00390783" w:rsidRPr="004A5ED0">
        <w:rPr>
          <w:rFonts w:ascii="Times New Roman" w:eastAsia="Times New Roman" w:hAnsi="Times New Roman" w:cs="Times New Roman"/>
          <w:sz w:val="26"/>
          <w:szCs w:val="26"/>
        </w:rPr>
        <w:t xml:space="preserve"> в</w:t>
      </w:r>
      <w:r w:rsidRPr="004A5ED0">
        <w:rPr>
          <w:rFonts w:ascii="Times New Roman" w:eastAsia="Times New Roman" w:hAnsi="Times New Roman" w:cs="Times New Roman"/>
          <w:sz w:val="26"/>
          <w:szCs w:val="26"/>
        </w:rPr>
        <w:t xml:space="preserve"> открытых источниках, в сети интернет и иных общедоступных ресурсах</w:t>
      </w:r>
      <w:r w:rsidR="00C01E84">
        <w:rPr>
          <w:rFonts w:ascii="Times New Roman" w:eastAsia="Times New Roman" w:hAnsi="Times New Roman" w:cs="Times New Roman"/>
          <w:sz w:val="26"/>
          <w:szCs w:val="26"/>
        </w:rPr>
        <w:t xml:space="preserve"> по адресу: ________</w:t>
      </w:r>
      <w:r w:rsidRPr="004A5ED0">
        <w:rPr>
          <w:rFonts w:ascii="Times New Roman" w:eastAsia="Times New Roman" w:hAnsi="Times New Roman" w:cs="Times New Roman"/>
          <w:sz w:val="26"/>
          <w:szCs w:val="26"/>
        </w:rPr>
        <w:t>.</w:t>
      </w:r>
    </w:p>
    <w:p w14:paraId="48C4DB63" w14:textId="77777777" w:rsidR="001D4E58" w:rsidRPr="004A5ED0" w:rsidRDefault="001D4E58" w:rsidP="00C2390C">
      <w:pPr>
        <w:pStyle w:val="a5"/>
        <w:numPr>
          <w:ilvl w:val="2"/>
          <w:numId w:val="1"/>
        </w:numPr>
        <w:ind w:left="0" w:firstLine="567"/>
        <w:jc w:val="both"/>
        <w:rPr>
          <w:rFonts w:ascii="Times New Roman" w:eastAsia="Times New Roman" w:hAnsi="Times New Roman" w:cs="Times New Roman"/>
          <w:sz w:val="26"/>
          <w:szCs w:val="26"/>
        </w:rPr>
      </w:pPr>
      <w:r w:rsidRPr="004A5ED0">
        <w:rPr>
          <w:rFonts w:ascii="Times New Roman" w:eastAsia="Times New Roman" w:hAnsi="Times New Roman" w:cs="Times New Roman"/>
          <w:sz w:val="26"/>
          <w:szCs w:val="26"/>
        </w:rPr>
        <w:t xml:space="preserve">Исполнитель обязан </w:t>
      </w:r>
      <w:r w:rsidR="00B05F58" w:rsidRPr="004A5ED0">
        <w:rPr>
          <w:rFonts w:ascii="Times New Roman" w:eastAsia="Times New Roman" w:hAnsi="Times New Roman" w:cs="Times New Roman"/>
          <w:sz w:val="26"/>
          <w:szCs w:val="26"/>
        </w:rPr>
        <w:t>примен</w:t>
      </w:r>
      <w:r w:rsidRPr="004A5ED0">
        <w:rPr>
          <w:rFonts w:ascii="Times New Roman" w:eastAsia="Times New Roman" w:hAnsi="Times New Roman" w:cs="Times New Roman"/>
          <w:sz w:val="26"/>
          <w:szCs w:val="26"/>
        </w:rPr>
        <w:t xml:space="preserve">ять </w:t>
      </w:r>
      <w:r w:rsidR="00B05F58" w:rsidRPr="004A5ED0">
        <w:rPr>
          <w:rFonts w:ascii="Times New Roman" w:eastAsia="Times New Roman" w:hAnsi="Times New Roman" w:cs="Times New Roman"/>
          <w:sz w:val="26"/>
          <w:szCs w:val="26"/>
        </w:rPr>
        <w:t>оригинальны</w:t>
      </w:r>
      <w:r w:rsidRPr="004A5ED0">
        <w:rPr>
          <w:rFonts w:ascii="Times New Roman" w:eastAsia="Times New Roman" w:hAnsi="Times New Roman" w:cs="Times New Roman"/>
          <w:sz w:val="26"/>
          <w:szCs w:val="26"/>
        </w:rPr>
        <w:t>е запасные</w:t>
      </w:r>
      <w:r w:rsidR="00B05F58" w:rsidRPr="004A5ED0">
        <w:rPr>
          <w:rFonts w:ascii="Times New Roman" w:eastAsia="Times New Roman" w:hAnsi="Times New Roman" w:cs="Times New Roman"/>
          <w:sz w:val="26"/>
          <w:szCs w:val="26"/>
        </w:rPr>
        <w:t xml:space="preserve"> част</w:t>
      </w:r>
      <w:r w:rsidRPr="004A5ED0">
        <w:rPr>
          <w:rFonts w:ascii="Times New Roman" w:eastAsia="Times New Roman" w:hAnsi="Times New Roman" w:cs="Times New Roman"/>
          <w:sz w:val="26"/>
          <w:szCs w:val="26"/>
        </w:rPr>
        <w:t>и</w:t>
      </w:r>
      <w:r w:rsidR="00B05F58" w:rsidRPr="004A5ED0">
        <w:rPr>
          <w:rFonts w:ascii="Times New Roman" w:eastAsia="Times New Roman" w:hAnsi="Times New Roman" w:cs="Times New Roman"/>
          <w:sz w:val="26"/>
          <w:szCs w:val="26"/>
        </w:rPr>
        <w:t xml:space="preserve"> и расходны</w:t>
      </w:r>
      <w:r w:rsidRPr="004A5ED0">
        <w:rPr>
          <w:rFonts w:ascii="Times New Roman" w:eastAsia="Times New Roman" w:hAnsi="Times New Roman" w:cs="Times New Roman"/>
          <w:sz w:val="26"/>
          <w:szCs w:val="26"/>
        </w:rPr>
        <w:t>е материалы</w:t>
      </w:r>
      <w:r w:rsidR="00B05F58" w:rsidRPr="004A5ED0">
        <w:rPr>
          <w:rFonts w:ascii="Times New Roman" w:eastAsia="Times New Roman" w:hAnsi="Times New Roman" w:cs="Times New Roman"/>
          <w:sz w:val="26"/>
          <w:szCs w:val="26"/>
        </w:rPr>
        <w:t>, рекомендованны</w:t>
      </w:r>
      <w:r w:rsidRPr="004A5ED0">
        <w:rPr>
          <w:rFonts w:ascii="Times New Roman" w:eastAsia="Times New Roman" w:hAnsi="Times New Roman" w:cs="Times New Roman"/>
          <w:sz w:val="26"/>
          <w:szCs w:val="26"/>
        </w:rPr>
        <w:t>е</w:t>
      </w:r>
      <w:r w:rsidR="00B05F58" w:rsidRPr="004A5ED0">
        <w:rPr>
          <w:rFonts w:ascii="Times New Roman" w:eastAsia="Times New Roman" w:hAnsi="Times New Roman" w:cs="Times New Roman"/>
          <w:sz w:val="26"/>
          <w:szCs w:val="26"/>
        </w:rPr>
        <w:t xml:space="preserve"> заводом-изготовителем автотранспортных средств Заказчика</w:t>
      </w:r>
      <w:r w:rsidR="00C2390C" w:rsidRPr="004A5ED0">
        <w:rPr>
          <w:rFonts w:ascii="Times New Roman" w:eastAsia="Times New Roman" w:hAnsi="Times New Roman" w:cs="Times New Roman"/>
          <w:sz w:val="26"/>
          <w:szCs w:val="26"/>
        </w:rPr>
        <w:t>.</w:t>
      </w:r>
    </w:p>
    <w:p w14:paraId="43213AC2" w14:textId="77777777" w:rsidR="00C743FB" w:rsidRPr="004A5ED0" w:rsidRDefault="006D71AD">
      <w:pPr>
        <w:pStyle w:val="Bodytext20"/>
        <w:numPr>
          <w:ilvl w:val="1"/>
          <w:numId w:val="1"/>
        </w:numPr>
        <w:shd w:val="clear" w:color="auto" w:fill="auto"/>
        <w:tabs>
          <w:tab w:val="left" w:pos="1060"/>
        </w:tabs>
        <w:spacing w:after="0" w:line="298" w:lineRule="exact"/>
        <w:ind w:firstLine="560"/>
      </w:pPr>
      <w:r w:rsidRPr="004A5ED0">
        <w:t>По настоящему Договору Заказчик принимает на себя следующие обязательства:</w:t>
      </w:r>
    </w:p>
    <w:p w14:paraId="6CD7FD7D" w14:textId="77777777" w:rsidR="00C743FB" w:rsidRPr="004A5ED0" w:rsidRDefault="006D71AD" w:rsidP="00A62F91">
      <w:pPr>
        <w:pStyle w:val="Bodytext20"/>
        <w:numPr>
          <w:ilvl w:val="0"/>
          <w:numId w:val="2"/>
        </w:numPr>
        <w:shd w:val="clear" w:color="auto" w:fill="auto"/>
        <w:tabs>
          <w:tab w:val="left" w:pos="1257"/>
        </w:tabs>
        <w:spacing w:after="0" w:line="298" w:lineRule="exact"/>
        <w:ind w:firstLine="560"/>
      </w:pPr>
      <w:r w:rsidRPr="004A5ED0">
        <w:t>Оплачивать работы, произвед</w:t>
      </w:r>
      <w:r w:rsidR="00D33DDE" w:rsidRPr="004A5ED0">
        <w:t>ё</w:t>
      </w:r>
      <w:r w:rsidRPr="004A5ED0">
        <w:t>нные Исполнителем, в размерах и в сроки,</w:t>
      </w:r>
      <w:r w:rsidR="00DE7AA2" w:rsidRPr="004A5ED0">
        <w:t xml:space="preserve"> </w:t>
      </w:r>
      <w:r w:rsidRPr="004A5ED0">
        <w:t>предусмотренные разделом 3 Договора.</w:t>
      </w:r>
    </w:p>
    <w:p w14:paraId="35249C85" w14:textId="77777777" w:rsidR="00C743FB" w:rsidRPr="004A5ED0" w:rsidRDefault="006D71AD">
      <w:pPr>
        <w:pStyle w:val="Bodytext20"/>
        <w:numPr>
          <w:ilvl w:val="1"/>
          <w:numId w:val="2"/>
        </w:numPr>
        <w:shd w:val="clear" w:color="auto" w:fill="auto"/>
        <w:tabs>
          <w:tab w:val="left" w:pos="1065"/>
        </w:tabs>
        <w:spacing w:after="0" w:line="298" w:lineRule="exact"/>
        <w:ind w:firstLine="560"/>
      </w:pPr>
      <w:r w:rsidRPr="004A5ED0">
        <w:t>По настоящему Договору Стороны принимают на себя следующие обязательства:</w:t>
      </w:r>
    </w:p>
    <w:p w14:paraId="58957ABF" w14:textId="77777777" w:rsidR="00C743FB" w:rsidRPr="004A5ED0" w:rsidRDefault="006D71AD">
      <w:pPr>
        <w:pStyle w:val="Bodytext20"/>
        <w:numPr>
          <w:ilvl w:val="2"/>
          <w:numId w:val="2"/>
        </w:numPr>
        <w:shd w:val="clear" w:color="auto" w:fill="auto"/>
        <w:tabs>
          <w:tab w:val="left" w:pos="1236"/>
        </w:tabs>
        <w:spacing w:after="0" w:line="298" w:lineRule="exact"/>
        <w:ind w:firstLine="560"/>
      </w:pPr>
      <w:r w:rsidRPr="004A5ED0">
        <w:t>Соблюдать конфиденциальность в отношении информации, полученной в ходе реализации настоящего Договора.</w:t>
      </w:r>
    </w:p>
    <w:p w14:paraId="7992E8D2" w14:textId="77777777" w:rsidR="00C743FB" w:rsidRPr="004A5ED0" w:rsidRDefault="006D71AD">
      <w:pPr>
        <w:pStyle w:val="Bodytext20"/>
        <w:numPr>
          <w:ilvl w:val="2"/>
          <w:numId w:val="2"/>
        </w:numPr>
        <w:shd w:val="clear" w:color="auto" w:fill="auto"/>
        <w:tabs>
          <w:tab w:val="left" w:pos="1236"/>
        </w:tabs>
        <w:spacing w:after="0" w:line="298" w:lineRule="exact"/>
        <w:ind w:firstLine="560"/>
      </w:pPr>
      <w:r w:rsidRPr="004A5ED0">
        <w:t>Не передавать свои обязательства по настоящему Договору третьим сторонам без получения предварительного письменного согласия другой Стороны.</w:t>
      </w:r>
    </w:p>
    <w:p w14:paraId="13FAAEA9" w14:textId="77777777" w:rsidR="00C743FB" w:rsidRPr="004A5ED0" w:rsidRDefault="006D71AD" w:rsidP="009D16F4">
      <w:pPr>
        <w:pStyle w:val="Bodytext20"/>
        <w:numPr>
          <w:ilvl w:val="2"/>
          <w:numId w:val="2"/>
        </w:numPr>
        <w:shd w:val="clear" w:color="auto" w:fill="auto"/>
        <w:tabs>
          <w:tab w:val="left" w:pos="1236"/>
        </w:tabs>
        <w:spacing w:after="0" w:line="298" w:lineRule="exact"/>
        <w:ind w:firstLine="560"/>
      </w:pPr>
      <w:r w:rsidRPr="004A5ED0">
        <w:t>По всем иным вопросам в рамках реализации настоящего Договора Стороны руководствуются действующим законодательством РФ.</w:t>
      </w:r>
    </w:p>
    <w:p w14:paraId="130B524E" w14:textId="77777777" w:rsidR="00F32A41" w:rsidRPr="004A5ED0" w:rsidRDefault="00F32A41" w:rsidP="009D16F4">
      <w:pPr>
        <w:pStyle w:val="Bodytext20"/>
        <w:numPr>
          <w:ilvl w:val="2"/>
          <w:numId w:val="2"/>
        </w:numPr>
        <w:shd w:val="clear" w:color="auto" w:fill="auto"/>
        <w:tabs>
          <w:tab w:val="left" w:pos="1236"/>
        </w:tabs>
        <w:spacing w:after="0" w:line="298" w:lineRule="exact"/>
        <w:ind w:firstLine="560"/>
      </w:pPr>
      <w:r w:rsidRPr="004A5ED0">
        <w:t>Исполнитель обязуется осуществлять эвакуацию транспортного средства до места ремонта в пределах 50 км от места проведения ремонтных работ, в случаях если</w:t>
      </w:r>
      <w:r w:rsidR="00542936" w:rsidRPr="004A5ED0">
        <w:t xml:space="preserve"> транспортно</w:t>
      </w:r>
      <w:r w:rsidR="003C0D5A" w:rsidRPr="004A5ED0">
        <w:t>е</w:t>
      </w:r>
      <w:r w:rsidR="00542936" w:rsidRPr="004A5ED0">
        <w:t xml:space="preserve"> средств</w:t>
      </w:r>
      <w:r w:rsidR="003C0D5A" w:rsidRPr="004A5ED0">
        <w:t>о лишено возможности двигаться своим ходом</w:t>
      </w:r>
      <w:r w:rsidRPr="004A5ED0">
        <w:t xml:space="preserve">. Данная услуга </w:t>
      </w:r>
      <w:r w:rsidR="000B74A8" w:rsidRPr="004A5ED0">
        <w:t xml:space="preserve">дополнительно не оплачивается Заказчиком и входит в стоимость произведенного в дальнейшем ремонта ТС. </w:t>
      </w:r>
      <w:r w:rsidR="000C5888">
        <w:t>Подача транспорта для эвакуации</w:t>
      </w:r>
      <w:r w:rsidR="00A86E3F">
        <w:t xml:space="preserve"> ТС</w:t>
      </w:r>
      <w:r w:rsidR="000C5888">
        <w:t xml:space="preserve"> Заказчика</w:t>
      </w:r>
      <w:r w:rsidR="00A86E3F">
        <w:t xml:space="preserve"> осуществляется</w:t>
      </w:r>
      <w:r w:rsidR="000C5888">
        <w:t xml:space="preserve"> к месту нахождения ТС Заказчика</w:t>
      </w:r>
      <w:r w:rsidR="00A86E3F">
        <w:t xml:space="preserve"> не позднее чем через 3</w:t>
      </w:r>
      <w:r w:rsidR="000C5888">
        <w:t xml:space="preserve"> (три)</w:t>
      </w:r>
      <w:r w:rsidR="00A86E3F">
        <w:t xml:space="preserve"> часа с </w:t>
      </w:r>
      <w:r w:rsidR="000C5888">
        <w:t>момента</w:t>
      </w:r>
      <w:r w:rsidR="00A86E3F">
        <w:t xml:space="preserve"> поступления обращения Заказчика в адрес Исполнителя. Датой обращения будет являться телефонный звонок на № тел. указанный в разделе 9 Договора </w:t>
      </w:r>
      <w:r w:rsidR="000C5888">
        <w:t xml:space="preserve">или электронное письмо с указанием места и наименования ТС направленное по электронному адресу, указанному в разделе 9 </w:t>
      </w:r>
      <w:r w:rsidR="000C5888">
        <w:lastRenderedPageBreak/>
        <w:t>Договора.</w:t>
      </w:r>
    </w:p>
    <w:p w14:paraId="346123B3" w14:textId="77777777" w:rsidR="00C743FB" w:rsidRPr="004A5ED0" w:rsidRDefault="006D71AD" w:rsidP="003A0A22">
      <w:pPr>
        <w:pStyle w:val="Heading20"/>
        <w:keepNext/>
        <w:keepLines/>
        <w:numPr>
          <w:ilvl w:val="0"/>
          <w:numId w:val="1"/>
        </w:numPr>
        <w:shd w:val="clear" w:color="auto" w:fill="auto"/>
        <w:tabs>
          <w:tab w:val="left" w:pos="1118"/>
        </w:tabs>
        <w:spacing w:before="0" w:line="298" w:lineRule="exact"/>
        <w:ind w:left="800"/>
        <w:jc w:val="center"/>
      </w:pPr>
      <w:bookmarkStart w:id="3" w:name="bookmark5"/>
      <w:r w:rsidRPr="004A5ED0">
        <w:t>Размер и поряд</w:t>
      </w:r>
      <w:r w:rsidR="00D33DDE" w:rsidRPr="004A5ED0">
        <w:t>ок расчё</w:t>
      </w:r>
      <w:r w:rsidRPr="004A5ED0">
        <w:t>тов.</w:t>
      </w:r>
      <w:bookmarkEnd w:id="3"/>
    </w:p>
    <w:p w14:paraId="0DA347B2" w14:textId="77777777" w:rsidR="00C743FB" w:rsidRPr="004A5ED0" w:rsidRDefault="006D71AD">
      <w:pPr>
        <w:pStyle w:val="Bodytext20"/>
        <w:numPr>
          <w:ilvl w:val="1"/>
          <w:numId w:val="1"/>
        </w:numPr>
        <w:shd w:val="clear" w:color="auto" w:fill="auto"/>
        <w:tabs>
          <w:tab w:val="left" w:pos="1236"/>
        </w:tabs>
        <w:spacing w:after="0" w:line="298" w:lineRule="exact"/>
        <w:ind w:firstLine="560"/>
      </w:pPr>
      <w:r w:rsidRPr="004A5ED0">
        <w:t>На каждую единицу ремонтируемой техники Исполнитель составляет предварительный Заказ-наряд и при</w:t>
      </w:r>
      <w:r w:rsidR="00D33DDE" w:rsidRPr="004A5ED0">
        <w:t>ём</w:t>
      </w:r>
      <w:r w:rsidRPr="004A5ED0">
        <w:t>о-сдаточный Акт, которые подписываются Сторонами. В предварительном Заказ-наряде указывается марка автомоби</w:t>
      </w:r>
      <w:r w:rsidR="00DB7195" w:rsidRPr="004A5ED0">
        <w:t xml:space="preserve">ля, идентификационный номер - </w:t>
      </w:r>
      <w:r w:rsidR="00DB7195" w:rsidRPr="004A5ED0">
        <w:rPr>
          <w:lang w:val="en-US"/>
        </w:rPr>
        <w:t>VIN</w:t>
      </w:r>
      <w:r w:rsidRPr="004A5ED0">
        <w:t>, год выпуска и государственный регистрационный знак ТС, пробег, вид и тип ремонтного воздействия. В при</w:t>
      </w:r>
      <w:r w:rsidR="00D33DDE" w:rsidRPr="004A5ED0">
        <w:t>ё</w:t>
      </w:r>
      <w:r w:rsidRPr="004A5ED0">
        <w:t>мо</w:t>
      </w:r>
      <w:r w:rsidR="00D33DDE" w:rsidRPr="004A5ED0">
        <w:t>-</w:t>
      </w:r>
      <w:r w:rsidRPr="004A5ED0">
        <w:t>сдаточном Акте в присутствии представителя Заказчика отражаются комплектность ТС, все повреждения, переданные Заказчиком запасные части и материалы, ориентировочный срок выполнения работ.</w:t>
      </w:r>
    </w:p>
    <w:p w14:paraId="4C023DF2" w14:textId="77777777" w:rsidR="00C743FB" w:rsidRPr="004A5ED0" w:rsidRDefault="006D71AD">
      <w:pPr>
        <w:pStyle w:val="Bodytext20"/>
        <w:numPr>
          <w:ilvl w:val="1"/>
          <w:numId w:val="1"/>
        </w:numPr>
        <w:shd w:val="clear" w:color="auto" w:fill="auto"/>
        <w:tabs>
          <w:tab w:val="left" w:pos="1014"/>
        </w:tabs>
        <w:spacing w:after="0" w:line="298" w:lineRule="exact"/>
        <w:ind w:firstLine="560"/>
      </w:pPr>
      <w:r w:rsidRPr="004A5ED0">
        <w:t>Оплата за выполненные работы по заказ - наряду производится Заказчиком на основании</w:t>
      </w:r>
      <w:r w:rsidR="008865AC" w:rsidRPr="004A5ED0">
        <w:t xml:space="preserve"> оригинала</w:t>
      </w:r>
      <w:r w:rsidR="00D33DDE" w:rsidRPr="004A5ED0">
        <w:t xml:space="preserve"> счета путё</w:t>
      </w:r>
      <w:r w:rsidRPr="004A5ED0">
        <w:t>м перечи</w:t>
      </w:r>
      <w:r w:rsidR="00D33DDE" w:rsidRPr="004A5ED0">
        <w:t>сления денежных средств на расчё</w:t>
      </w:r>
      <w:r w:rsidRPr="004A5ED0">
        <w:t>тный сч</w:t>
      </w:r>
      <w:r w:rsidR="00D33DDE" w:rsidRPr="004A5ED0">
        <w:t>ё</w:t>
      </w:r>
      <w:r w:rsidRPr="004A5ED0">
        <w:t xml:space="preserve">т Исполнителя в течение </w:t>
      </w:r>
      <w:r w:rsidR="00C54517" w:rsidRPr="004A5ED0">
        <w:t>15</w:t>
      </w:r>
      <w:r w:rsidRPr="004A5ED0">
        <w:t xml:space="preserve"> (</w:t>
      </w:r>
      <w:r w:rsidR="00C54517" w:rsidRPr="004A5ED0">
        <w:t>пятнадцати</w:t>
      </w:r>
      <w:r w:rsidRPr="004A5ED0">
        <w:t xml:space="preserve">) </w:t>
      </w:r>
      <w:r w:rsidR="00C54517" w:rsidRPr="004A5ED0">
        <w:t>рабочих</w:t>
      </w:r>
      <w:r w:rsidRPr="004A5ED0">
        <w:t xml:space="preserve"> </w:t>
      </w:r>
      <w:r w:rsidR="007A3C84" w:rsidRPr="004A5ED0">
        <w:t xml:space="preserve">дней </w:t>
      </w:r>
      <w:r w:rsidRPr="004A5ED0">
        <w:t>с момента окончания ремонт</w:t>
      </w:r>
      <w:r w:rsidR="00DB7195" w:rsidRPr="004A5ED0">
        <w:t xml:space="preserve">ных работ, </w:t>
      </w:r>
      <w:r w:rsidRPr="004A5ED0">
        <w:t>закрытия окончательного Заказ-наряда</w:t>
      </w:r>
      <w:r w:rsidR="00DB7195" w:rsidRPr="004A5ED0">
        <w:t xml:space="preserve"> и подписания сторонами акта выполненных работ</w:t>
      </w:r>
      <w:r w:rsidRPr="004A5ED0">
        <w:t>.</w:t>
      </w:r>
    </w:p>
    <w:p w14:paraId="0D0F554B" w14:textId="77777777" w:rsidR="00C743FB" w:rsidRPr="004A5ED0" w:rsidRDefault="00DB7195">
      <w:pPr>
        <w:pStyle w:val="Bodytext20"/>
        <w:numPr>
          <w:ilvl w:val="1"/>
          <w:numId w:val="1"/>
        </w:numPr>
        <w:shd w:val="clear" w:color="auto" w:fill="auto"/>
        <w:tabs>
          <w:tab w:val="left" w:pos="1014"/>
        </w:tabs>
        <w:spacing w:after="0" w:line="298" w:lineRule="exact"/>
        <w:ind w:firstLine="560"/>
      </w:pPr>
      <w:r w:rsidRPr="004A5ED0">
        <w:t>Дополнительные работы</w:t>
      </w:r>
      <w:r w:rsidR="006D71AD" w:rsidRPr="004A5ED0">
        <w:t xml:space="preserve"> (</w:t>
      </w:r>
      <w:r w:rsidRPr="004A5ED0">
        <w:t>услуги</w:t>
      </w:r>
      <w:r w:rsidR="006D71AD" w:rsidRPr="004A5ED0">
        <w:t>) и необходимые для их выполнения запасные части (относительно подписанного Сторонами предварительного Заказ-наряда), согласовываются с Заказчиком по телефону уполномоченным сотрудником Исполнителя, либо Заказчик прибывает в Сервисный центр для такого согласования.</w:t>
      </w:r>
    </w:p>
    <w:p w14:paraId="2047D2B3" w14:textId="77777777" w:rsidR="00C2390C" w:rsidRPr="004A5ED0" w:rsidRDefault="006D71AD" w:rsidP="00F32A41">
      <w:pPr>
        <w:pStyle w:val="Bodytext20"/>
        <w:numPr>
          <w:ilvl w:val="1"/>
          <w:numId w:val="1"/>
        </w:numPr>
        <w:shd w:val="clear" w:color="auto" w:fill="auto"/>
        <w:tabs>
          <w:tab w:val="left" w:pos="1014"/>
        </w:tabs>
        <w:spacing w:after="0" w:line="298" w:lineRule="exact"/>
        <w:ind w:firstLine="560"/>
      </w:pPr>
      <w:r w:rsidRPr="004A5ED0">
        <w:t>Стоимость выполненных работ рассчитывается пут</w:t>
      </w:r>
      <w:r w:rsidR="009970C7" w:rsidRPr="004A5ED0">
        <w:t>ё</w:t>
      </w:r>
      <w:r w:rsidRPr="004A5ED0">
        <w:t>м умножения стоимости нормо-часа, на количество нормо-часов, требуемых для выполнения работы</w:t>
      </w:r>
      <w:r w:rsidR="001D4E58" w:rsidRPr="004A5ED0">
        <w:t>,</w:t>
      </w:r>
      <w:r w:rsidRPr="004A5ED0">
        <w:t xml:space="preserve"> установленные Производителем автомобилей</w:t>
      </w:r>
      <w:r w:rsidR="007D2226" w:rsidRPr="004A5ED0">
        <w:t>, а также на основании Сборников норм ремонтных работ,</w:t>
      </w:r>
      <w:r w:rsidRPr="004A5ED0">
        <w:t xml:space="preserve"> и стоимости использованных запасных частей и материалов. Стоимость нормо-часа, выполняемых работ по техническому обслуживанию и ремонту</w:t>
      </w:r>
      <w:r w:rsidR="00CC02E4" w:rsidRPr="004A5ED0">
        <w:t xml:space="preserve"> </w:t>
      </w:r>
      <w:r w:rsidRPr="004A5ED0">
        <w:t>устанавливается в размере</w:t>
      </w:r>
      <w:r w:rsidR="00D33DDE" w:rsidRPr="004A5ED0">
        <w:t>, указанном в Приложении №1.</w:t>
      </w:r>
    </w:p>
    <w:p w14:paraId="7E6AD632" w14:textId="621410E7" w:rsidR="00C2390C" w:rsidRPr="004A5ED0" w:rsidRDefault="00C2390C" w:rsidP="00BE2291">
      <w:pPr>
        <w:pStyle w:val="a5"/>
        <w:numPr>
          <w:ilvl w:val="1"/>
          <w:numId w:val="1"/>
        </w:numPr>
        <w:ind w:left="0" w:firstLine="426"/>
        <w:jc w:val="both"/>
        <w:rPr>
          <w:rFonts w:ascii="Times New Roman" w:eastAsia="Times New Roman" w:hAnsi="Times New Roman" w:cs="Times New Roman"/>
        </w:rPr>
      </w:pPr>
      <w:r w:rsidRPr="004A5ED0">
        <w:rPr>
          <w:rFonts w:ascii="Times New Roman" w:hAnsi="Times New Roman" w:cs="Times New Roman"/>
          <w:sz w:val="26"/>
          <w:szCs w:val="26"/>
        </w:rPr>
        <w:t xml:space="preserve">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 </w:t>
      </w:r>
      <w:r w:rsidR="00BE2291">
        <w:rPr>
          <w:rFonts w:ascii="Times New Roman" w:hAnsi="Times New Roman" w:cs="Times New Roman"/>
          <w:sz w:val="26"/>
          <w:szCs w:val="26"/>
        </w:rPr>
        <w:t xml:space="preserve">опубликованного в </w:t>
      </w:r>
      <w:r w:rsidR="00BE2291" w:rsidRPr="00BE2291">
        <w:rPr>
          <w:rFonts w:ascii="Times New Roman" w:hAnsi="Times New Roman" w:cs="Times New Roman"/>
          <w:sz w:val="26"/>
          <w:szCs w:val="26"/>
        </w:rPr>
        <w:t>открытых источниках, в сети интернет и иных общедоступных ресурсах</w:t>
      </w:r>
      <w:r w:rsidR="00BE2291" w:rsidRPr="00BE2291" w:rsidDel="00BE2291">
        <w:rPr>
          <w:rFonts w:ascii="Times New Roman" w:hAnsi="Times New Roman" w:cs="Times New Roman"/>
          <w:sz w:val="26"/>
          <w:szCs w:val="26"/>
        </w:rPr>
        <w:t xml:space="preserve"> </w:t>
      </w:r>
      <w:r w:rsidR="00BE2291">
        <w:rPr>
          <w:rFonts w:ascii="Times New Roman" w:hAnsi="Times New Roman" w:cs="Times New Roman"/>
          <w:sz w:val="26"/>
          <w:szCs w:val="26"/>
        </w:rPr>
        <w:t>.</w:t>
      </w:r>
    </w:p>
    <w:p w14:paraId="63A82CB4" w14:textId="77777777" w:rsidR="00C743FB" w:rsidRPr="004A5ED0" w:rsidRDefault="006D71AD">
      <w:pPr>
        <w:pStyle w:val="Bodytext20"/>
        <w:numPr>
          <w:ilvl w:val="1"/>
          <w:numId w:val="1"/>
        </w:numPr>
        <w:shd w:val="clear" w:color="auto" w:fill="auto"/>
        <w:tabs>
          <w:tab w:val="left" w:pos="969"/>
        </w:tabs>
        <w:spacing w:after="0" w:line="298" w:lineRule="exact"/>
        <w:ind w:firstLine="500"/>
      </w:pPr>
      <w:r w:rsidRPr="004A5ED0">
        <w:t>Моментом окончания ремонта считается дата закрытия окончательного Заказ- наряда. Сроки окончания ремонта и отсутствие претензий по качеству работ подтверждаются подписью Заказчика в окончательном Заказ-наряде и Акте выполненных работ.</w:t>
      </w:r>
    </w:p>
    <w:p w14:paraId="45C7EF00" w14:textId="77777777" w:rsidR="00C743FB" w:rsidRPr="004A5ED0" w:rsidRDefault="006D71AD">
      <w:pPr>
        <w:pStyle w:val="Bodytext20"/>
        <w:numPr>
          <w:ilvl w:val="1"/>
          <w:numId w:val="1"/>
        </w:numPr>
        <w:shd w:val="clear" w:color="auto" w:fill="auto"/>
        <w:tabs>
          <w:tab w:val="left" w:pos="1002"/>
        </w:tabs>
        <w:spacing w:after="240" w:line="298" w:lineRule="exact"/>
        <w:ind w:firstLine="500"/>
      </w:pPr>
      <w:r w:rsidRPr="004A5ED0">
        <w:t>Заказчик принимает ТС в день окончания работ в течение рабочего дня (при условии, что окончание работ приходится на первую половину дня). При окончании работ во второй половине дня (после 15 часов местного времени), Заказчик обязан принять ТС не позднее следующего рабочего дня до 12 часов местного времени.</w:t>
      </w:r>
    </w:p>
    <w:p w14:paraId="2228A546" w14:textId="77777777" w:rsidR="00C743FB" w:rsidRPr="004A5ED0" w:rsidRDefault="006D71AD">
      <w:pPr>
        <w:pStyle w:val="Bodytext20"/>
        <w:numPr>
          <w:ilvl w:val="1"/>
          <w:numId w:val="1"/>
        </w:numPr>
        <w:shd w:val="clear" w:color="auto" w:fill="auto"/>
        <w:tabs>
          <w:tab w:val="left" w:pos="1032"/>
        </w:tabs>
        <w:spacing w:after="0" w:line="298" w:lineRule="exact"/>
        <w:ind w:firstLine="500"/>
      </w:pPr>
      <w:r w:rsidRPr="004A5ED0">
        <w:t>Стороны установили, ч</w:t>
      </w:r>
      <w:r w:rsidR="00D86605" w:rsidRPr="004A5ED0">
        <w:t>то общая стоимость выполняемых работ</w:t>
      </w:r>
      <w:r w:rsidRPr="004A5ED0">
        <w:t>, по</w:t>
      </w:r>
    </w:p>
    <w:p w14:paraId="0C5932D8" w14:textId="77777777" w:rsidR="00C743FB" w:rsidRPr="004A5ED0" w:rsidRDefault="006D71AD" w:rsidP="00CE08A8">
      <w:pPr>
        <w:pStyle w:val="Bodytext20"/>
        <w:shd w:val="clear" w:color="auto" w:fill="auto"/>
        <w:tabs>
          <w:tab w:val="left" w:leader="underscore" w:pos="8146"/>
          <w:tab w:val="left" w:leader="underscore" w:pos="9174"/>
        </w:tabs>
        <w:spacing w:after="0" w:line="298" w:lineRule="exact"/>
      </w:pPr>
      <w:r w:rsidRPr="004A5ED0">
        <w:t>настоящему Договору (предельная цена договора) не превысит</w:t>
      </w:r>
      <w:r w:rsidR="00CE08A8" w:rsidRPr="004A5ED0">
        <w:t xml:space="preserve"> </w:t>
      </w:r>
      <w:r w:rsidR="00D71445" w:rsidRPr="004A5ED0">
        <w:t>______________________ (_________________________________________) рублей</w:t>
      </w:r>
      <w:r w:rsidR="008E257C" w:rsidRPr="004A5ED0">
        <w:t>_______ копеек</w:t>
      </w:r>
      <w:r w:rsidR="00D71445" w:rsidRPr="004A5ED0">
        <w:t>, в том числе</w:t>
      </w:r>
      <w:r w:rsidRPr="004A5ED0">
        <w:t xml:space="preserve"> </w:t>
      </w:r>
      <w:r w:rsidR="00CE08A8" w:rsidRPr="004A5ED0">
        <w:t xml:space="preserve">НДС </w:t>
      </w:r>
      <w:r w:rsidR="00D71445" w:rsidRPr="004A5ED0">
        <w:t>20%</w:t>
      </w:r>
      <w:r w:rsidR="00CE08A8" w:rsidRPr="004A5ED0">
        <w:t xml:space="preserve">. </w:t>
      </w:r>
      <w:r w:rsidRPr="004A5ED0">
        <w:t>По настоящему Договору у Заказчика не возникает обязанности заказывать</w:t>
      </w:r>
      <w:r w:rsidR="00CE08A8" w:rsidRPr="004A5ED0">
        <w:t xml:space="preserve"> </w:t>
      </w:r>
      <w:r w:rsidR="00393CAE" w:rsidRPr="004A5ED0">
        <w:t>Работы</w:t>
      </w:r>
      <w:r w:rsidRPr="004A5ED0">
        <w:t xml:space="preserve"> на всю указанную сумму.</w:t>
      </w:r>
    </w:p>
    <w:p w14:paraId="550035B9" w14:textId="77777777" w:rsidR="00C743FB" w:rsidRPr="004A5ED0" w:rsidRDefault="006D71AD" w:rsidP="002840DD">
      <w:pPr>
        <w:pStyle w:val="Bodytext20"/>
        <w:numPr>
          <w:ilvl w:val="1"/>
          <w:numId w:val="1"/>
        </w:numPr>
        <w:shd w:val="clear" w:color="auto" w:fill="auto"/>
        <w:tabs>
          <w:tab w:val="left" w:pos="993"/>
        </w:tabs>
        <w:spacing w:after="240" w:line="298" w:lineRule="exact"/>
        <w:ind w:firstLine="500"/>
        <w:rPr>
          <w:sz w:val="24"/>
          <w:szCs w:val="24"/>
        </w:rPr>
      </w:pPr>
      <w:r w:rsidRPr="004A5ED0">
        <w:t>По денежным обязательствам Сторон, возникающим при расч</w:t>
      </w:r>
      <w:r w:rsidR="009970C7" w:rsidRPr="004A5ED0">
        <w:t>ё</w:t>
      </w:r>
      <w:r w:rsidRPr="004A5ED0">
        <w:t xml:space="preserve">тах </w:t>
      </w:r>
      <w:r w:rsidR="002840DD" w:rsidRPr="004A5ED0">
        <w:t>по настоящему Договору</w:t>
      </w:r>
      <w:r w:rsidRPr="004A5ED0">
        <w:t xml:space="preserve">, проценты за пользование денежными средствами, предусмотренные ст. 317.1. ГК РФ, </w:t>
      </w:r>
      <w:r w:rsidRPr="004A5ED0">
        <w:rPr>
          <w:sz w:val="24"/>
          <w:szCs w:val="24"/>
        </w:rPr>
        <w:t>Сторонами не начисляются и не уплачиваются.</w:t>
      </w:r>
    </w:p>
    <w:p w14:paraId="0419EF53" w14:textId="77777777" w:rsidR="00756301" w:rsidRPr="004A5ED0" w:rsidRDefault="00756301" w:rsidP="00756301">
      <w:pPr>
        <w:pStyle w:val="Bodytext20"/>
        <w:numPr>
          <w:ilvl w:val="1"/>
          <w:numId w:val="1"/>
        </w:numPr>
        <w:tabs>
          <w:tab w:val="left" w:pos="993"/>
        </w:tabs>
        <w:spacing w:after="240" w:line="298" w:lineRule="exact"/>
      </w:pPr>
      <w:r w:rsidRPr="004A5ED0">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71FEF2F4" w14:textId="77777777" w:rsidR="00756301" w:rsidRPr="004A5ED0" w:rsidRDefault="00756301" w:rsidP="00756301">
      <w:pPr>
        <w:pStyle w:val="Bodytext20"/>
        <w:tabs>
          <w:tab w:val="left" w:pos="993"/>
        </w:tabs>
        <w:spacing w:after="240" w:line="298" w:lineRule="exact"/>
      </w:pPr>
      <w:r w:rsidRPr="004A5ED0">
        <w:t xml:space="preserve">Контактные данные бухгалтерии Поставщика для коммуникаций по вопросам сверки расчетов: E-mail: </w:t>
      </w:r>
      <w:r w:rsidR="00654BB8" w:rsidRPr="004A5ED0">
        <w:t>__________________</w:t>
      </w:r>
      <w:r w:rsidRPr="004A5ED0">
        <w:t>; контактный телефон: _</w:t>
      </w:r>
      <w:r w:rsidR="00654BB8" w:rsidRPr="004A5ED0">
        <w:t>_________</w:t>
      </w:r>
      <w:r w:rsidRPr="004A5ED0">
        <w:t>.</w:t>
      </w:r>
    </w:p>
    <w:p w14:paraId="5CBB767F" w14:textId="60985A7B" w:rsidR="00756301" w:rsidRPr="004A5ED0" w:rsidRDefault="00756301" w:rsidP="00756301">
      <w:pPr>
        <w:pStyle w:val="Bodytext20"/>
        <w:shd w:val="clear" w:color="auto" w:fill="auto"/>
        <w:tabs>
          <w:tab w:val="left" w:pos="993"/>
        </w:tabs>
        <w:spacing w:after="240" w:line="298" w:lineRule="exact"/>
      </w:pPr>
      <w:r w:rsidRPr="004A5ED0">
        <w:t xml:space="preserve">Контактные данные бухгалтерии Покупателя для коммуникаций по вопросам сверки расчетов: E-mail: </w:t>
      </w:r>
      <w:r w:rsidR="003B7051">
        <w:t>_______</w:t>
      </w:r>
      <w:r w:rsidRPr="004A5ED0">
        <w:t>; контактный телефон:</w:t>
      </w:r>
      <w:r w:rsidR="008E5810" w:rsidRPr="004A5ED0">
        <w:t xml:space="preserve"> </w:t>
      </w:r>
      <w:r w:rsidR="003B7051">
        <w:t>_________</w:t>
      </w:r>
      <w:r w:rsidR="00654BB8" w:rsidRPr="004A5ED0">
        <w:t>.</w:t>
      </w:r>
    </w:p>
    <w:p w14:paraId="1EBDC9B8" w14:textId="77777777" w:rsidR="00D33DDE" w:rsidRPr="004A5ED0" w:rsidRDefault="00D33DDE" w:rsidP="00D33DDE">
      <w:pPr>
        <w:pStyle w:val="a5"/>
        <w:rPr>
          <w:rFonts w:ascii="Times New Roman" w:eastAsia="Times New Roman" w:hAnsi="Times New Roman" w:cs="Times New Roman"/>
          <w:sz w:val="26"/>
          <w:szCs w:val="26"/>
        </w:rPr>
      </w:pPr>
    </w:p>
    <w:p w14:paraId="71F05AAD" w14:textId="77777777" w:rsidR="00C743FB" w:rsidRPr="004A5ED0" w:rsidRDefault="006D71AD" w:rsidP="003A0A22">
      <w:pPr>
        <w:pStyle w:val="Heading20"/>
        <w:keepNext/>
        <w:keepLines/>
        <w:numPr>
          <w:ilvl w:val="0"/>
          <w:numId w:val="1"/>
        </w:numPr>
        <w:shd w:val="clear" w:color="auto" w:fill="auto"/>
        <w:tabs>
          <w:tab w:val="left" w:pos="1249"/>
        </w:tabs>
        <w:spacing w:before="0" w:line="298" w:lineRule="exact"/>
        <w:ind w:left="900"/>
        <w:jc w:val="center"/>
      </w:pPr>
      <w:bookmarkStart w:id="4" w:name="bookmark6"/>
      <w:r w:rsidRPr="004A5ED0">
        <w:t>Ответственность Сторон.</w:t>
      </w:r>
      <w:bookmarkEnd w:id="4"/>
    </w:p>
    <w:p w14:paraId="2CD39FF3" w14:textId="77777777" w:rsidR="00C743FB" w:rsidRPr="004A5ED0" w:rsidRDefault="006D71AD" w:rsidP="005E0B51">
      <w:pPr>
        <w:pStyle w:val="Bodytext20"/>
        <w:numPr>
          <w:ilvl w:val="1"/>
          <w:numId w:val="1"/>
        </w:numPr>
        <w:shd w:val="clear" w:color="auto" w:fill="auto"/>
        <w:spacing w:after="0" w:line="298" w:lineRule="exact"/>
        <w:ind w:firstLine="400"/>
      </w:pPr>
      <w:r w:rsidRPr="004A5ED0">
        <w:t xml:space="preserve"> В случае нарушения Заказчиком сроков оплаты, предусмотренных п. 3.2. настоящего Договора, Заказчик уплачивает Исполнителю неустойку из расч</w:t>
      </w:r>
      <w:r w:rsidR="009970C7" w:rsidRPr="004A5ED0">
        <w:t>ё</w:t>
      </w:r>
      <w:r w:rsidRPr="004A5ED0">
        <w:t xml:space="preserve">та </w:t>
      </w:r>
      <w:r w:rsidR="005E0B51" w:rsidRPr="004A5ED0">
        <w:t>1/365 действующей ключевой ставки ЦБ РФ от суммы, просроченной к оплате за каждый день просрочки</w:t>
      </w:r>
      <w:r w:rsidRPr="004A5ED0">
        <w:t>, начиная со дня предъявления Исполнителем письменного требования о взыскании неустойки.</w:t>
      </w:r>
    </w:p>
    <w:p w14:paraId="4DAC05EB" w14:textId="77777777" w:rsidR="00C743FB" w:rsidRPr="004A5ED0" w:rsidRDefault="006D71AD">
      <w:pPr>
        <w:pStyle w:val="Bodytext20"/>
        <w:numPr>
          <w:ilvl w:val="1"/>
          <w:numId w:val="1"/>
        </w:numPr>
        <w:shd w:val="clear" w:color="auto" w:fill="auto"/>
        <w:tabs>
          <w:tab w:val="left" w:pos="922"/>
        </w:tabs>
        <w:spacing w:after="0" w:line="298" w:lineRule="exact"/>
        <w:ind w:firstLine="400"/>
      </w:pPr>
      <w:r w:rsidRPr="004A5ED0">
        <w:t>В случае нарушения Исполнителем сроков выполнения обязательств, Заказчик вправе требовать, а Исполнитель в этом случае обязан выплатить Заказчику неустойку в размере 0,1% (Одна десятая) процента от общей стоимости работ в соответствии с заказ-нарядом</w:t>
      </w:r>
      <w:r w:rsidR="00C2390C" w:rsidRPr="004A5ED0">
        <w:t>,</w:t>
      </w:r>
      <w:r w:rsidRPr="004A5ED0">
        <w:t xml:space="preserve"> по которому было допущено нарушение, за каждый день просрочки.</w:t>
      </w:r>
    </w:p>
    <w:p w14:paraId="5B6BDDA3" w14:textId="77777777" w:rsidR="00C743FB" w:rsidRPr="004A5ED0" w:rsidRDefault="006D71AD">
      <w:pPr>
        <w:pStyle w:val="Bodytext20"/>
        <w:numPr>
          <w:ilvl w:val="1"/>
          <w:numId w:val="1"/>
        </w:numPr>
        <w:shd w:val="clear" w:color="auto" w:fill="auto"/>
        <w:spacing w:after="0" w:line="298" w:lineRule="exact"/>
        <w:ind w:firstLine="400"/>
      </w:pPr>
      <w:r w:rsidRPr="004A5ED0">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форс-мажорных обстоятельств.</w:t>
      </w:r>
    </w:p>
    <w:p w14:paraId="5422AB2D" w14:textId="77777777" w:rsidR="00C743FB" w:rsidRDefault="006D71AD">
      <w:pPr>
        <w:pStyle w:val="Bodytext20"/>
        <w:numPr>
          <w:ilvl w:val="1"/>
          <w:numId w:val="1"/>
        </w:numPr>
        <w:shd w:val="clear" w:color="auto" w:fill="auto"/>
        <w:tabs>
          <w:tab w:val="left" w:pos="922"/>
        </w:tabs>
        <w:spacing w:after="270" w:line="298" w:lineRule="exact"/>
        <w:ind w:firstLine="400"/>
      </w:pPr>
      <w:r w:rsidRPr="004A5ED0">
        <w:t>Пр</w:t>
      </w:r>
      <w:r w:rsidR="00846C3A" w:rsidRPr="004A5ED0">
        <w:t>и наступлении указанных в п. 4.3</w:t>
      </w:r>
      <w:r w:rsidRPr="004A5ED0">
        <w:t xml:space="preserve"> обстоятельств каждая из Сторон должна в течение 10 дней информировать о них другую Сторону. Информация должна содержать данные о характере обстоятельств, а также оценку их влияния на возможность исполнения Стороной своих обязательств по настоящему Договору.</w:t>
      </w:r>
    </w:p>
    <w:p w14:paraId="510DCBF1" w14:textId="77777777" w:rsidR="000C5888" w:rsidRDefault="000C5888">
      <w:pPr>
        <w:pStyle w:val="Bodytext20"/>
        <w:numPr>
          <w:ilvl w:val="1"/>
          <w:numId w:val="1"/>
        </w:numPr>
        <w:shd w:val="clear" w:color="auto" w:fill="auto"/>
        <w:tabs>
          <w:tab w:val="left" w:pos="922"/>
        </w:tabs>
        <w:spacing w:after="270" w:line="298" w:lineRule="exact"/>
        <w:ind w:firstLine="400"/>
      </w:pPr>
      <w:r>
        <w:t xml:space="preserve">За нарушение </w:t>
      </w:r>
      <w:r w:rsidR="00CE59D2">
        <w:t>сроков/времени</w:t>
      </w:r>
      <w:r>
        <w:t xml:space="preserve"> подачи транспортного средства Исполнителя</w:t>
      </w:r>
      <w:r w:rsidR="00CE59D2">
        <w:t xml:space="preserve"> для</w:t>
      </w:r>
      <w:r>
        <w:t xml:space="preserve"> эвакуации ТС Заказчика, Заказчик вправе потребовать оплаты штрафа в размере 2000 рублей за каждый случай нарушения. </w:t>
      </w:r>
    </w:p>
    <w:p w14:paraId="1955BA4A" w14:textId="77777777" w:rsidR="006C5C20" w:rsidRPr="006C5C20" w:rsidRDefault="006C5C20" w:rsidP="008941C1">
      <w:pPr>
        <w:pStyle w:val="a5"/>
        <w:numPr>
          <w:ilvl w:val="1"/>
          <w:numId w:val="1"/>
        </w:numPr>
        <w:ind w:left="0" w:firstLine="426"/>
        <w:jc w:val="both"/>
        <w:rPr>
          <w:rFonts w:ascii="Times New Roman" w:eastAsia="Times New Roman" w:hAnsi="Times New Roman" w:cs="Times New Roman"/>
          <w:sz w:val="26"/>
          <w:szCs w:val="26"/>
        </w:rPr>
      </w:pPr>
      <w:r w:rsidRPr="006C5C20">
        <w:rPr>
          <w:rFonts w:ascii="Times New Roman" w:eastAsia="Times New Roman" w:hAnsi="Times New Roman" w:cs="Times New Roman"/>
          <w:sz w:val="26"/>
          <w:szCs w:val="26"/>
        </w:rPr>
        <w:t>Если иное не будет прямо предусмотрено Сторонами в Договоре, за каждый факт неисполнения или ненадлежащего исполнения Исполнителем обязательства по Договору, которое не имеет стоимостного выражения (за исключением просрочки исполнения), Заказчик вправе взыскать с него штраф в размере 3 % (три) % от Общей цены Договора за каждый факт нарушения.</w:t>
      </w:r>
    </w:p>
    <w:p w14:paraId="08D86547" w14:textId="77777777" w:rsidR="006C5C20" w:rsidRPr="004A5ED0" w:rsidRDefault="006C5C20" w:rsidP="008941C1">
      <w:pPr>
        <w:pStyle w:val="Bodytext20"/>
        <w:shd w:val="clear" w:color="auto" w:fill="auto"/>
        <w:tabs>
          <w:tab w:val="left" w:pos="922"/>
        </w:tabs>
        <w:spacing w:after="270" w:line="298" w:lineRule="exact"/>
        <w:ind w:left="400"/>
      </w:pPr>
    </w:p>
    <w:p w14:paraId="70B217B4" w14:textId="77777777" w:rsidR="00C743FB" w:rsidRPr="004A5ED0" w:rsidRDefault="006D71AD" w:rsidP="003A0A22">
      <w:pPr>
        <w:pStyle w:val="Heading20"/>
        <w:keepNext/>
        <w:keepLines/>
        <w:numPr>
          <w:ilvl w:val="0"/>
          <w:numId w:val="1"/>
        </w:numPr>
        <w:shd w:val="clear" w:color="auto" w:fill="auto"/>
        <w:tabs>
          <w:tab w:val="left" w:pos="1249"/>
        </w:tabs>
        <w:spacing w:before="0" w:line="260" w:lineRule="exact"/>
        <w:ind w:left="900"/>
        <w:jc w:val="center"/>
      </w:pPr>
      <w:bookmarkStart w:id="5" w:name="bookmark7"/>
      <w:r w:rsidRPr="004A5ED0">
        <w:t>Порядок разрешения споров.</w:t>
      </w:r>
      <w:bookmarkEnd w:id="5"/>
    </w:p>
    <w:p w14:paraId="7B443618" w14:textId="77777777" w:rsidR="00C743FB" w:rsidRPr="004A5ED0" w:rsidRDefault="006D71AD">
      <w:pPr>
        <w:pStyle w:val="Bodytext20"/>
        <w:numPr>
          <w:ilvl w:val="1"/>
          <w:numId w:val="1"/>
        </w:numPr>
        <w:shd w:val="clear" w:color="auto" w:fill="auto"/>
        <w:tabs>
          <w:tab w:val="left" w:pos="922"/>
        </w:tabs>
        <w:spacing w:after="64" w:line="302" w:lineRule="exact"/>
        <w:ind w:firstLine="400"/>
      </w:pPr>
      <w:r w:rsidRPr="004A5ED0">
        <w:t>Все споры, возникающие между Сторонами в ходе выполнения обязательств по настоящему Договору, разрешаются пут</w:t>
      </w:r>
      <w:r w:rsidR="009970C7" w:rsidRPr="004A5ED0">
        <w:t>ё</w:t>
      </w:r>
      <w:r w:rsidRPr="004A5ED0">
        <w:t>м переговоров.</w:t>
      </w:r>
    </w:p>
    <w:p w14:paraId="02DC3188" w14:textId="77777777" w:rsidR="00C743FB" w:rsidRPr="004A5ED0" w:rsidRDefault="006D71AD">
      <w:pPr>
        <w:pStyle w:val="Bodytext20"/>
        <w:numPr>
          <w:ilvl w:val="1"/>
          <w:numId w:val="1"/>
        </w:numPr>
        <w:shd w:val="clear" w:color="auto" w:fill="auto"/>
        <w:tabs>
          <w:tab w:val="left" w:pos="922"/>
        </w:tabs>
        <w:spacing w:after="364" w:line="298" w:lineRule="exact"/>
        <w:ind w:firstLine="400"/>
      </w:pPr>
      <w:r w:rsidRPr="004A5ED0">
        <w:t xml:space="preserve">В случае не достижения согласия между Сторонами, спор рассматривается в Арбитражном суде </w:t>
      </w:r>
      <w:r w:rsidR="008865AC" w:rsidRPr="004A5ED0">
        <w:t>Республики Башкортостан</w:t>
      </w:r>
      <w:r w:rsidRPr="004A5ED0">
        <w:t>.</w:t>
      </w:r>
    </w:p>
    <w:p w14:paraId="5464D6CB" w14:textId="77777777" w:rsidR="00C743FB" w:rsidRPr="004A5ED0" w:rsidRDefault="006D71AD" w:rsidP="003A0A22">
      <w:pPr>
        <w:pStyle w:val="Heading20"/>
        <w:keepNext/>
        <w:keepLines/>
        <w:numPr>
          <w:ilvl w:val="0"/>
          <w:numId w:val="1"/>
        </w:numPr>
        <w:shd w:val="clear" w:color="auto" w:fill="auto"/>
        <w:tabs>
          <w:tab w:val="left" w:pos="1249"/>
        </w:tabs>
        <w:spacing w:before="0" w:line="293" w:lineRule="exact"/>
        <w:ind w:left="900"/>
        <w:jc w:val="center"/>
      </w:pPr>
      <w:bookmarkStart w:id="6" w:name="bookmark8"/>
      <w:r w:rsidRPr="004A5ED0">
        <w:t>Сроки действия Договора.</w:t>
      </w:r>
      <w:bookmarkEnd w:id="6"/>
    </w:p>
    <w:p w14:paraId="3B90FFEB" w14:textId="77777777" w:rsidR="00FA7042" w:rsidRPr="004A5ED0" w:rsidRDefault="006D71AD" w:rsidP="00FA7042">
      <w:pPr>
        <w:pStyle w:val="Bodytext20"/>
        <w:numPr>
          <w:ilvl w:val="1"/>
          <w:numId w:val="1"/>
        </w:numPr>
        <w:shd w:val="clear" w:color="auto" w:fill="auto"/>
        <w:tabs>
          <w:tab w:val="left" w:pos="922"/>
        </w:tabs>
        <w:spacing w:after="0" w:line="293" w:lineRule="exact"/>
        <w:ind w:firstLine="800"/>
      </w:pPr>
      <w:r w:rsidRPr="004A5ED0">
        <w:t>Настоящий Договор вступает в силу с момента его подписания Сторонами</w:t>
      </w:r>
      <w:r w:rsidR="00FA7042" w:rsidRPr="004A5ED0">
        <w:t xml:space="preserve">.  Срок действия настоящего Договора ограничивается наступлением одного из следующих событий (в зависимости от того, какое наступит ранее: </w:t>
      </w:r>
    </w:p>
    <w:p w14:paraId="44B6A081" w14:textId="265378CF" w:rsidR="00FA7042" w:rsidRPr="004A5ED0" w:rsidRDefault="00FA7042" w:rsidP="00FA7042">
      <w:pPr>
        <w:pStyle w:val="Bodytext20"/>
        <w:tabs>
          <w:tab w:val="left" w:pos="922"/>
        </w:tabs>
        <w:spacing w:after="0" w:line="240" w:lineRule="auto"/>
        <w:ind w:firstLine="924"/>
      </w:pPr>
      <w:r w:rsidRPr="004A5ED0">
        <w:t xml:space="preserve">6.1.1. </w:t>
      </w:r>
      <w:r w:rsidRPr="004A5ED0">
        <w:tab/>
        <w:t>Истечение срока действия настоящего Договора - 1</w:t>
      </w:r>
      <w:r w:rsidR="00F66632">
        <w:t>2</w:t>
      </w:r>
      <w:r w:rsidRPr="004A5ED0">
        <w:t xml:space="preserve"> (месяцев) с момента заключения Договора.</w:t>
      </w:r>
    </w:p>
    <w:p w14:paraId="2D384F4E" w14:textId="77777777" w:rsidR="00FA7042" w:rsidRPr="004A5ED0" w:rsidRDefault="00FA7042" w:rsidP="00FA7042">
      <w:pPr>
        <w:pStyle w:val="Bodytext20"/>
        <w:shd w:val="clear" w:color="auto" w:fill="auto"/>
        <w:tabs>
          <w:tab w:val="left" w:pos="922"/>
        </w:tabs>
        <w:spacing w:after="0" w:line="240" w:lineRule="auto"/>
        <w:ind w:firstLine="924"/>
      </w:pPr>
      <w:r w:rsidRPr="004A5ED0">
        <w:t>6.1.2.</w:t>
      </w:r>
      <w:r w:rsidRPr="004A5ED0">
        <w:tab/>
        <w:t>Достижения предельной цены договора, определенной в п.3.8. настоящего Договора</w:t>
      </w:r>
      <w:r w:rsidR="00A83B36" w:rsidRPr="004A5ED0">
        <w:t>.</w:t>
      </w:r>
    </w:p>
    <w:p w14:paraId="64472007" w14:textId="77777777" w:rsidR="00FA7042" w:rsidRPr="004A5ED0" w:rsidRDefault="00FA7042" w:rsidP="00FA7042">
      <w:pPr>
        <w:pStyle w:val="Bodytext20"/>
        <w:shd w:val="clear" w:color="auto" w:fill="auto"/>
        <w:tabs>
          <w:tab w:val="left" w:pos="922"/>
        </w:tabs>
        <w:spacing w:after="0" w:line="293" w:lineRule="exact"/>
        <w:ind w:left="400"/>
      </w:pPr>
    </w:p>
    <w:p w14:paraId="17A48B54" w14:textId="77777777" w:rsidR="00C743FB" w:rsidRPr="004A5ED0" w:rsidRDefault="006D71AD">
      <w:pPr>
        <w:pStyle w:val="Bodytext20"/>
        <w:numPr>
          <w:ilvl w:val="1"/>
          <w:numId w:val="1"/>
        </w:numPr>
        <w:shd w:val="clear" w:color="auto" w:fill="auto"/>
        <w:tabs>
          <w:tab w:val="left" w:pos="877"/>
        </w:tabs>
        <w:spacing w:after="0" w:line="298" w:lineRule="exact"/>
        <w:ind w:firstLine="400"/>
      </w:pPr>
      <w:r w:rsidRPr="004A5ED0">
        <w:t>Договор может быть расторгнут досрочно по соглашению Сторон, либо в одностороннем порядке, при условии уведомления другой стороны за 10 (десять) календарных дней до предполагаемой даты расторжения.</w:t>
      </w:r>
    </w:p>
    <w:p w14:paraId="1E81E6BE" w14:textId="77777777" w:rsidR="00C743FB" w:rsidRPr="004A5ED0" w:rsidRDefault="006D71AD">
      <w:pPr>
        <w:pStyle w:val="Bodytext20"/>
        <w:numPr>
          <w:ilvl w:val="1"/>
          <w:numId w:val="1"/>
        </w:numPr>
        <w:shd w:val="clear" w:color="auto" w:fill="auto"/>
        <w:tabs>
          <w:tab w:val="left" w:pos="877"/>
        </w:tabs>
        <w:spacing w:after="0" w:line="298" w:lineRule="exact"/>
        <w:ind w:firstLine="400"/>
      </w:pPr>
      <w:r w:rsidRPr="004A5ED0">
        <w:t>В случае расторжения настоящего Договора, Стороны в срок, не превышающий 30 (тридцати) дней, производят полные взаиморасч</w:t>
      </w:r>
      <w:r w:rsidR="006C06D6" w:rsidRPr="004A5ED0">
        <w:t>ё</w:t>
      </w:r>
      <w:r w:rsidRPr="004A5ED0">
        <w:t>ты.</w:t>
      </w:r>
    </w:p>
    <w:p w14:paraId="787DB69A" w14:textId="77777777" w:rsidR="00D86605" w:rsidRPr="004A5ED0" w:rsidRDefault="00D86605" w:rsidP="00D86605">
      <w:pPr>
        <w:pStyle w:val="Bodytext20"/>
        <w:shd w:val="clear" w:color="auto" w:fill="auto"/>
        <w:tabs>
          <w:tab w:val="left" w:pos="877"/>
        </w:tabs>
        <w:spacing w:after="0" w:line="298" w:lineRule="exact"/>
        <w:ind w:left="400"/>
      </w:pPr>
    </w:p>
    <w:p w14:paraId="09D318E7" w14:textId="77777777" w:rsidR="00C743FB" w:rsidRDefault="006D71AD">
      <w:pPr>
        <w:pStyle w:val="Heading20"/>
        <w:keepNext/>
        <w:keepLines/>
        <w:numPr>
          <w:ilvl w:val="0"/>
          <w:numId w:val="1"/>
        </w:numPr>
        <w:shd w:val="clear" w:color="auto" w:fill="auto"/>
        <w:tabs>
          <w:tab w:val="left" w:pos="3737"/>
        </w:tabs>
        <w:spacing w:before="0" w:after="240" w:line="298" w:lineRule="exact"/>
        <w:ind w:left="3420"/>
        <w:jc w:val="both"/>
      </w:pPr>
      <w:bookmarkStart w:id="7" w:name="bookmark9"/>
      <w:r w:rsidRPr="004A5ED0">
        <w:t>Антикоррупционная оговорка</w:t>
      </w:r>
      <w:bookmarkEnd w:id="7"/>
    </w:p>
    <w:p w14:paraId="026EF937" w14:textId="77777777" w:rsidR="000C5888" w:rsidRPr="006122FC" w:rsidRDefault="000C5888" w:rsidP="008941C1">
      <w:pPr>
        <w:pStyle w:val="a5"/>
        <w:keepNext/>
        <w:widowControl/>
        <w:numPr>
          <w:ilvl w:val="1"/>
          <w:numId w:val="1"/>
        </w:numPr>
        <w:tabs>
          <w:tab w:val="left" w:pos="0"/>
          <w:tab w:val="num" w:pos="709"/>
        </w:tabs>
        <w:ind w:left="0" w:firstLine="567"/>
        <w:jc w:val="both"/>
        <w:rPr>
          <w:rFonts w:ascii="Times New Roman" w:hAnsi="Times New Roman" w:cs="Times New Roman"/>
          <w:sz w:val="26"/>
          <w:szCs w:val="26"/>
        </w:rPr>
      </w:pPr>
      <w:r>
        <w:rPr>
          <w:rFonts w:ascii="Times New Roman" w:hAnsi="Times New Roman" w:cs="Times New Roman"/>
          <w:sz w:val="26"/>
          <w:szCs w:val="26"/>
        </w:rPr>
        <w:t>Исполнителю</w:t>
      </w:r>
      <w:r w:rsidRPr="006122FC">
        <w:rPr>
          <w:rFonts w:ascii="Times New Roman" w:hAnsi="Times New Roman" w:cs="Times New Roman"/>
          <w:sz w:val="26"/>
          <w:szCs w:val="26"/>
        </w:rPr>
        <w:t xml:space="preserve"> известно о том, что </w:t>
      </w:r>
      <w:r>
        <w:rPr>
          <w:rFonts w:ascii="Times New Roman" w:hAnsi="Times New Roman" w:cs="Times New Roman"/>
          <w:sz w:val="26"/>
          <w:szCs w:val="26"/>
        </w:rPr>
        <w:t>Заказчик</w:t>
      </w:r>
      <w:r w:rsidRPr="006122FC">
        <w:rPr>
          <w:rFonts w:ascii="Times New Roman" w:hAnsi="Times New Roman" w:cs="Times New Roman"/>
          <w:sz w:val="26"/>
          <w:szCs w:val="26"/>
        </w:rPr>
        <w:t xml:space="preserve"> ведет антикоррупционную политику и развивает не допускающую коррупционных проявлений культуру. </w:t>
      </w:r>
    </w:p>
    <w:p w14:paraId="765B554B" w14:textId="77777777" w:rsidR="000C5888" w:rsidRPr="00C275CD" w:rsidRDefault="000C5888" w:rsidP="008941C1">
      <w:pPr>
        <w:pStyle w:val="western"/>
        <w:numPr>
          <w:ilvl w:val="1"/>
          <w:numId w:val="1"/>
        </w:numPr>
        <w:tabs>
          <w:tab w:val="left" w:pos="0"/>
          <w:tab w:val="left" w:pos="567"/>
          <w:tab w:val="left" w:pos="709"/>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14:paraId="28E425CC" w14:textId="77777777" w:rsidR="000C5888" w:rsidRPr="006122FC" w:rsidRDefault="000C5888" w:rsidP="008941C1">
      <w:pPr>
        <w:pStyle w:val="a5"/>
        <w:keepNext/>
        <w:widowControl/>
        <w:numPr>
          <w:ilvl w:val="1"/>
          <w:numId w:val="1"/>
        </w:numPr>
        <w:tabs>
          <w:tab w:val="left" w:pos="0"/>
          <w:tab w:val="num" w:pos="709"/>
        </w:tabs>
        <w:ind w:left="0" w:firstLine="567"/>
        <w:jc w:val="both"/>
        <w:rPr>
          <w:rFonts w:ascii="Times New Roman" w:hAnsi="Times New Roman" w:cs="Times New Roman"/>
          <w:sz w:val="26"/>
          <w:szCs w:val="26"/>
        </w:rPr>
      </w:pPr>
      <w:r w:rsidRPr="006122FC">
        <w:rPr>
          <w:rFonts w:ascii="Times New Roman" w:hAnsi="Times New Roman" w:cs="Times New Roman"/>
          <w:sz w:val="26"/>
          <w:szCs w:val="26"/>
        </w:rPr>
        <w:t>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14:paraId="538ABDC7" w14:textId="77777777" w:rsidR="000C5888" w:rsidRPr="00C275CD" w:rsidRDefault="000C5888">
      <w:pPr>
        <w:pStyle w:val="western"/>
        <w:tabs>
          <w:tab w:val="left" w:pos="0"/>
          <w:tab w:val="num" w:pos="142"/>
          <w:tab w:val="num" w:pos="709"/>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14:paraId="0C9F5DC1" w14:textId="77777777" w:rsidR="000C5888" w:rsidRPr="006122FC" w:rsidRDefault="000C5888" w:rsidP="008941C1">
      <w:pPr>
        <w:keepNext/>
        <w:widowControl/>
        <w:numPr>
          <w:ilvl w:val="1"/>
          <w:numId w:val="1"/>
        </w:numPr>
        <w:tabs>
          <w:tab w:val="left" w:pos="0"/>
          <w:tab w:val="num" w:pos="709"/>
        </w:tabs>
        <w:ind w:firstLine="567"/>
        <w:jc w:val="both"/>
        <w:rPr>
          <w:rFonts w:ascii="Times New Roman" w:hAnsi="Times New Roman" w:cs="Times New Roman"/>
          <w:sz w:val="26"/>
          <w:szCs w:val="26"/>
        </w:rPr>
      </w:pPr>
      <w:r w:rsidRPr="006122FC">
        <w:rPr>
          <w:rFonts w:ascii="Times New Roman" w:hAnsi="Times New Roman" w:cs="Times New Roman"/>
          <w:sz w:val="26"/>
          <w:szCs w:val="26"/>
        </w:rPr>
        <w:t>В случае нарушения Исполнителем обязательств воздерживаться от запрещенных Кодексом действий и/или неполучения Заказчиком в установленный п.</w:t>
      </w:r>
      <w:r w:rsidR="00CE59D2">
        <w:rPr>
          <w:rFonts w:ascii="Times New Roman" w:hAnsi="Times New Roman" w:cs="Times New Roman"/>
          <w:sz w:val="26"/>
          <w:szCs w:val="26"/>
        </w:rPr>
        <w:t>7</w:t>
      </w:r>
      <w:r w:rsidRPr="006122FC">
        <w:rPr>
          <w:rFonts w:ascii="Times New Roman" w:hAnsi="Times New Roman" w:cs="Times New Roman"/>
          <w:sz w:val="26"/>
          <w:szCs w:val="26"/>
        </w:rPr>
        <w:t>.</w:t>
      </w:r>
      <w:r w:rsidRPr="006B2D2B">
        <w:rPr>
          <w:rFonts w:ascii="Times New Roman" w:hAnsi="Times New Roman" w:cs="Times New Roman"/>
          <w:sz w:val="26"/>
          <w:szCs w:val="26"/>
        </w:rPr>
        <w:t>3</w:t>
      </w:r>
      <w:r w:rsidRPr="006122FC">
        <w:rPr>
          <w:rFonts w:ascii="Times New Roman" w:hAnsi="Times New Roman" w:cs="Times New Roman"/>
          <w:sz w:val="26"/>
          <w:szCs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14:paraId="58DC5C26" w14:textId="77777777" w:rsidR="000C5888" w:rsidRPr="00C275CD" w:rsidRDefault="000C5888">
      <w:pPr>
        <w:pStyle w:val="western"/>
        <w:tabs>
          <w:tab w:val="left" w:pos="0"/>
          <w:tab w:val="num" w:pos="142"/>
          <w:tab w:val="num" w:pos="709"/>
        </w:tabs>
        <w:spacing w:before="0" w:after="0"/>
        <w:ind w:firstLine="567"/>
        <w:rPr>
          <w:rFonts w:ascii="Times New Roman" w:eastAsia="Calibri" w:hAnsi="Times New Roman" w:cs="Times New Roman"/>
          <w:sz w:val="26"/>
          <w:szCs w:val="26"/>
          <w:lang w:eastAsia="ru-RU"/>
        </w:rPr>
      </w:pP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14:paraId="18C81000" w14:textId="77777777" w:rsidR="000C5888" w:rsidRPr="00C275CD" w:rsidRDefault="000C5888" w:rsidP="008941C1">
      <w:pPr>
        <w:keepNext/>
        <w:widowControl/>
        <w:numPr>
          <w:ilvl w:val="1"/>
          <w:numId w:val="1"/>
        </w:numPr>
        <w:tabs>
          <w:tab w:val="left" w:pos="0"/>
          <w:tab w:val="num" w:pos="709"/>
        </w:tabs>
        <w:ind w:firstLine="567"/>
        <w:jc w:val="both"/>
        <w:rPr>
          <w:rFonts w:ascii="Times New Roman" w:hAnsi="Times New Roman" w:cs="Times New Roman"/>
          <w:sz w:val="26"/>
          <w:szCs w:val="26"/>
        </w:rPr>
      </w:pPr>
      <w:r w:rsidRPr="006122FC">
        <w:rPr>
          <w:rFonts w:ascii="Times New Roman" w:hAnsi="Times New Roman" w:cs="Times New Roman"/>
          <w:sz w:val="26"/>
          <w:szCs w:val="26"/>
        </w:rPr>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w:t>
      </w:r>
      <w:r w:rsidRPr="00C275CD">
        <w:rPr>
          <w:rFonts w:ascii="Times New Roman" w:hAnsi="Times New Roman" w:cs="Times New Roman"/>
          <w:sz w:val="26"/>
          <w:szCs w:val="26"/>
        </w:rPr>
        <w:t>Исполнителя, которая относится к настоящему Договору.</w:t>
      </w:r>
    </w:p>
    <w:p w14:paraId="4E1A7C95" w14:textId="77777777" w:rsidR="000C5888" w:rsidRPr="00C275CD" w:rsidRDefault="000C5888" w:rsidP="008941C1">
      <w:pPr>
        <w:pStyle w:val="western"/>
        <w:numPr>
          <w:ilvl w:val="1"/>
          <w:numId w:val="1"/>
        </w:numPr>
        <w:tabs>
          <w:tab w:val="left" w:pos="0"/>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222CD0D3" w14:textId="77777777" w:rsidR="00C743FB" w:rsidRPr="004A5ED0" w:rsidRDefault="006D71AD" w:rsidP="009D16F4">
      <w:pPr>
        <w:pStyle w:val="Heading20"/>
        <w:keepNext/>
        <w:keepLines/>
        <w:numPr>
          <w:ilvl w:val="0"/>
          <w:numId w:val="1"/>
        </w:numPr>
        <w:shd w:val="clear" w:color="auto" w:fill="auto"/>
        <w:spacing w:before="120" w:line="298" w:lineRule="exact"/>
        <w:ind w:left="284" w:hanging="284"/>
        <w:jc w:val="center"/>
      </w:pPr>
      <w:bookmarkStart w:id="8" w:name="bookmark10"/>
      <w:r w:rsidRPr="004A5ED0">
        <w:t>Прочие условия.</w:t>
      </w:r>
      <w:bookmarkEnd w:id="8"/>
    </w:p>
    <w:p w14:paraId="2C53E188" w14:textId="77777777" w:rsidR="00C743FB" w:rsidRPr="004A5ED0" w:rsidRDefault="006D71AD">
      <w:pPr>
        <w:pStyle w:val="Bodytext20"/>
        <w:numPr>
          <w:ilvl w:val="1"/>
          <w:numId w:val="1"/>
        </w:numPr>
        <w:shd w:val="clear" w:color="auto" w:fill="auto"/>
        <w:tabs>
          <w:tab w:val="left" w:pos="877"/>
        </w:tabs>
        <w:spacing w:after="0" w:line="298" w:lineRule="exact"/>
        <w:ind w:firstLine="400"/>
      </w:pPr>
      <w:r w:rsidRPr="004A5ED0">
        <w:t>Договор составлен в двух экземплярах, имеющих равную юридическую силу, по одному экземпляру для каждой из Сторон.</w:t>
      </w:r>
    </w:p>
    <w:p w14:paraId="28FFDEB2" w14:textId="77777777" w:rsidR="00C743FB" w:rsidRPr="004A5ED0" w:rsidRDefault="006D71AD">
      <w:pPr>
        <w:pStyle w:val="Bodytext20"/>
        <w:numPr>
          <w:ilvl w:val="1"/>
          <w:numId w:val="1"/>
        </w:numPr>
        <w:shd w:val="clear" w:color="auto" w:fill="auto"/>
        <w:tabs>
          <w:tab w:val="left" w:pos="877"/>
        </w:tabs>
        <w:spacing w:after="0" w:line="298" w:lineRule="exact"/>
        <w:ind w:firstLine="400"/>
      </w:pPr>
      <w:r w:rsidRPr="004A5ED0">
        <w:t>Все изменения и дополнения к настоящему Договору оформляются в виде дополнительных соглашений и являются его неотъемлемой частью.</w:t>
      </w:r>
    </w:p>
    <w:p w14:paraId="7B0F26A8" w14:textId="77777777" w:rsidR="0063117D" w:rsidRPr="004A5ED0" w:rsidRDefault="0063117D">
      <w:pPr>
        <w:pStyle w:val="Bodytext20"/>
        <w:numPr>
          <w:ilvl w:val="1"/>
          <w:numId w:val="1"/>
        </w:numPr>
        <w:shd w:val="clear" w:color="auto" w:fill="auto"/>
        <w:tabs>
          <w:tab w:val="left" w:pos="895"/>
        </w:tabs>
        <w:spacing w:after="0" w:line="298" w:lineRule="exact"/>
        <w:ind w:firstLine="400"/>
      </w:pPr>
      <w:r w:rsidRPr="004A5ED0">
        <w:t>Приложение №</w:t>
      </w:r>
      <w:r w:rsidR="000E6633" w:rsidRPr="004A5ED0">
        <w:t>1</w:t>
      </w:r>
      <w:r w:rsidRPr="004A5ED0">
        <w:t xml:space="preserve"> «Расч</w:t>
      </w:r>
      <w:r w:rsidR="007D42CF" w:rsidRPr="004A5ED0">
        <w:t>ё</w:t>
      </w:r>
      <w:r w:rsidRPr="004A5ED0">
        <w:t>т стоимости одного норма-часа работ»</w:t>
      </w:r>
    </w:p>
    <w:p w14:paraId="0F4AECA0" w14:textId="77777777" w:rsidR="002B787E" w:rsidRPr="004A5ED0" w:rsidRDefault="002B787E">
      <w:pPr>
        <w:pStyle w:val="Bodytext20"/>
        <w:numPr>
          <w:ilvl w:val="1"/>
          <w:numId w:val="1"/>
        </w:numPr>
        <w:shd w:val="clear" w:color="auto" w:fill="auto"/>
        <w:tabs>
          <w:tab w:val="left" w:pos="895"/>
        </w:tabs>
        <w:spacing w:after="0" w:line="298" w:lineRule="exact"/>
        <w:ind w:firstLine="400"/>
      </w:pPr>
      <w:r w:rsidRPr="004A5ED0">
        <w:t>Приложение №2 «Список транспортных средств»</w:t>
      </w:r>
    </w:p>
    <w:p w14:paraId="486477B0" w14:textId="77777777" w:rsidR="00CE08A8" w:rsidRPr="004A5ED0" w:rsidRDefault="00CE08A8" w:rsidP="00CE08A8">
      <w:pPr>
        <w:pStyle w:val="Bodytext20"/>
        <w:shd w:val="clear" w:color="auto" w:fill="auto"/>
        <w:tabs>
          <w:tab w:val="left" w:pos="895"/>
        </w:tabs>
        <w:spacing w:after="0" w:line="298" w:lineRule="exact"/>
        <w:ind w:left="400"/>
      </w:pPr>
    </w:p>
    <w:p w14:paraId="5150724E" w14:textId="77777777" w:rsidR="00C743FB" w:rsidRPr="004A5ED0" w:rsidRDefault="006D71AD" w:rsidP="003A0A22">
      <w:pPr>
        <w:pStyle w:val="Heading20"/>
        <w:keepNext/>
        <w:keepLines/>
        <w:numPr>
          <w:ilvl w:val="0"/>
          <w:numId w:val="1"/>
        </w:numPr>
        <w:shd w:val="clear" w:color="auto" w:fill="auto"/>
        <w:tabs>
          <w:tab w:val="left" w:pos="1331"/>
        </w:tabs>
        <w:spacing w:before="0" w:after="252" w:line="260" w:lineRule="exact"/>
        <w:ind w:left="960"/>
        <w:jc w:val="center"/>
      </w:pPr>
      <w:bookmarkStart w:id="9" w:name="bookmark11"/>
      <w:r w:rsidRPr="004A5ED0">
        <w:t>Юридические адреса, реквизиты и подписи Сторон.</w:t>
      </w:r>
      <w:bookmarkEnd w:id="9"/>
    </w:p>
    <w:tbl>
      <w:tblPr>
        <w:tblStyle w:val="a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7"/>
        <w:gridCol w:w="4271"/>
      </w:tblGrid>
      <w:tr w:rsidR="007D1C87" w:rsidRPr="004A5ED0" w14:paraId="6F29A4CB" w14:textId="77777777" w:rsidTr="00BF22DB">
        <w:trPr>
          <w:trHeight w:val="580"/>
        </w:trPr>
        <w:tc>
          <w:tcPr>
            <w:tcW w:w="4267" w:type="dxa"/>
          </w:tcPr>
          <w:p w14:paraId="163DEC3C" w14:textId="77777777" w:rsidR="005C3201" w:rsidRPr="004A5ED0" w:rsidRDefault="005C3201" w:rsidP="005C3201">
            <w:pPr>
              <w:pStyle w:val="Heading20"/>
              <w:keepNext/>
              <w:keepLines/>
              <w:shd w:val="clear" w:color="auto" w:fill="auto"/>
              <w:tabs>
                <w:tab w:val="left" w:pos="1331"/>
              </w:tabs>
              <w:spacing w:before="0" w:after="252" w:line="260" w:lineRule="exact"/>
              <w:jc w:val="center"/>
            </w:pPr>
            <w:r w:rsidRPr="004A5ED0">
              <w:t>Заказчик:</w:t>
            </w:r>
          </w:p>
        </w:tc>
        <w:tc>
          <w:tcPr>
            <w:tcW w:w="4271" w:type="dxa"/>
          </w:tcPr>
          <w:p w14:paraId="609C81BA" w14:textId="77777777" w:rsidR="005C3201" w:rsidRPr="004A5ED0" w:rsidRDefault="005C3201" w:rsidP="005C3201">
            <w:pPr>
              <w:pStyle w:val="Heading20"/>
              <w:keepNext/>
              <w:keepLines/>
              <w:shd w:val="clear" w:color="auto" w:fill="auto"/>
              <w:tabs>
                <w:tab w:val="left" w:pos="1331"/>
              </w:tabs>
              <w:spacing w:before="0" w:after="252" w:line="260" w:lineRule="exact"/>
              <w:jc w:val="center"/>
            </w:pPr>
            <w:r w:rsidRPr="004A5ED0">
              <w:t>Исполнитель:</w:t>
            </w:r>
          </w:p>
        </w:tc>
      </w:tr>
      <w:tr w:rsidR="007D1C87" w:rsidRPr="004A5ED0" w14:paraId="5D4C1A52" w14:textId="77777777" w:rsidTr="00F80063">
        <w:tc>
          <w:tcPr>
            <w:tcW w:w="4267" w:type="dxa"/>
          </w:tcPr>
          <w:p w14:paraId="2BA3F2FD" w14:textId="77777777" w:rsidR="005C3201" w:rsidRPr="004A5ED0" w:rsidRDefault="005C3201" w:rsidP="005C3201">
            <w:pPr>
              <w:pStyle w:val="Heading20"/>
              <w:keepNext/>
              <w:keepLines/>
              <w:shd w:val="clear" w:color="auto" w:fill="auto"/>
              <w:tabs>
                <w:tab w:val="left" w:pos="1331"/>
              </w:tabs>
              <w:spacing w:before="0" w:after="252" w:line="260" w:lineRule="exact"/>
              <w:jc w:val="center"/>
            </w:pPr>
            <w:r w:rsidRPr="004A5ED0">
              <w:t>ПАО «Башинформсвязь»</w:t>
            </w:r>
          </w:p>
        </w:tc>
        <w:tc>
          <w:tcPr>
            <w:tcW w:w="4271" w:type="dxa"/>
          </w:tcPr>
          <w:p w14:paraId="4BAD9579" w14:textId="77777777" w:rsidR="005C3201" w:rsidRPr="004A5ED0" w:rsidRDefault="00B37943" w:rsidP="005C3201">
            <w:pPr>
              <w:pStyle w:val="Heading20"/>
              <w:keepNext/>
              <w:keepLines/>
              <w:shd w:val="clear" w:color="auto" w:fill="auto"/>
              <w:tabs>
                <w:tab w:val="left" w:pos="1331"/>
              </w:tabs>
              <w:spacing w:before="0" w:after="252" w:line="260" w:lineRule="exact"/>
              <w:jc w:val="center"/>
            </w:pPr>
            <w:r w:rsidRPr="004A5ED0">
              <w:t>_______________________</w:t>
            </w:r>
          </w:p>
        </w:tc>
      </w:tr>
      <w:tr w:rsidR="007D1C87" w:rsidRPr="004A5ED0" w14:paraId="0A9805DC" w14:textId="77777777" w:rsidTr="004F30CF">
        <w:trPr>
          <w:trHeight w:val="4170"/>
        </w:trPr>
        <w:tc>
          <w:tcPr>
            <w:tcW w:w="4267" w:type="dxa"/>
          </w:tcPr>
          <w:p w14:paraId="4B9AB40C" w14:textId="77777777"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Адрес местонахождения</w:t>
            </w:r>
          </w:p>
          <w:p w14:paraId="08FA1EA8" w14:textId="77777777"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450077, г.Уфа, ул.Ленина, 30                                 ИНН: 0274018377                                                    КПП: </w:t>
            </w:r>
            <w:r w:rsidR="002D523F" w:rsidRPr="004A5ED0">
              <w:rPr>
                <w:rFonts w:ascii="Times New Roman" w:eastAsia="Times New Roman" w:hAnsi="Times New Roman" w:cs="Times New Roman"/>
                <w:bCs/>
                <w:sz w:val="26"/>
                <w:szCs w:val="26"/>
              </w:rPr>
              <w:t>027401001</w:t>
            </w:r>
            <w:r w:rsidRPr="004A5ED0">
              <w:rPr>
                <w:rFonts w:ascii="Times New Roman" w:eastAsia="Times New Roman" w:hAnsi="Times New Roman" w:cs="Times New Roman"/>
                <w:bCs/>
                <w:sz w:val="26"/>
                <w:szCs w:val="26"/>
              </w:rPr>
              <w:t xml:space="preserve">                                                         Банковские реквизиты:                                           Р/сч №  40702810900000005674                              </w:t>
            </w:r>
          </w:p>
          <w:p w14:paraId="7E76D4E4" w14:textId="1AE3F288"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В             АО АБ «Россия»,                                  </w:t>
            </w:r>
          </w:p>
          <w:p w14:paraId="2FD22212" w14:textId="77777777"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БИК 044030861,                                                             </w:t>
            </w:r>
          </w:p>
          <w:p w14:paraId="2B71CE1A" w14:textId="77777777"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Кор/сч №30101810800000000861                                 </w:t>
            </w:r>
          </w:p>
          <w:p w14:paraId="47FC92D0" w14:textId="77777777"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в Северо-Западном Главном                                         </w:t>
            </w:r>
          </w:p>
          <w:p w14:paraId="3F990776" w14:textId="77777777"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Управлении  Банка России</w:t>
            </w:r>
          </w:p>
          <w:p w14:paraId="6CC001CC" w14:textId="77777777" w:rsidR="005C3201" w:rsidRPr="004A5ED0" w:rsidRDefault="005C3201" w:rsidP="005C3201">
            <w:pPr>
              <w:contextualSpacing/>
              <w:rPr>
                <w:rFonts w:ascii="Times New Roman" w:eastAsia="Times New Roman" w:hAnsi="Times New Roman" w:cs="Times New Roman"/>
                <w:bCs/>
                <w:sz w:val="26"/>
                <w:szCs w:val="26"/>
              </w:rPr>
            </w:pPr>
          </w:p>
        </w:tc>
        <w:tc>
          <w:tcPr>
            <w:tcW w:w="4271" w:type="dxa"/>
          </w:tcPr>
          <w:p w14:paraId="1D11D756" w14:textId="77777777"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Адрес местонахождения:  </w:t>
            </w:r>
          </w:p>
          <w:p w14:paraId="507ECB31" w14:textId="77777777" w:rsidR="005C3201" w:rsidRPr="004A5ED0" w:rsidRDefault="00B37943"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__________________________</w:t>
            </w:r>
          </w:p>
          <w:p w14:paraId="2B46058C" w14:textId="77777777" w:rsidR="007D1C87" w:rsidRPr="004A5ED0" w:rsidRDefault="007D1C87"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Почтовый адрес:</w:t>
            </w:r>
          </w:p>
          <w:p w14:paraId="384F912B" w14:textId="77777777" w:rsidR="007D1C87" w:rsidRPr="004A5ED0" w:rsidRDefault="00B37943"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__________________________</w:t>
            </w:r>
          </w:p>
          <w:p w14:paraId="5F80F922" w14:textId="42CB795B"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ИНН </w:t>
            </w:r>
            <w:r w:rsidR="00B37943" w:rsidRPr="004A5ED0">
              <w:rPr>
                <w:rFonts w:ascii="Times New Roman" w:eastAsia="Times New Roman" w:hAnsi="Times New Roman" w:cs="Times New Roman"/>
                <w:bCs/>
                <w:sz w:val="26"/>
                <w:szCs w:val="26"/>
              </w:rPr>
              <w:t>________</w:t>
            </w:r>
            <w:r w:rsidR="001F4CCA">
              <w:rPr>
                <w:rFonts w:ascii="Times New Roman" w:eastAsia="Times New Roman" w:hAnsi="Times New Roman" w:cs="Times New Roman"/>
                <w:bCs/>
                <w:sz w:val="26"/>
                <w:szCs w:val="26"/>
              </w:rPr>
              <w:t>КПП</w:t>
            </w:r>
            <w:r w:rsidR="00B37943" w:rsidRPr="004A5ED0">
              <w:rPr>
                <w:rFonts w:ascii="Times New Roman" w:eastAsia="Times New Roman" w:hAnsi="Times New Roman" w:cs="Times New Roman"/>
                <w:bCs/>
                <w:sz w:val="26"/>
                <w:szCs w:val="26"/>
              </w:rPr>
              <w:t>_________</w:t>
            </w:r>
          </w:p>
          <w:p w14:paraId="71E2775F" w14:textId="77777777" w:rsidR="005C3201" w:rsidRPr="004A5ED0" w:rsidRDefault="00C95C73"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 xml:space="preserve">ОГРН </w:t>
            </w:r>
            <w:r w:rsidR="00B37943" w:rsidRPr="004A5ED0">
              <w:rPr>
                <w:rFonts w:ascii="Times New Roman" w:eastAsia="Times New Roman" w:hAnsi="Times New Roman" w:cs="Times New Roman"/>
                <w:bCs/>
                <w:sz w:val="26"/>
                <w:szCs w:val="26"/>
              </w:rPr>
              <w:t>___________________</w:t>
            </w:r>
          </w:p>
          <w:p w14:paraId="180A788A" w14:textId="77777777" w:rsidR="005C3201" w:rsidRPr="004A5ED0" w:rsidRDefault="005C3201" w:rsidP="005C3201">
            <w:pPr>
              <w:contextualSpacing/>
              <w:rPr>
                <w:rFonts w:ascii="Times New Roman" w:eastAsia="Times New Roman" w:hAnsi="Times New Roman" w:cs="Times New Roman"/>
                <w:bCs/>
                <w:sz w:val="26"/>
                <w:szCs w:val="26"/>
              </w:rPr>
            </w:pPr>
            <w:r w:rsidRPr="004A5ED0">
              <w:rPr>
                <w:rFonts w:ascii="Times New Roman" w:eastAsia="Times New Roman" w:hAnsi="Times New Roman" w:cs="Times New Roman"/>
                <w:bCs/>
                <w:sz w:val="26"/>
                <w:szCs w:val="26"/>
              </w:rPr>
              <w:t>Банковские реквизиты</w:t>
            </w:r>
          </w:p>
          <w:p w14:paraId="64BF17E1" w14:textId="77777777" w:rsidR="007D1C87" w:rsidRPr="004A5ED0" w:rsidRDefault="005C3201" w:rsidP="00231E43">
            <w:pPr>
              <w:pStyle w:val="Heading20"/>
              <w:keepNext/>
              <w:keepLines/>
              <w:shd w:val="clear" w:color="auto" w:fill="auto"/>
              <w:tabs>
                <w:tab w:val="left" w:pos="1331"/>
              </w:tabs>
              <w:spacing w:before="0" w:after="252" w:line="260" w:lineRule="exact"/>
              <w:jc w:val="left"/>
              <w:rPr>
                <w:b w:val="0"/>
              </w:rPr>
            </w:pPr>
            <w:r w:rsidRPr="004A5ED0">
              <w:t>Р</w:t>
            </w:r>
            <w:r w:rsidRPr="004A5ED0">
              <w:rPr>
                <w:b w:val="0"/>
              </w:rPr>
              <w:t xml:space="preserve">/с </w:t>
            </w:r>
            <w:r w:rsidR="00B37943" w:rsidRPr="004A5ED0">
              <w:rPr>
                <w:b w:val="0"/>
              </w:rPr>
              <w:t>______________________</w:t>
            </w:r>
            <w:r w:rsidRPr="004A5ED0">
              <w:rPr>
                <w:b w:val="0"/>
              </w:rPr>
              <w:t xml:space="preserve"> в </w:t>
            </w:r>
          </w:p>
          <w:p w14:paraId="40EC8D91" w14:textId="1062C62D" w:rsidR="00231E43" w:rsidRPr="004A5ED0" w:rsidRDefault="005C3201" w:rsidP="00231E43">
            <w:pPr>
              <w:pStyle w:val="Heading20"/>
              <w:keepNext/>
              <w:keepLines/>
              <w:shd w:val="clear" w:color="auto" w:fill="auto"/>
              <w:tabs>
                <w:tab w:val="left" w:pos="1331"/>
              </w:tabs>
              <w:spacing w:before="0" w:after="252" w:line="260" w:lineRule="exact"/>
              <w:jc w:val="left"/>
              <w:rPr>
                <w:b w:val="0"/>
              </w:rPr>
            </w:pPr>
            <w:r w:rsidRPr="004A5ED0">
              <w:rPr>
                <w:b w:val="0"/>
              </w:rPr>
              <w:t xml:space="preserve">К/с </w:t>
            </w:r>
            <w:r w:rsidR="00B37943" w:rsidRPr="004A5ED0">
              <w:rPr>
                <w:b w:val="0"/>
              </w:rPr>
              <w:t>______________________</w:t>
            </w:r>
          </w:p>
          <w:p w14:paraId="4DFFBC22" w14:textId="77777777" w:rsidR="005C3201" w:rsidRPr="004A5ED0" w:rsidRDefault="005C3201" w:rsidP="00231E43">
            <w:pPr>
              <w:pStyle w:val="Heading20"/>
              <w:keepNext/>
              <w:keepLines/>
              <w:shd w:val="clear" w:color="auto" w:fill="auto"/>
              <w:tabs>
                <w:tab w:val="left" w:pos="1331"/>
              </w:tabs>
              <w:spacing w:before="0" w:after="252" w:line="260" w:lineRule="exact"/>
              <w:jc w:val="left"/>
              <w:rPr>
                <w:b w:val="0"/>
              </w:rPr>
            </w:pPr>
            <w:r w:rsidRPr="004A5ED0">
              <w:rPr>
                <w:b w:val="0"/>
              </w:rPr>
              <w:t xml:space="preserve">БИК </w:t>
            </w:r>
            <w:r w:rsidR="00B37943" w:rsidRPr="004A5ED0">
              <w:rPr>
                <w:b w:val="0"/>
              </w:rPr>
              <w:t>____________________</w:t>
            </w:r>
          </w:p>
          <w:p w14:paraId="4B5EB023" w14:textId="2E624F38" w:rsidR="007D1C87" w:rsidRPr="004A5ED0" w:rsidRDefault="000C5888">
            <w:pPr>
              <w:pStyle w:val="Heading20"/>
              <w:keepNext/>
              <w:keepLines/>
              <w:shd w:val="clear" w:color="auto" w:fill="auto"/>
              <w:tabs>
                <w:tab w:val="left" w:pos="1331"/>
              </w:tabs>
              <w:spacing w:before="0" w:after="252" w:line="260" w:lineRule="exact"/>
              <w:jc w:val="left"/>
              <w:rPr>
                <w:b w:val="0"/>
              </w:rPr>
            </w:pPr>
            <w:r>
              <w:rPr>
                <w:b w:val="0"/>
                <w:lang w:val="en-US"/>
              </w:rPr>
              <w:t>Email</w:t>
            </w:r>
            <w:r>
              <w:rPr>
                <w:b w:val="0"/>
              </w:rPr>
              <w:t>:____________________</w:t>
            </w:r>
          </w:p>
        </w:tc>
      </w:tr>
      <w:tr w:rsidR="007D1C87" w:rsidRPr="004A5ED0" w14:paraId="19D861D4" w14:textId="77777777" w:rsidTr="004F30CF">
        <w:trPr>
          <w:trHeight w:val="991"/>
        </w:trPr>
        <w:tc>
          <w:tcPr>
            <w:tcW w:w="4267" w:type="dxa"/>
          </w:tcPr>
          <w:p w14:paraId="052585EB" w14:textId="77777777" w:rsidR="005C3201" w:rsidRPr="004A5ED0" w:rsidRDefault="005C3201" w:rsidP="005C3201">
            <w:pPr>
              <w:contextualSpacing/>
              <w:rPr>
                <w:rFonts w:ascii="Times New Roman" w:eastAsia="Times New Roman" w:hAnsi="Times New Roman" w:cs="Times New Roman"/>
                <w:b/>
                <w:bCs/>
                <w:sz w:val="26"/>
                <w:szCs w:val="26"/>
              </w:rPr>
            </w:pPr>
          </w:p>
          <w:p w14:paraId="0B8F364E" w14:textId="77777777" w:rsidR="005C3201" w:rsidRPr="004A5ED0" w:rsidRDefault="005C3201" w:rsidP="005C3201">
            <w:pPr>
              <w:contextualSpacing/>
              <w:rPr>
                <w:rFonts w:ascii="Times New Roman" w:eastAsia="Times New Roman" w:hAnsi="Times New Roman" w:cs="Times New Roman"/>
                <w:b/>
                <w:bCs/>
                <w:sz w:val="26"/>
                <w:szCs w:val="26"/>
              </w:rPr>
            </w:pPr>
          </w:p>
          <w:p w14:paraId="10230F14" w14:textId="2DFACE95" w:rsidR="005C3201" w:rsidRPr="004A5ED0" w:rsidRDefault="005C3201" w:rsidP="005C3201">
            <w:pPr>
              <w:contextualSpacing/>
              <w:rPr>
                <w:rFonts w:ascii="Times New Roman" w:eastAsia="Times New Roman" w:hAnsi="Times New Roman" w:cs="Times New Roman"/>
                <w:b/>
                <w:bCs/>
                <w:sz w:val="26"/>
                <w:szCs w:val="26"/>
              </w:rPr>
            </w:pPr>
            <w:r w:rsidRPr="004A5ED0">
              <w:rPr>
                <w:rFonts w:ascii="Times New Roman" w:eastAsia="Times New Roman" w:hAnsi="Times New Roman" w:cs="Times New Roman"/>
                <w:b/>
                <w:bCs/>
                <w:sz w:val="26"/>
                <w:szCs w:val="26"/>
              </w:rPr>
              <w:t>__________/</w:t>
            </w:r>
            <w:r w:rsidR="007346F8" w:rsidRPr="004A5ED0">
              <w:rPr>
                <w:rFonts w:ascii="Times New Roman" w:eastAsia="Times New Roman" w:hAnsi="Times New Roman" w:cs="Times New Roman"/>
                <w:b/>
                <w:bCs/>
                <w:sz w:val="26"/>
                <w:szCs w:val="26"/>
              </w:rPr>
              <w:t xml:space="preserve">С.К. </w:t>
            </w:r>
            <w:r w:rsidR="008D35E8" w:rsidRPr="004A5ED0">
              <w:rPr>
                <w:rFonts w:ascii="Times New Roman" w:eastAsia="Times New Roman" w:hAnsi="Times New Roman" w:cs="Times New Roman"/>
                <w:b/>
                <w:bCs/>
                <w:sz w:val="26"/>
                <w:szCs w:val="26"/>
              </w:rPr>
              <w:t>Ни</w:t>
            </w:r>
            <w:r w:rsidR="008D35E8">
              <w:rPr>
                <w:rFonts w:ascii="Times New Roman" w:eastAsia="Times New Roman" w:hAnsi="Times New Roman" w:cs="Times New Roman"/>
                <w:b/>
                <w:bCs/>
                <w:sz w:val="26"/>
                <w:szCs w:val="26"/>
              </w:rPr>
              <w:t>щ</w:t>
            </w:r>
            <w:r w:rsidR="008D35E8" w:rsidRPr="004A5ED0">
              <w:rPr>
                <w:rFonts w:ascii="Times New Roman" w:eastAsia="Times New Roman" w:hAnsi="Times New Roman" w:cs="Times New Roman"/>
                <w:b/>
                <w:bCs/>
                <w:sz w:val="26"/>
                <w:szCs w:val="26"/>
              </w:rPr>
              <w:t>ев</w:t>
            </w:r>
            <w:r w:rsidRPr="004A5ED0">
              <w:rPr>
                <w:rFonts w:ascii="Times New Roman" w:eastAsia="Times New Roman" w:hAnsi="Times New Roman" w:cs="Times New Roman"/>
                <w:b/>
                <w:bCs/>
                <w:sz w:val="26"/>
                <w:szCs w:val="26"/>
              </w:rPr>
              <w:t xml:space="preserve">/                            </w:t>
            </w:r>
          </w:p>
          <w:p w14:paraId="2C062358" w14:textId="77777777" w:rsidR="005C3201" w:rsidRPr="004A5ED0" w:rsidRDefault="005C3201" w:rsidP="005C3201">
            <w:pPr>
              <w:pStyle w:val="Heading20"/>
              <w:keepNext/>
              <w:keepLines/>
              <w:shd w:val="clear" w:color="auto" w:fill="auto"/>
              <w:tabs>
                <w:tab w:val="left" w:pos="1331"/>
              </w:tabs>
              <w:spacing w:before="0" w:after="252" w:line="260" w:lineRule="exact"/>
              <w:jc w:val="left"/>
            </w:pPr>
          </w:p>
        </w:tc>
        <w:tc>
          <w:tcPr>
            <w:tcW w:w="4271" w:type="dxa"/>
          </w:tcPr>
          <w:p w14:paraId="0286BFD6" w14:textId="77777777" w:rsidR="005C3201" w:rsidRPr="004A5ED0" w:rsidRDefault="005C3201" w:rsidP="005C3201">
            <w:pPr>
              <w:pStyle w:val="Heading20"/>
              <w:keepNext/>
              <w:keepLines/>
              <w:shd w:val="clear" w:color="auto" w:fill="auto"/>
              <w:tabs>
                <w:tab w:val="left" w:pos="1331"/>
              </w:tabs>
              <w:spacing w:before="0" w:after="252" w:line="260" w:lineRule="exact"/>
              <w:jc w:val="left"/>
            </w:pPr>
          </w:p>
          <w:p w14:paraId="067A388E" w14:textId="77777777" w:rsidR="005C3201" w:rsidRPr="004A5ED0" w:rsidRDefault="00231E43" w:rsidP="00231E43">
            <w:pPr>
              <w:pStyle w:val="Heading20"/>
              <w:keepNext/>
              <w:keepLines/>
              <w:shd w:val="clear" w:color="auto" w:fill="auto"/>
              <w:tabs>
                <w:tab w:val="left" w:pos="1331"/>
              </w:tabs>
              <w:spacing w:before="0" w:after="252" w:line="260" w:lineRule="exact"/>
              <w:jc w:val="left"/>
            </w:pPr>
            <w:r w:rsidRPr="004A5ED0">
              <w:t>__________/_</w:t>
            </w:r>
            <w:r w:rsidR="00B37943" w:rsidRPr="004A5ED0">
              <w:t>_______________</w:t>
            </w:r>
            <w:r w:rsidR="005C3201" w:rsidRPr="004A5ED0">
              <w:t>_/</w:t>
            </w:r>
          </w:p>
        </w:tc>
      </w:tr>
    </w:tbl>
    <w:p w14:paraId="28F79C83" w14:textId="6C42E918" w:rsidR="001F5023" w:rsidRPr="004A5ED0" w:rsidRDefault="00CE08A8" w:rsidP="00935D91">
      <w:pPr>
        <w:contextualSpacing/>
        <w:rPr>
          <w:rFonts w:ascii="Times New Roman" w:eastAsia="Times New Roman" w:hAnsi="Times New Roman" w:cs="Times New Roman"/>
          <w:b/>
          <w:bCs/>
          <w:sz w:val="26"/>
          <w:szCs w:val="26"/>
        </w:rPr>
        <w:pPrChange w:id="10" w:author="Султанова Раушан Ринатовна" w:date="2021-12-16T17:52:00Z">
          <w:pPr>
            <w:ind w:left="567" w:firstLine="284"/>
            <w:contextualSpacing/>
          </w:pPr>
        </w:pPrChange>
      </w:pPr>
      <w:bookmarkStart w:id="11" w:name="bookmark12"/>
      <w:r w:rsidRPr="004A5ED0">
        <w:t xml:space="preserve">   </w:t>
      </w:r>
      <w:r w:rsidR="00D86605" w:rsidRPr="004A5ED0">
        <w:tab/>
      </w:r>
      <w:r w:rsidRPr="004A5ED0">
        <w:t xml:space="preserve">     </w:t>
      </w:r>
      <w:bookmarkEnd w:id="11"/>
    </w:p>
    <w:p w14:paraId="20FE83F6" w14:textId="7A391659" w:rsidR="0063117D" w:rsidRPr="004A5ED0" w:rsidRDefault="001F5023" w:rsidP="004F30CF">
      <w:pPr>
        <w:rPr>
          <w:rFonts w:ascii="Times New Roman" w:hAnsi="Times New Roman" w:cs="Times New Roman"/>
        </w:rPr>
      </w:pPr>
      <w:r w:rsidRPr="004A5ED0">
        <w:rPr>
          <w:rFonts w:ascii="Times New Roman" w:eastAsia="Times New Roman" w:hAnsi="Times New Roman" w:cs="Times New Roman"/>
          <w:b/>
          <w:bCs/>
          <w:sz w:val="26"/>
          <w:szCs w:val="26"/>
        </w:rPr>
        <w:br w:type="page"/>
      </w:r>
    </w:p>
    <w:p w14:paraId="5F1926DE" w14:textId="77777777" w:rsidR="0063117D" w:rsidRPr="004A5ED0" w:rsidRDefault="0063117D" w:rsidP="00D86605">
      <w:pPr>
        <w:contextualSpacing/>
        <w:rPr>
          <w:rFonts w:ascii="Times New Roman" w:hAnsi="Times New Roman" w:cs="Times New Roman"/>
        </w:rPr>
      </w:pPr>
    </w:p>
    <w:p w14:paraId="62F4FCD2" w14:textId="77777777" w:rsidR="00407BC0" w:rsidRPr="004A5ED0" w:rsidRDefault="000E6633" w:rsidP="0063117D">
      <w:pPr>
        <w:contextualSpacing/>
        <w:jc w:val="right"/>
        <w:rPr>
          <w:rFonts w:ascii="Times New Roman" w:hAnsi="Times New Roman" w:cs="Times New Roman"/>
          <w:iCs/>
        </w:rPr>
      </w:pPr>
      <w:r w:rsidRPr="004A5ED0">
        <w:rPr>
          <w:rFonts w:ascii="Times New Roman" w:hAnsi="Times New Roman" w:cs="Times New Roman"/>
          <w:iCs/>
        </w:rPr>
        <w:t>Приложение №1</w:t>
      </w:r>
      <w:r w:rsidR="0063117D" w:rsidRPr="004A5ED0">
        <w:rPr>
          <w:rFonts w:ascii="Times New Roman" w:hAnsi="Times New Roman" w:cs="Times New Roman"/>
          <w:iCs/>
        </w:rPr>
        <w:t xml:space="preserve"> к </w:t>
      </w:r>
      <w:r w:rsidR="00407BC0" w:rsidRPr="004A5ED0">
        <w:rPr>
          <w:rFonts w:ascii="Times New Roman" w:hAnsi="Times New Roman" w:cs="Times New Roman"/>
          <w:iCs/>
        </w:rPr>
        <w:t>Договору №</w:t>
      </w:r>
    </w:p>
    <w:p w14:paraId="6B93ECE3" w14:textId="610B6E96" w:rsidR="0063117D" w:rsidRPr="004A5ED0" w:rsidRDefault="00407BC0" w:rsidP="0063117D">
      <w:pPr>
        <w:contextualSpacing/>
        <w:jc w:val="right"/>
        <w:rPr>
          <w:rFonts w:ascii="Times New Roman" w:hAnsi="Times New Roman" w:cs="Times New Roman"/>
          <w:i/>
          <w:iCs/>
        </w:rPr>
      </w:pPr>
      <w:r w:rsidRPr="004A5ED0">
        <w:rPr>
          <w:rFonts w:ascii="Times New Roman" w:hAnsi="Times New Roman" w:cs="Times New Roman"/>
          <w:iCs/>
        </w:rPr>
        <w:t>____________ от ___________</w:t>
      </w:r>
      <w:r w:rsidR="002B787E" w:rsidRPr="004A5ED0">
        <w:rPr>
          <w:rFonts w:ascii="Times New Roman" w:hAnsi="Times New Roman" w:cs="Times New Roman"/>
          <w:iCs/>
        </w:rPr>
        <w:t>20</w:t>
      </w:r>
      <w:r w:rsidR="008D35E8">
        <w:rPr>
          <w:rFonts w:ascii="Times New Roman" w:hAnsi="Times New Roman" w:cs="Times New Roman"/>
          <w:iCs/>
        </w:rPr>
        <w:t>__</w:t>
      </w:r>
      <w:r w:rsidR="002B787E" w:rsidRPr="004A5ED0">
        <w:rPr>
          <w:rFonts w:ascii="Times New Roman" w:hAnsi="Times New Roman" w:cs="Times New Roman"/>
          <w:iCs/>
        </w:rPr>
        <w:t xml:space="preserve"> г.</w:t>
      </w:r>
      <w:r w:rsidR="0063117D" w:rsidRPr="004A5ED0">
        <w:rPr>
          <w:rFonts w:ascii="Times New Roman" w:hAnsi="Times New Roman" w:cs="Times New Roman"/>
          <w:i/>
          <w:iCs/>
        </w:rPr>
        <w:t xml:space="preserve">                                                                                                                                                                                 </w:t>
      </w:r>
    </w:p>
    <w:p w14:paraId="24F3B02F" w14:textId="77777777" w:rsidR="0063117D" w:rsidRPr="004A5ED0" w:rsidRDefault="0063117D" w:rsidP="0063117D">
      <w:pPr>
        <w:contextualSpacing/>
        <w:rPr>
          <w:rFonts w:ascii="Times New Roman" w:hAnsi="Times New Roman" w:cs="Times New Roman"/>
          <w:i/>
          <w:iCs/>
        </w:rPr>
      </w:pPr>
      <w:r w:rsidRPr="004A5ED0">
        <w:rPr>
          <w:rFonts w:ascii="Times New Roman" w:hAnsi="Times New Roman" w:cs="Times New Roman"/>
          <w:i/>
          <w:iCs/>
        </w:rPr>
        <w:t xml:space="preserve">        </w:t>
      </w:r>
    </w:p>
    <w:p w14:paraId="33BACE52" w14:textId="77777777" w:rsidR="0063117D" w:rsidRPr="004A5ED0" w:rsidRDefault="0063117D" w:rsidP="0063117D">
      <w:pPr>
        <w:contextualSpacing/>
        <w:rPr>
          <w:rFonts w:ascii="Times New Roman" w:hAnsi="Times New Roman" w:cs="Times New Roman"/>
          <w:b/>
          <w:bCs/>
        </w:rPr>
      </w:pPr>
    </w:p>
    <w:p w14:paraId="2089F210" w14:textId="77777777" w:rsidR="0063117D" w:rsidRPr="004A5ED0" w:rsidRDefault="0063117D" w:rsidP="0063117D">
      <w:pPr>
        <w:contextualSpacing/>
        <w:jc w:val="center"/>
        <w:rPr>
          <w:rFonts w:ascii="Times New Roman" w:hAnsi="Times New Roman" w:cs="Times New Roman"/>
          <w:b/>
          <w:bCs/>
        </w:rPr>
      </w:pPr>
      <w:r w:rsidRPr="004A5ED0">
        <w:rPr>
          <w:rFonts w:ascii="Times New Roman" w:hAnsi="Times New Roman" w:cs="Times New Roman"/>
          <w:b/>
          <w:bCs/>
        </w:rPr>
        <w:t>Расч</w:t>
      </w:r>
      <w:r w:rsidR="00D33DDE" w:rsidRPr="004A5ED0">
        <w:rPr>
          <w:rFonts w:ascii="Times New Roman" w:hAnsi="Times New Roman" w:cs="Times New Roman"/>
          <w:b/>
          <w:bCs/>
        </w:rPr>
        <w:t>ё</w:t>
      </w:r>
      <w:r w:rsidRPr="004A5ED0">
        <w:rPr>
          <w:rFonts w:ascii="Times New Roman" w:hAnsi="Times New Roman" w:cs="Times New Roman"/>
          <w:b/>
          <w:bCs/>
        </w:rPr>
        <w:t xml:space="preserve">т </w:t>
      </w:r>
      <w:r w:rsidRPr="004A5ED0">
        <w:rPr>
          <w:rFonts w:ascii="Times New Roman" w:hAnsi="Times New Roman" w:cs="Times New Roman"/>
          <w:b/>
        </w:rPr>
        <w:t>стоимости одного нормо-часа</w:t>
      </w:r>
      <w:r w:rsidRPr="004A5ED0">
        <w:rPr>
          <w:rFonts w:ascii="Times New Roman" w:hAnsi="Times New Roman" w:cs="Times New Roman"/>
          <w:b/>
          <w:bCs/>
        </w:rPr>
        <w:t xml:space="preserve"> работ</w:t>
      </w:r>
    </w:p>
    <w:p w14:paraId="67181438" w14:textId="77777777" w:rsidR="0063117D" w:rsidRPr="004A5ED0" w:rsidRDefault="0063117D" w:rsidP="0063117D">
      <w:pPr>
        <w:contextualSpacing/>
        <w:jc w:val="center"/>
        <w:rPr>
          <w:rFonts w:ascii="Times New Roman" w:hAnsi="Times New Roman" w:cs="Times New Roman"/>
          <w:b/>
          <w:bCs/>
        </w:rPr>
      </w:pPr>
      <w:r w:rsidRPr="004A5ED0">
        <w:rPr>
          <w:rFonts w:ascii="Times New Roman" w:hAnsi="Times New Roman" w:cs="Times New Roman"/>
          <w:b/>
          <w:bCs/>
        </w:rPr>
        <w:t>по техническому обслуживанию и ремонту автотранспортных средств.</w:t>
      </w:r>
    </w:p>
    <w:p w14:paraId="21CCA254" w14:textId="77777777" w:rsidR="0040360B" w:rsidRPr="004A5ED0" w:rsidRDefault="0040360B" w:rsidP="0040360B">
      <w:pPr>
        <w:contextualSpacing/>
        <w:rPr>
          <w:rFonts w:ascii="Times New Roman" w:hAnsi="Times New Roman" w:cs="Times New Roman"/>
        </w:rPr>
      </w:pPr>
    </w:p>
    <w:tbl>
      <w:tblPr>
        <w:tblW w:w="8217" w:type="dxa"/>
        <w:jc w:val="center"/>
        <w:tblLook w:val="00A0" w:firstRow="1" w:lastRow="0" w:firstColumn="1" w:lastColumn="0" w:noHBand="0" w:noVBand="0"/>
      </w:tblPr>
      <w:tblGrid>
        <w:gridCol w:w="5832"/>
        <w:gridCol w:w="2385"/>
      </w:tblGrid>
      <w:tr w:rsidR="00694363" w:rsidRPr="004A5ED0" w14:paraId="4C7FE581" w14:textId="77777777" w:rsidTr="00694363">
        <w:trPr>
          <w:trHeight w:val="756"/>
          <w:jc w:val="center"/>
        </w:trPr>
        <w:tc>
          <w:tcPr>
            <w:tcW w:w="5832" w:type="dxa"/>
            <w:tcBorders>
              <w:top w:val="single" w:sz="4" w:space="0" w:color="auto"/>
              <w:left w:val="single" w:sz="4" w:space="0" w:color="auto"/>
              <w:bottom w:val="single" w:sz="4" w:space="0" w:color="auto"/>
              <w:right w:val="single" w:sz="4" w:space="0" w:color="auto"/>
            </w:tcBorders>
            <w:noWrap/>
            <w:vAlign w:val="center"/>
          </w:tcPr>
          <w:p w14:paraId="427C3F44" w14:textId="77777777" w:rsidR="00694363" w:rsidRPr="004A5ED0" w:rsidRDefault="00694363" w:rsidP="00F32A41">
            <w:pPr>
              <w:contextualSpacing/>
              <w:rPr>
                <w:rFonts w:ascii="Times New Roman" w:hAnsi="Times New Roman" w:cs="Times New Roman"/>
              </w:rPr>
            </w:pPr>
            <w:r w:rsidRPr="004A5ED0">
              <w:rPr>
                <w:rFonts w:ascii="Times New Roman" w:hAnsi="Times New Roman" w:cs="Times New Roman"/>
              </w:rPr>
              <w:t>Наименование услуг</w:t>
            </w:r>
          </w:p>
        </w:tc>
        <w:tc>
          <w:tcPr>
            <w:tcW w:w="2385" w:type="dxa"/>
            <w:tcBorders>
              <w:top w:val="single" w:sz="4" w:space="0" w:color="auto"/>
              <w:right w:val="single" w:sz="4" w:space="0" w:color="auto"/>
            </w:tcBorders>
          </w:tcPr>
          <w:p w14:paraId="3393E9DF" w14:textId="77777777" w:rsidR="00694363" w:rsidRPr="004A5ED0" w:rsidRDefault="00694363" w:rsidP="00430DE0">
            <w:pPr>
              <w:contextualSpacing/>
              <w:jc w:val="center"/>
              <w:rPr>
                <w:rFonts w:ascii="Times New Roman" w:hAnsi="Times New Roman" w:cs="Times New Roman"/>
              </w:rPr>
            </w:pPr>
            <w:r w:rsidRPr="004A5ED0">
              <w:rPr>
                <w:rFonts w:ascii="Times New Roman" w:hAnsi="Times New Roman" w:cs="Times New Roman"/>
              </w:rPr>
              <w:t>Стоимость 1 н/часа в рублях, без НДС</w:t>
            </w:r>
          </w:p>
        </w:tc>
      </w:tr>
      <w:tr w:rsidR="00B37943" w:rsidRPr="004A5ED0" w14:paraId="7AC2F118" w14:textId="77777777" w:rsidTr="00A62F91">
        <w:trPr>
          <w:trHeight w:val="315"/>
          <w:jc w:val="center"/>
        </w:trPr>
        <w:tc>
          <w:tcPr>
            <w:tcW w:w="5832" w:type="dxa"/>
            <w:tcBorders>
              <w:top w:val="nil"/>
              <w:left w:val="single" w:sz="4" w:space="0" w:color="auto"/>
              <w:bottom w:val="single" w:sz="4" w:space="0" w:color="auto"/>
              <w:right w:val="single" w:sz="4" w:space="0" w:color="auto"/>
            </w:tcBorders>
            <w:noWrap/>
            <w:vAlign w:val="center"/>
          </w:tcPr>
          <w:p w14:paraId="6194695E" w14:textId="77777777" w:rsidR="00B37943" w:rsidRPr="004A5ED0" w:rsidRDefault="00B37943" w:rsidP="009D16F4">
            <w:pPr>
              <w:ind w:left="29"/>
              <w:contextualSpacing/>
              <w:rPr>
                <w:rFonts w:ascii="Times New Roman" w:hAnsi="Times New Roman" w:cs="Times New Roman"/>
              </w:rPr>
            </w:pPr>
            <w:r w:rsidRPr="004A5ED0">
              <w:rPr>
                <w:rFonts w:ascii="Times New Roman" w:hAnsi="Times New Roman" w:cs="Times New Roman"/>
              </w:rPr>
              <w:t>Услуги по техническому обслуживанию и ремонту</w:t>
            </w:r>
          </w:p>
        </w:tc>
        <w:tc>
          <w:tcPr>
            <w:tcW w:w="2385" w:type="dxa"/>
            <w:tcBorders>
              <w:top w:val="single" w:sz="4" w:space="0" w:color="auto"/>
              <w:bottom w:val="single" w:sz="4" w:space="0" w:color="auto"/>
              <w:right w:val="single" w:sz="4" w:space="0" w:color="auto"/>
            </w:tcBorders>
            <w:shd w:val="clear" w:color="auto" w:fill="auto"/>
            <w:vAlign w:val="center"/>
          </w:tcPr>
          <w:p w14:paraId="159B1D62" w14:textId="77777777" w:rsidR="00B37943" w:rsidRPr="004A5ED0" w:rsidRDefault="00B37943" w:rsidP="00F32A41">
            <w:pPr>
              <w:contextualSpacing/>
              <w:jc w:val="center"/>
              <w:rPr>
                <w:rFonts w:ascii="Times New Roman" w:hAnsi="Times New Roman" w:cs="Times New Roman"/>
              </w:rPr>
            </w:pPr>
          </w:p>
        </w:tc>
      </w:tr>
    </w:tbl>
    <w:p w14:paraId="23A82446" w14:textId="77777777" w:rsidR="0040360B" w:rsidRPr="004A5ED0" w:rsidRDefault="0040360B" w:rsidP="0040360B">
      <w:pPr>
        <w:contextualSpacing/>
        <w:rPr>
          <w:rFonts w:ascii="Times New Roman" w:hAnsi="Times New Roman" w:cs="Times New Roman"/>
        </w:rPr>
      </w:pPr>
    </w:p>
    <w:tbl>
      <w:tblPr>
        <w:tblStyle w:val="a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6"/>
        <w:gridCol w:w="4342"/>
      </w:tblGrid>
      <w:tr w:rsidR="00FA04BB" w:rsidRPr="004A5ED0" w14:paraId="5D51DEA3" w14:textId="77777777" w:rsidTr="001F64D8">
        <w:tc>
          <w:tcPr>
            <w:tcW w:w="4677" w:type="dxa"/>
          </w:tcPr>
          <w:p w14:paraId="04846355" w14:textId="77777777" w:rsidR="00FA04BB" w:rsidRPr="004A5ED0" w:rsidRDefault="00FA04BB" w:rsidP="001F64D8">
            <w:pPr>
              <w:pStyle w:val="Heading20"/>
              <w:keepNext/>
              <w:keepLines/>
              <w:shd w:val="clear" w:color="auto" w:fill="auto"/>
              <w:tabs>
                <w:tab w:val="left" w:pos="1331"/>
              </w:tabs>
              <w:spacing w:before="0" w:after="252" w:line="260" w:lineRule="exact"/>
              <w:jc w:val="center"/>
            </w:pPr>
            <w:r w:rsidRPr="004A5ED0">
              <w:t>Заказчик:</w:t>
            </w:r>
          </w:p>
        </w:tc>
        <w:tc>
          <w:tcPr>
            <w:tcW w:w="4767" w:type="dxa"/>
          </w:tcPr>
          <w:p w14:paraId="65E35572" w14:textId="77777777" w:rsidR="00FA04BB" w:rsidRPr="004A5ED0" w:rsidRDefault="00FA04BB" w:rsidP="001F64D8">
            <w:pPr>
              <w:pStyle w:val="Heading20"/>
              <w:keepNext/>
              <w:keepLines/>
              <w:shd w:val="clear" w:color="auto" w:fill="auto"/>
              <w:tabs>
                <w:tab w:val="left" w:pos="1331"/>
              </w:tabs>
              <w:spacing w:before="0" w:after="252" w:line="260" w:lineRule="exact"/>
              <w:jc w:val="center"/>
            </w:pPr>
            <w:r w:rsidRPr="004A5ED0">
              <w:t>Исполнитель:</w:t>
            </w:r>
          </w:p>
        </w:tc>
      </w:tr>
    </w:tbl>
    <w:p w14:paraId="28D70675" w14:textId="77777777" w:rsidR="0040360B" w:rsidRPr="004A5ED0" w:rsidRDefault="0040360B" w:rsidP="0040360B">
      <w:pPr>
        <w:contextualSpacing/>
        <w:rPr>
          <w:rFonts w:ascii="Times New Roman" w:hAnsi="Times New Roman" w:cs="Times New Roman"/>
        </w:rPr>
      </w:pPr>
    </w:p>
    <w:p w14:paraId="5C1F77EA" w14:textId="77777777" w:rsidR="0040360B" w:rsidRPr="004A5ED0" w:rsidRDefault="0040360B" w:rsidP="0040360B">
      <w:pPr>
        <w:contextualSpacing/>
        <w:rPr>
          <w:rFonts w:ascii="Times New Roman" w:hAnsi="Times New Roman" w:cs="Times New Roman"/>
        </w:rPr>
      </w:pPr>
    </w:p>
    <w:p w14:paraId="3E483BCD" w14:textId="77777777" w:rsidR="0063117D" w:rsidRPr="004A5ED0" w:rsidRDefault="0063117D" w:rsidP="00D86605">
      <w:pPr>
        <w:contextualSpacing/>
        <w:rPr>
          <w:rFonts w:ascii="Times New Roman" w:hAnsi="Times New Roman" w:cs="Times New Roman"/>
        </w:rPr>
      </w:pPr>
    </w:p>
    <w:p w14:paraId="742B019C" w14:textId="77777777" w:rsidR="0063117D" w:rsidRPr="004A5ED0" w:rsidRDefault="0063117D" w:rsidP="0063117D">
      <w:pPr>
        <w:contextualSpacing/>
        <w:rPr>
          <w:rFonts w:ascii="Times New Roman" w:hAnsi="Times New Roman" w:cs="Times New Roman"/>
        </w:rPr>
      </w:pPr>
      <w:r w:rsidRPr="004A5ED0">
        <w:rPr>
          <w:rFonts w:ascii="Times New Roman" w:hAnsi="Times New Roman" w:cs="Times New Roman"/>
        </w:rPr>
        <w:tab/>
      </w:r>
    </w:p>
    <w:p w14:paraId="30E9AB38" w14:textId="77777777" w:rsidR="0063117D" w:rsidRPr="004A5ED0" w:rsidRDefault="003A0A22" w:rsidP="003A0A22">
      <w:pPr>
        <w:contextualSpacing/>
        <w:rPr>
          <w:rFonts w:ascii="Times New Roman" w:hAnsi="Times New Roman" w:cs="Times New Roman"/>
          <w:b/>
        </w:rPr>
      </w:pPr>
      <w:r w:rsidRPr="004A5ED0">
        <w:rPr>
          <w:rFonts w:ascii="Times New Roman" w:hAnsi="Times New Roman" w:cs="Times New Roman"/>
        </w:rPr>
        <w:t xml:space="preserve">     </w:t>
      </w:r>
      <w:r w:rsidRPr="004A5ED0">
        <w:rPr>
          <w:rFonts w:ascii="Times New Roman" w:hAnsi="Times New Roman" w:cs="Times New Roman"/>
          <w:b/>
        </w:rPr>
        <w:t>__________/</w:t>
      </w:r>
      <w:r w:rsidR="007346F8" w:rsidRPr="004A5ED0">
        <w:rPr>
          <w:rFonts w:ascii="Times New Roman" w:hAnsi="Times New Roman" w:cs="Times New Roman"/>
          <w:b/>
        </w:rPr>
        <w:t>С.К. Нищев</w:t>
      </w:r>
      <w:r w:rsidRPr="004A5ED0">
        <w:rPr>
          <w:rFonts w:ascii="Times New Roman" w:hAnsi="Times New Roman" w:cs="Times New Roman"/>
          <w:b/>
        </w:rPr>
        <w:t xml:space="preserve">/         </w:t>
      </w:r>
      <w:r w:rsidR="00AF238D" w:rsidRPr="004A5ED0">
        <w:rPr>
          <w:rFonts w:ascii="Times New Roman" w:hAnsi="Times New Roman" w:cs="Times New Roman"/>
          <w:b/>
        </w:rPr>
        <w:t xml:space="preserve">   </w:t>
      </w:r>
      <w:r w:rsidR="007346F8" w:rsidRPr="004A5ED0">
        <w:rPr>
          <w:rFonts w:ascii="Times New Roman" w:hAnsi="Times New Roman" w:cs="Times New Roman"/>
          <w:b/>
        </w:rPr>
        <w:t xml:space="preserve">       </w:t>
      </w:r>
      <w:r w:rsidR="00AF238D" w:rsidRPr="004A5ED0">
        <w:rPr>
          <w:rFonts w:ascii="Times New Roman" w:hAnsi="Times New Roman" w:cs="Times New Roman"/>
          <w:b/>
        </w:rPr>
        <w:t xml:space="preserve">   </w:t>
      </w:r>
      <w:r w:rsidRPr="004A5ED0">
        <w:rPr>
          <w:rFonts w:ascii="Times New Roman" w:hAnsi="Times New Roman" w:cs="Times New Roman"/>
          <w:b/>
        </w:rPr>
        <w:t xml:space="preserve">     __________/_</w:t>
      </w:r>
      <w:r w:rsidR="00B37943" w:rsidRPr="004A5ED0">
        <w:rPr>
          <w:rFonts w:ascii="Times New Roman" w:hAnsi="Times New Roman" w:cs="Times New Roman"/>
          <w:b/>
        </w:rPr>
        <w:t>___________________</w:t>
      </w:r>
      <w:r w:rsidRPr="004A5ED0">
        <w:rPr>
          <w:rFonts w:ascii="Times New Roman" w:hAnsi="Times New Roman" w:cs="Times New Roman"/>
          <w:b/>
        </w:rPr>
        <w:t xml:space="preserve"> /</w:t>
      </w:r>
    </w:p>
    <w:p w14:paraId="0F5A4C67" w14:textId="77777777" w:rsidR="002B787E" w:rsidRPr="004A5ED0" w:rsidRDefault="007346F8" w:rsidP="003A0A22">
      <w:pPr>
        <w:contextualSpacing/>
        <w:rPr>
          <w:rFonts w:ascii="Times New Roman" w:hAnsi="Times New Roman" w:cs="Times New Roman"/>
          <w:b/>
        </w:rPr>
      </w:pPr>
      <w:r w:rsidRPr="004A5ED0">
        <w:rPr>
          <w:rFonts w:ascii="Times New Roman" w:hAnsi="Times New Roman" w:cs="Times New Roman"/>
          <w:b/>
        </w:rPr>
        <w:t xml:space="preserve"> </w:t>
      </w:r>
    </w:p>
    <w:p w14:paraId="1631C2B8" w14:textId="77777777" w:rsidR="002B787E" w:rsidRPr="004A5ED0" w:rsidRDefault="002B787E" w:rsidP="003A0A22">
      <w:pPr>
        <w:contextualSpacing/>
        <w:rPr>
          <w:rFonts w:ascii="Times New Roman" w:hAnsi="Times New Roman" w:cs="Times New Roman"/>
          <w:b/>
        </w:rPr>
      </w:pPr>
    </w:p>
    <w:p w14:paraId="0E07C245" w14:textId="77777777" w:rsidR="002B787E" w:rsidRPr="004A5ED0" w:rsidRDefault="002B787E" w:rsidP="003A0A22">
      <w:pPr>
        <w:contextualSpacing/>
        <w:rPr>
          <w:rFonts w:ascii="Times New Roman" w:hAnsi="Times New Roman" w:cs="Times New Roman"/>
          <w:b/>
        </w:rPr>
      </w:pPr>
    </w:p>
    <w:p w14:paraId="5AB49819" w14:textId="77777777" w:rsidR="002B787E" w:rsidRPr="004A5ED0" w:rsidRDefault="002B787E" w:rsidP="003A0A22">
      <w:pPr>
        <w:contextualSpacing/>
        <w:rPr>
          <w:rFonts w:ascii="Times New Roman" w:hAnsi="Times New Roman" w:cs="Times New Roman"/>
          <w:b/>
        </w:rPr>
      </w:pPr>
    </w:p>
    <w:p w14:paraId="5D3BD86A" w14:textId="77777777" w:rsidR="002B787E" w:rsidRPr="004A5ED0" w:rsidRDefault="002B787E" w:rsidP="003A0A22">
      <w:pPr>
        <w:contextualSpacing/>
        <w:rPr>
          <w:rFonts w:ascii="Times New Roman" w:hAnsi="Times New Roman" w:cs="Times New Roman"/>
          <w:b/>
        </w:rPr>
      </w:pPr>
    </w:p>
    <w:p w14:paraId="5BEA3279" w14:textId="77777777" w:rsidR="002B787E" w:rsidRPr="004A5ED0" w:rsidRDefault="002B787E" w:rsidP="003A0A22">
      <w:pPr>
        <w:contextualSpacing/>
        <w:rPr>
          <w:rFonts w:ascii="Times New Roman" w:hAnsi="Times New Roman" w:cs="Times New Roman"/>
          <w:b/>
        </w:rPr>
      </w:pPr>
    </w:p>
    <w:p w14:paraId="429F2F3D" w14:textId="77777777" w:rsidR="002B787E" w:rsidRPr="004A5ED0" w:rsidRDefault="002B787E" w:rsidP="003A0A22">
      <w:pPr>
        <w:contextualSpacing/>
        <w:rPr>
          <w:rFonts w:ascii="Times New Roman" w:hAnsi="Times New Roman" w:cs="Times New Roman"/>
          <w:b/>
        </w:rPr>
      </w:pPr>
    </w:p>
    <w:p w14:paraId="6FE4047C" w14:textId="77777777" w:rsidR="002B787E" w:rsidRPr="004A5ED0" w:rsidRDefault="002B787E" w:rsidP="003A0A22">
      <w:pPr>
        <w:contextualSpacing/>
        <w:rPr>
          <w:rFonts w:ascii="Times New Roman" w:hAnsi="Times New Roman" w:cs="Times New Roman"/>
          <w:b/>
        </w:rPr>
      </w:pPr>
    </w:p>
    <w:p w14:paraId="198CF446" w14:textId="77777777" w:rsidR="002B787E" w:rsidRPr="004A5ED0" w:rsidRDefault="002B787E" w:rsidP="003A0A22">
      <w:pPr>
        <w:contextualSpacing/>
        <w:rPr>
          <w:rFonts w:ascii="Times New Roman" w:hAnsi="Times New Roman" w:cs="Times New Roman"/>
          <w:b/>
        </w:rPr>
      </w:pPr>
    </w:p>
    <w:p w14:paraId="4F83D235" w14:textId="77777777" w:rsidR="002B787E" w:rsidRPr="004A5ED0" w:rsidRDefault="002B787E" w:rsidP="003A0A22">
      <w:pPr>
        <w:contextualSpacing/>
        <w:rPr>
          <w:rFonts w:ascii="Times New Roman" w:hAnsi="Times New Roman" w:cs="Times New Roman"/>
          <w:b/>
        </w:rPr>
      </w:pPr>
    </w:p>
    <w:p w14:paraId="0F241E9D" w14:textId="77777777" w:rsidR="002B787E" w:rsidRPr="004A5ED0" w:rsidRDefault="002B787E" w:rsidP="003A0A22">
      <w:pPr>
        <w:contextualSpacing/>
        <w:rPr>
          <w:rFonts w:ascii="Times New Roman" w:hAnsi="Times New Roman" w:cs="Times New Roman"/>
          <w:b/>
        </w:rPr>
      </w:pPr>
    </w:p>
    <w:p w14:paraId="77B71AF7" w14:textId="77777777" w:rsidR="002B787E" w:rsidRPr="004A5ED0" w:rsidRDefault="002B787E" w:rsidP="003A0A22">
      <w:pPr>
        <w:contextualSpacing/>
        <w:rPr>
          <w:rFonts w:ascii="Times New Roman" w:hAnsi="Times New Roman" w:cs="Times New Roman"/>
          <w:b/>
        </w:rPr>
      </w:pPr>
    </w:p>
    <w:p w14:paraId="46925CD5" w14:textId="77777777" w:rsidR="002B787E" w:rsidRPr="004A5ED0" w:rsidRDefault="002B787E" w:rsidP="003A0A22">
      <w:pPr>
        <w:contextualSpacing/>
        <w:rPr>
          <w:rFonts w:ascii="Times New Roman" w:hAnsi="Times New Roman" w:cs="Times New Roman"/>
          <w:b/>
        </w:rPr>
      </w:pPr>
    </w:p>
    <w:p w14:paraId="78002ED1" w14:textId="77777777" w:rsidR="002B787E" w:rsidRPr="004A5ED0" w:rsidRDefault="002B787E" w:rsidP="003A0A22">
      <w:pPr>
        <w:contextualSpacing/>
        <w:rPr>
          <w:rFonts w:ascii="Times New Roman" w:hAnsi="Times New Roman" w:cs="Times New Roman"/>
          <w:b/>
        </w:rPr>
      </w:pPr>
    </w:p>
    <w:p w14:paraId="3A110728" w14:textId="77777777" w:rsidR="002B787E" w:rsidRPr="004A5ED0" w:rsidRDefault="002B787E" w:rsidP="003A0A22">
      <w:pPr>
        <w:contextualSpacing/>
        <w:rPr>
          <w:rFonts w:ascii="Times New Roman" w:hAnsi="Times New Roman" w:cs="Times New Roman"/>
          <w:b/>
        </w:rPr>
      </w:pPr>
    </w:p>
    <w:p w14:paraId="3A4C4D7E" w14:textId="77777777" w:rsidR="002B787E" w:rsidRPr="004A5ED0" w:rsidRDefault="002B787E" w:rsidP="003A0A22">
      <w:pPr>
        <w:contextualSpacing/>
        <w:rPr>
          <w:rFonts w:ascii="Times New Roman" w:hAnsi="Times New Roman" w:cs="Times New Roman"/>
          <w:b/>
        </w:rPr>
      </w:pPr>
    </w:p>
    <w:p w14:paraId="1C45AAF3" w14:textId="77777777" w:rsidR="009D16F4" w:rsidRPr="004A5ED0" w:rsidRDefault="009D16F4" w:rsidP="003A0A22">
      <w:pPr>
        <w:contextualSpacing/>
        <w:rPr>
          <w:rFonts w:ascii="Times New Roman" w:hAnsi="Times New Roman" w:cs="Times New Roman"/>
          <w:b/>
        </w:rPr>
      </w:pPr>
    </w:p>
    <w:p w14:paraId="37BBED64" w14:textId="77777777" w:rsidR="009D16F4" w:rsidRPr="004A5ED0" w:rsidRDefault="009D16F4" w:rsidP="003A0A22">
      <w:pPr>
        <w:contextualSpacing/>
        <w:rPr>
          <w:rFonts w:ascii="Times New Roman" w:hAnsi="Times New Roman" w:cs="Times New Roman"/>
          <w:b/>
        </w:rPr>
      </w:pPr>
    </w:p>
    <w:p w14:paraId="3F8EE940" w14:textId="77777777" w:rsidR="009D16F4" w:rsidRPr="004A5ED0" w:rsidRDefault="009D16F4" w:rsidP="003A0A22">
      <w:pPr>
        <w:contextualSpacing/>
        <w:rPr>
          <w:rFonts w:ascii="Times New Roman" w:hAnsi="Times New Roman" w:cs="Times New Roman"/>
          <w:b/>
        </w:rPr>
      </w:pPr>
    </w:p>
    <w:p w14:paraId="68970082" w14:textId="77777777" w:rsidR="009D16F4" w:rsidRPr="004A5ED0" w:rsidRDefault="009D16F4" w:rsidP="003A0A22">
      <w:pPr>
        <w:contextualSpacing/>
        <w:rPr>
          <w:rFonts w:ascii="Times New Roman" w:hAnsi="Times New Roman" w:cs="Times New Roman"/>
          <w:b/>
        </w:rPr>
      </w:pPr>
    </w:p>
    <w:p w14:paraId="03FB6747" w14:textId="77777777" w:rsidR="009D16F4" w:rsidRPr="004A5ED0" w:rsidRDefault="009D16F4" w:rsidP="003A0A22">
      <w:pPr>
        <w:contextualSpacing/>
        <w:rPr>
          <w:rFonts w:ascii="Times New Roman" w:hAnsi="Times New Roman" w:cs="Times New Roman"/>
          <w:b/>
        </w:rPr>
      </w:pPr>
    </w:p>
    <w:p w14:paraId="5EB5BF6B" w14:textId="77777777" w:rsidR="009D16F4" w:rsidRPr="004A5ED0" w:rsidRDefault="009D16F4" w:rsidP="003A0A22">
      <w:pPr>
        <w:contextualSpacing/>
        <w:rPr>
          <w:rFonts w:ascii="Times New Roman" w:hAnsi="Times New Roman" w:cs="Times New Roman"/>
          <w:b/>
        </w:rPr>
      </w:pPr>
    </w:p>
    <w:p w14:paraId="7D7D67A6" w14:textId="77777777" w:rsidR="007346F8" w:rsidRPr="004A5ED0" w:rsidRDefault="007346F8" w:rsidP="003A0A22">
      <w:pPr>
        <w:contextualSpacing/>
        <w:rPr>
          <w:rFonts w:ascii="Times New Roman" w:hAnsi="Times New Roman" w:cs="Times New Roman"/>
          <w:b/>
        </w:rPr>
      </w:pPr>
    </w:p>
    <w:p w14:paraId="4EFE4E34" w14:textId="77777777" w:rsidR="007346F8" w:rsidRPr="004A5ED0" w:rsidRDefault="007346F8" w:rsidP="003A0A22">
      <w:pPr>
        <w:contextualSpacing/>
        <w:rPr>
          <w:rFonts w:ascii="Times New Roman" w:hAnsi="Times New Roman" w:cs="Times New Roman"/>
          <w:b/>
        </w:rPr>
      </w:pPr>
    </w:p>
    <w:p w14:paraId="0D0B0752" w14:textId="77777777" w:rsidR="007346F8" w:rsidRPr="004A5ED0" w:rsidRDefault="007346F8" w:rsidP="003A0A22">
      <w:pPr>
        <w:contextualSpacing/>
        <w:rPr>
          <w:rFonts w:ascii="Times New Roman" w:hAnsi="Times New Roman" w:cs="Times New Roman"/>
          <w:b/>
        </w:rPr>
      </w:pPr>
    </w:p>
    <w:p w14:paraId="7B2493E0" w14:textId="77777777" w:rsidR="007346F8" w:rsidRPr="004A5ED0" w:rsidRDefault="007346F8" w:rsidP="003A0A22">
      <w:pPr>
        <w:contextualSpacing/>
        <w:rPr>
          <w:rFonts w:ascii="Times New Roman" w:hAnsi="Times New Roman" w:cs="Times New Roman"/>
          <w:b/>
        </w:rPr>
      </w:pPr>
    </w:p>
    <w:p w14:paraId="4549F654" w14:textId="77777777" w:rsidR="007346F8" w:rsidRPr="004A5ED0" w:rsidRDefault="007346F8" w:rsidP="003A0A22">
      <w:pPr>
        <w:contextualSpacing/>
        <w:rPr>
          <w:rFonts w:ascii="Times New Roman" w:hAnsi="Times New Roman" w:cs="Times New Roman"/>
          <w:b/>
        </w:rPr>
      </w:pPr>
    </w:p>
    <w:p w14:paraId="417BDB64" w14:textId="77777777" w:rsidR="007346F8" w:rsidRPr="004A5ED0" w:rsidRDefault="007346F8" w:rsidP="003A0A22">
      <w:pPr>
        <w:contextualSpacing/>
        <w:rPr>
          <w:rFonts w:ascii="Times New Roman" w:hAnsi="Times New Roman" w:cs="Times New Roman"/>
          <w:b/>
        </w:rPr>
      </w:pPr>
    </w:p>
    <w:p w14:paraId="479C743A" w14:textId="77777777" w:rsidR="007346F8" w:rsidRPr="004A5ED0" w:rsidRDefault="007346F8" w:rsidP="003A0A22">
      <w:pPr>
        <w:contextualSpacing/>
        <w:rPr>
          <w:rFonts w:ascii="Times New Roman" w:hAnsi="Times New Roman" w:cs="Times New Roman"/>
          <w:b/>
        </w:rPr>
      </w:pPr>
    </w:p>
    <w:p w14:paraId="5823BA4C" w14:textId="77777777" w:rsidR="007346F8" w:rsidRPr="004A5ED0" w:rsidRDefault="007346F8" w:rsidP="003A0A22">
      <w:pPr>
        <w:contextualSpacing/>
        <w:rPr>
          <w:rFonts w:ascii="Times New Roman" w:hAnsi="Times New Roman" w:cs="Times New Roman"/>
          <w:b/>
        </w:rPr>
      </w:pPr>
    </w:p>
    <w:p w14:paraId="6DAEDEA8" w14:textId="77777777" w:rsidR="007346F8" w:rsidRPr="004A5ED0" w:rsidRDefault="007346F8" w:rsidP="003A0A22">
      <w:pPr>
        <w:contextualSpacing/>
        <w:rPr>
          <w:rFonts w:ascii="Times New Roman" w:hAnsi="Times New Roman" w:cs="Times New Roman"/>
          <w:b/>
        </w:rPr>
      </w:pPr>
    </w:p>
    <w:p w14:paraId="68A0C632" w14:textId="77777777" w:rsidR="007346F8" w:rsidRPr="004A5ED0" w:rsidRDefault="007346F8" w:rsidP="003A0A22">
      <w:pPr>
        <w:contextualSpacing/>
        <w:rPr>
          <w:rFonts w:ascii="Times New Roman" w:hAnsi="Times New Roman" w:cs="Times New Roman"/>
          <w:b/>
        </w:rPr>
      </w:pPr>
    </w:p>
    <w:p w14:paraId="7AE04D0B" w14:textId="77777777" w:rsidR="007346F8" w:rsidRDefault="007346F8" w:rsidP="003A0A22">
      <w:pPr>
        <w:contextualSpacing/>
        <w:rPr>
          <w:ins w:id="12" w:author="Султанова Раушан Ринатовна" w:date="2021-12-16T17:53:00Z"/>
          <w:rFonts w:ascii="Times New Roman" w:hAnsi="Times New Roman" w:cs="Times New Roman"/>
          <w:b/>
        </w:rPr>
      </w:pPr>
    </w:p>
    <w:p w14:paraId="14B6316D" w14:textId="77777777" w:rsidR="004777CF" w:rsidRPr="004A5ED0" w:rsidRDefault="004777CF" w:rsidP="003A0A22">
      <w:pPr>
        <w:contextualSpacing/>
        <w:rPr>
          <w:rFonts w:ascii="Times New Roman" w:hAnsi="Times New Roman" w:cs="Times New Roman"/>
          <w:b/>
        </w:rPr>
      </w:pPr>
      <w:bookmarkStart w:id="13" w:name="_GoBack"/>
      <w:bookmarkEnd w:id="13"/>
    </w:p>
    <w:p w14:paraId="09F899E2" w14:textId="77777777" w:rsidR="009D16F4" w:rsidRPr="004A5ED0" w:rsidRDefault="009D16F4" w:rsidP="003A0A22">
      <w:pPr>
        <w:contextualSpacing/>
        <w:rPr>
          <w:rFonts w:ascii="Times New Roman" w:hAnsi="Times New Roman" w:cs="Times New Roman"/>
          <w:b/>
        </w:rPr>
      </w:pPr>
    </w:p>
    <w:p w14:paraId="21342262" w14:textId="77777777" w:rsidR="009D16F4" w:rsidRPr="004A5ED0" w:rsidRDefault="009D16F4" w:rsidP="003A0A22">
      <w:pPr>
        <w:contextualSpacing/>
        <w:rPr>
          <w:rFonts w:ascii="Times New Roman" w:hAnsi="Times New Roman" w:cs="Times New Roman"/>
          <w:b/>
        </w:rPr>
      </w:pPr>
    </w:p>
    <w:p w14:paraId="6817D4AD" w14:textId="77777777" w:rsidR="009D16F4" w:rsidRPr="004A5ED0" w:rsidRDefault="009D16F4" w:rsidP="003A0A22">
      <w:pPr>
        <w:contextualSpacing/>
        <w:rPr>
          <w:rFonts w:ascii="Times New Roman" w:hAnsi="Times New Roman" w:cs="Times New Roman"/>
          <w:b/>
        </w:rPr>
      </w:pPr>
    </w:p>
    <w:p w14:paraId="7546F132" w14:textId="77777777" w:rsidR="009D16F4" w:rsidRPr="004A5ED0" w:rsidRDefault="009D16F4" w:rsidP="003A0A22">
      <w:pPr>
        <w:contextualSpacing/>
        <w:rPr>
          <w:rFonts w:ascii="Times New Roman" w:hAnsi="Times New Roman" w:cs="Times New Roman"/>
          <w:b/>
        </w:rPr>
      </w:pPr>
    </w:p>
    <w:p w14:paraId="3DA01123" w14:textId="77777777" w:rsidR="002B787E" w:rsidRPr="004A5ED0" w:rsidRDefault="002B787E" w:rsidP="002B787E">
      <w:pPr>
        <w:contextualSpacing/>
        <w:jc w:val="right"/>
        <w:rPr>
          <w:rFonts w:ascii="Times New Roman" w:hAnsi="Times New Roman" w:cs="Times New Roman"/>
          <w:iCs/>
        </w:rPr>
      </w:pPr>
      <w:r w:rsidRPr="004A5ED0">
        <w:rPr>
          <w:rFonts w:ascii="Times New Roman" w:hAnsi="Times New Roman" w:cs="Times New Roman"/>
          <w:iCs/>
        </w:rPr>
        <w:t>Приложение №</w:t>
      </w:r>
      <w:r w:rsidR="009D16F4" w:rsidRPr="004A5ED0">
        <w:rPr>
          <w:rFonts w:ascii="Times New Roman" w:hAnsi="Times New Roman" w:cs="Times New Roman"/>
          <w:iCs/>
        </w:rPr>
        <w:t>2</w:t>
      </w:r>
      <w:r w:rsidRPr="004A5ED0">
        <w:rPr>
          <w:rFonts w:ascii="Times New Roman" w:hAnsi="Times New Roman" w:cs="Times New Roman"/>
          <w:iCs/>
        </w:rPr>
        <w:t xml:space="preserve"> к Договору №</w:t>
      </w:r>
    </w:p>
    <w:p w14:paraId="40BE3CDD" w14:textId="6B9BD945" w:rsidR="002B787E" w:rsidRPr="004A5ED0" w:rsidRDefault="002B787E" w:rsidP="002B787E">
      <w:pPr>
        <w:contextualSpacing/>
        <w:jc w:val="right"/>
        <w:rPr>
          <w:rFonts w:ascii="Times New Roman" w:hAnsi="Times New Roman" w:cs="Times New Roman"/>
          <w:i/>
          <w:iCs/>
        </w:rPr>
      </w:pPr>
      <w:r w:rsidRPr="004A5ED0">
        <w:rPr>
          <w:rFonts w:ascii="Times New Roman" w:hAnsi="Times New Roman" w:cs="Times New Roman"/>
          <w:iCs/>
        </w:rPr>
        <w:t>____________ от ___________20</w:t>
      </w:r>
      <w:r w:rsidR="008D35E8">
        <w:rPr>
          <w:rFonts w:ascii="Times New Roman" w:hAnsi="Times New Roman" w:cs="Times New Roman"/>
          <w:iCs/>
        </w:rPr>
        <w:t>__</w:t>
      </w:r>
      <w:r w:rsidRPr="004A5ED0">
        <w:rPr>
          <w:rFonts w:ascii="Times New Roman" w:hAnsi="Times New Roman" w:cs="Times New Roman"/>
          <w:iCs/>
        </w:rPr>
        <w:t xml:space="preserve"> г.</w:t>
      </w:r>
      <w:r w:rsidRPr="004A5ED0">
        <w:rPr>
          <w:rFonts w:ascii="Times New Roman" w:hAnsi="Times New Roman" w:cs="Times New Roman"/>
          <w:i/>
          <w:iCs/>
        </w:rPr>
        <w:t xml:space="preserve">                                                                                                                                                                                 </w:t>
      </w:r>
    </w:p>
    <w:p w14:paraId="5D31B942" w14:textId="77777777" w:rsidR="009D16F4" w:rsidRPr="004A5ED0" w:rsidRDefault="009D16F4" w:rsidP="009D16F4">
      <w:pPr>
        <w:contextualSpacing/>
        <w:jc w:val="center"/>
        <w:rPr>
          <w:rFonts w:ascii="Times New Roman" w:hAnsi="Times New Roman" w:cs="Times New Roman"/>
          <w:sz w:val="28"/>
        </w:rPr>
      </w:pPr>
    </w:p>
    <w:p w14:paraId="579D040C" w14:textId="77777777" w:rsidR="002B787E" w:rsidRPr="004A5ED0" w:rsidRDefault="009D16F4" w:rsidP="009D16F4">
      <w:pPr>
        <w:contextualSpacing/>
        <w:jc w:val="center"/>
        <w:rPr>
          <w:rFonts w:ascii="Times New Roman" w:hAnsi="Times New Roman" w:cs="Times New Roman"/>
          <w:i/>
          <w:iCs/>
          <w:sz w:val="28"/>
        </w:rPr>
      </w:pPr>
      <w:r w:rsidRPr="004A5ED0">
        <w:rPr>
          <w:rFonts w:ascii="Times New Roman" w:hAnsi="Times New Roman" w:cs="Times New Roman"/>
          <w:sz w:val="28"/>
        </w:rPr>
        <w:t>Список транспортных средств</w:t>
      </w:r>
    </w:p>
    <w:tbl>
      <w:tblPr>
        <w:tblW w:w="4493" w:type="pct"/>
        <w:tblLook w:val="04A0" w:firstRow="1" w:lastRow="0" w:firstColumn="1" w:lastColumn="0" w:noHBand="0" w:noVBand="1"/>
      </w:tblPr>
      <w:tblGrid>
        <w:gridCol w:w="597"/>
        <w:gridCol w:w="29"/>
        <w:gridCol w:w="1583"/>
        <w:gridCol w:w="1324"/>
        <w:gridCol w:w="1068"/>
        <w:gridCol w:w="3474"/>
        <w:gridCol w:w="68"/>
      </w:tblGrid>
      <w:tr w:rsidR="008D35E8" w:rsidRPr="0051288B" w14:paraId="45B31DBE" w14:textId="77777777" w:rsidTr="004F30CF">
        <w:trPr>
          <w:gridAfter w:val="1"/>
          <w:wAfter w:w="42" w:type="pct"/>
          <w:trHeight w:val="284"/>
        </w:trPr>
        <w:tc>
          <w:tcPr>
            <w:tcW w:w="384"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36DE8" w14:textId="77777777" w:rsidR="008D35E8" w:rsidRPr="008D35E8" w:rsidRDefault="008D35E8" w:rsidP="008D35E8">
            <w:pPr>
              <w:contextualSpacing/>
              <w:rPr>
                <w:rFonts w:ascii="Times New Roman" w:eastAsia="Times New Roman" w:hAnsi="Times New Roman" w:cs="Times New Roman"/>
                <w:color w:val="010000"/>
                <w:sz w:val="16"/>
                <w:szCs w:val="16"/>
              </w:rPr>
            </w:pPr>
            <w:r w:rsidRPr="008D35E8">
              <w:rPr>
                <w:rFonts w:ascii="Times New Roman" w:eastAsia="Times New Roman" w:hAnsi="Times New Roman" w:cs="Times New Roman"/>
                <w:color w:val="010000"/>
                <w:sz w:val="16"/>
                <w:szCs w:val="16"/>
              </w:rPr>
              <w:t>№ п/п</w:t>
            </w:r>
          </w:p>
        </w:tc>
        <w:tc>
          <w:tcPr>
            <w:tcW w:w="971" w:type="pct"/>
            <w:tcBorders>
              <w:top w:val="single" w:sz="4" w:space="0" w:color="auto"/>
              <w:left w:val="nil"/>
              <w:bottom w:val="single" w:sz="4" w:space="0" w:color="auto"/>
              <w:right w:val="single" w:sz="4" w:space="0" w:color="auto"/>
            </w:tcBorders>
            <w:shd w:val="clear" w:color="auto" w:fill="auto"/>
            <w:vAlign w:val="center"/>
            <w:hideMark/>
          </w:tcPr>
          <w:p w14:paraId="6C4C3DB6" w14:textId="77777777" w:rsidR="008D35E8" w:rsidRPr="008D35E8" w:rsidRDefault="008D35E8" w:rsidP="008D35E8">
            <w:pPr>
              <w:contextualSpacing/>
              <w:rPr>
                <w:rFonts w:ascii="Times New Roman" w:eastAsia="Times New Roman" w:hAnsi="Times New Roman" w:cs="Times New Roman"/>
                <w:sz w:val="16"/>
                <w:szCs w:val="16"/>
              </w:rPr>
            </w:pPr>
            <w:r w:rsidRPr="008D35E8">
              <w:rPr>
                <w:rFonts w:ascii="Times New Roman" w:eastAsia="Times New Roman" w:hAnsi="Times New Roman" w:cs="Times New Roman"/>
                <w:sz w:val="16"/>
                <w:szCs w:val="16"/>
              </w:rPr>
              <w:t>транспортное средство</w:t>
            </w:r>
          </w:p>
        </w:tc>
        <w:tc>
          <w:tcPr>
            <w:tcW w:w="3602" w:type="pct"/>
            <w:gridSpan w:val="3"/>
            <w:tcBorders>
              <w:top w:val="single" w:sz="4" w:space="0" w:color="auto"/>
              <w:left w:val="nil"/>
              <w:bottom w:val="single" w:sz="4" w:space="0" w:color="auto"/>
              <w:right w:val="single" w:sz="4" w:space="0" w:color="auto"/>
            </w:tcBorders>
            <w:shd w:val="clear" w:color="auto" w:fill="auto"/>
            <w:vAlign w:val="center"/>
            <w:hideMark/>
          </w:tcPr>
          <w:p w14:paraId="43E8668E" w14:textId="77777777" w:rsidR="008D35E8" w:rsidRPr="008D35E8" w:rsidRDefault="008D35E8" w:rsidP="008D35E8">
            <w:pPr>
              <w:contextualSpacing/>
              <w:rPr>
                <w:rFonts w:ascii="Times New Roman" w:eastAsia="Times New Roman" w:hAnsi="Times New Roman" w:cs="Times New Roman"/>
                <w:sz w:val="16"/>
                <w:szCs w:val="16"/>
              </w:rPr>
            </w:pPr>
            <w:r w:rsidRPr="008D35E8">
              <w:rPr>
                <w:rFonts w:ascii="Times New Roman" w:eastAsia="Times New Roman" w:hAnsi="Times New Roman" w:cs="Times New Roman"/>
                <w:sz w:val="16"/>
                <w:szCs w:val="16"/>
              </w:rPr>
              <w:t> </w:t>
            </w:r>
          </w:p>
        </w:tc>
      </w:tr>
      <w:tr w:rsidR="008D35E8" w:rsidRPr="0051288B" w14:paraId="195B157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388D8CB" w14:textId="77777777" w:rsidR="008D35E8" w:rsidRPr="0051288B" w:rsidRDefault="008D35E8" w:rsidP="00950EB7">
            <w:pPr>
              <w:spacing w:line="256" w:lineRule="auto"/>
              <w:rPr>
                <w:color w:val="010000"/>
                <w:sz w:val="16"/>
                <w:szCs w:val="16"/>
              </w:rPr>
            </w:pPr>
            <w:r w:rsidRPr="0051288B">
              <w:rPr>
                <w:color w:val="010000"/>
                <w:sz w:val="16"/>
                <w:szCs w:val="16"/>
              </w:rPr>
              <w:t> </w:t>
            </w:r>
          </w:p>
        </w:tc>
        <w:tc>
          <w:tcPr>
            <w:tcW w:w="990" w:type="pct"/>
            <w:gridSpan w:val="2"/>
            <w:tcBorders>
              <w:top w:val="nil"/>
              <w:left w:val="nil"/>
              <w:bottom w:val="single" w:sz="4" w:space="0" w:color="auto"/>
              <w:right w:val="single" w:sz="4" w:space="0" w:color="auto"/>
            </w:tcBorders>
            <w:vAlign w:val="center"/>
            <w:hideMark/>
          </w:tcPr>
          <w:p w14:paraId="33F1A443" w14:textId="77777777" w:rsidR="008D35E8" w:rsidRPr="0051288B" w:rsidRDefault="008D35E8" w:rsidP="00950EB7">
            <w:pPr>
              <w:spacing w:line="256" w:lineRule="auto"/>
              <w:jc w:val="center"/>
              <w:rPr>
                <w:sz w:val="16"/>
                <w:szCs w:val="16"/>
              </w:rPr>
            </w:pPr>
            <w:r w:rsidRPr="0051288B">
              <w:rPr>
                <w:sz w:val="16"/>
                <w:szCs w:val="16"/>
              </w:rPr>
              <w:t>Марка</w:t>
            </w:r>
          </w:p>
        </w:tc>
        <w:tc>
          <w:tcPr>
            <w:tcW w:w="813" w:type="pct"/>
            <w:tcBorders>
              <w:top w:val="nil"/>
              <w:left w:val="nil"/>
              <w:bottom w:val="single" w:sz="4" w:space="0" w:color="auto"/>
              <w:right w:val="single" w:sz="4" w:space="0" w:color="auto"/>
            </w:tcBorders>
            <w:vAlign w:val="center"/>
            <w:hideMark/>
          </w:tcPr>
          <w:p w14:paraId="583760E0" w14:textId="77777777" w:rsidR="008D35E8" w:rsidRPr="0051288B" w:rsidRDefault="008D35E8" w:rsidP="00950EB7">
            <w:pPr>
              <w:spacing w:line="256" w:lineRule="auto"/>
              <w:jc w:val="center"/>
              <w:rPr>
                <w:sz w:val="16"/>
                <w:szCs w:val="16"/>
              </w:rPr>
            </w:pPr>
            <w:r w:rsidRPr="0051288B">
              <w:rPr>
                <w:sz w:val="16"/>
                <w:szCs w:val="16"/>
              </w:rPr>
              <w:t>Модель</w:t>
            </w:r>
          </w:p>
        </w:tc>
        <w:tc>
          <w:tcPr>
            <w:tcW w:w="656" w:type="pct"/>
            <w:tcBorders>
              <w:top w:val="nil"/>
              <w:left w:val="nil"/>
              <w:bottom w:val="single" w:sz="4" w:space="0" w:color="auto"/>
              <w:right w:val="single" w:sz="4" w:space="0" w:color="auto"/>
            </w:tcBorders>
            <w:vAlign w:val="center"/>
            <w:hideMark/>
          </w:tcPr>
          <w:p w14:paraId="5F8C569A" w14:textId="77777777" w:rsidR="008D35E8" w:rsidRPr="0051288B" w:rsidRDefault="008D35E8" w:rsidP="00950EB7">
            <w:pPr>
              <w:spacing w:line="256" w:lineRule="auto"/>
              <w:jc w:val="center"/>
              <w:rPr>
                <w:sz w:val="16"/>
                <w:szCs w:val="16"/>
              </w:rPr>
            </w:pPr>
            <w:r w:rsidRPr="0051288B">
              <w:rPr>
                <w:sz w:val="16"/>
                <w:szCs w:val="16"/>
              </w:rPr>
              <w:t>Год выпуска</w:t>
            </w:r>
          </w:p>
        </w:tc>
        <w:tc>
          <w:tcPr>
            <w:tcW w:w="2176" w:type="pct"/>
            <w:gridSpan w:val="2"/>
            <w:tcBorders>
              <w:top w:val="nil"/>
              <w:left w:val="nil"/>
              <w:bottom w:val="single" w:sz="4" w:space="0" w:color="auto"/>
              <w:right w:val="single" w:sz="4" w:space="0" w:color="auto"/>
            </w:tcBorders>
            <w:vAlign w:val="center"/>
            <w:hideMark/>
          </w:tcPr>
          <w:p w14:paraId="25E33AFF" w14:textId="77777777" w:rsidR="008D35E8" w:rsidRPr="0051288B" w:rsidRDefault="008D35E8" w:rsidP="00950EB7">
            <w:pPr>
              <w:spacing w:line="256" w:lineRule="auto"/>
              <w:jc w:val="center"/>
              <w:rPr>
                <w:sz w:val="16"/>
                <w:szCs w:val="16"/>
              </w:rPr>
            </w:pPr>
            <w:r w:rsidRPr="0051288B">
              <w:rPr>
                <w:sz w:val="16"/>
                <w:szCs w:val="16"/>
              </w:rPr>
              <w:t>Количество транспортных средств</w:t>
            </w:r>
          </w:p>
        </w:tc>
      </w:tr>
      <w:tr w:rsidR="008D35E8" w:rsidRPr="0051288B" w14:paraId="2B06CB3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6524A7E" w14:textId="77777777" w:rsidR="008D35E8" w:rsidRPr="0051288B" w:rsidRDefault="008D35E8" w:rsidP="00950EB7">
            <w:pPr>
              <w:spacing w:line="256" w:lineRule="auto"/>
              <w:jc w:val="right"/>
              <w:rPr>
                <w:color w:val="010000"/>
                <w:sz w:val="16"/>
                <w:szCs w:val="16"/>
              </w:rPr>
            </w:pPr>
            <w:r w:rsidRPr="0051288B">
              <w:rPr>
                <w:color w:val="010000"/>
                <w:sz w:val="16"/>
                <w:szCs w:val="16"/>
              </w:rPr>
              <w:t>1</w:t>
            </w:r>
          </w:p>
        </w:tc>
        <w:tc>
          <w:tcPr>
            <w:tcW w:w="990" w:type="pct"/>
            <w:gridSpan w:val="2"/>
            <w:tcBorders>
              <w:top w:val="nil"/>
              <w:left w:val="nil"/>
              <w:bottom w:val="single" w:sz="4" w:space="0" w:color="auto"/>
              <w:right w:val="single" w:sz="4" w:space="0" w:color="auto"/>
            </w:tcBorders>
            <w:shd w:val="clear" w:color="auto" w:fill="FFFFFF"/>
            <w:vAlign w:val="center"/>
            <w:hideMark/>
          </w:tcPr>
          <w:p w14:paraId="2E00B7B0"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6C93B4B3"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vAlign w:val="center"/>
            <w:hideMark/>
          </w:tcPr>
          <w:p w14:paraId="79882817"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776FE4D"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90FA55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EAF68A1" w14:textId="77777777" w:rsidR="008D35E8" w:rsidRPr="0051288B" w:rsidRDefault="008D35E8" w:rsidP="00950EB7">
            <w:pPr>
              <w:spacing w:line="256" w:lineRule="auto"/>
              <w:jc w:val="right"/>
              <w:rPr>
                <w:color w:val="010000"/>
                <w:sz w:val="16"/>
                <w:szCs w:val="16"/>
              </w:rPr>
            </w:pPr>
            <w:r w:rsidRPr="0051288B">
              <w:rPr>
                <w:color w:val="010000"/>
                <w:sz w:val="16"/>
                <w:szCs w:val="16"/>
              </w:rPr>
              <w:t>2</w:t>
            </w:r>
          </w:p>
        </w:tc>
        <w:tc>
          <w:tcPr>
            <w:tcW w:w="990" w:type="pct"/>
            <w:gridSpan w:val="2"/>
            <w:tcBorders>
              <w:top w:val="nil"/>
              <w:left w:val="nil"/>
              <w:bottom w:val="single" w:sz="4" w:space="0" w:color="auto"/>
              <w:right w:val="single" w:sz="4" w:space="0" w:color="auto"/>
            </w:tcBorders>
            <w:shd w:val="clear" w:color="auto" w:fill="FFFFFF"/>
            <w:vAlign w:val="center"/>
            <w:hideMark/>
          </w:tcPr>
          <w:p w14:paraId="6A4DCC4A"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45A330FD" w14:textId="77777777" w:rsidR="008D35E8" w:rsidRPr="0051288B" w:rsidRDefault="008D35E8" w:rsidP="00950EB7">
            <w:pPr>
              <w:spacing w:line="256" w:lineRule="auto"/>
              <w:rPr>
                <w:color w:val="010000"/>
                <w:sz w:val="16"/>
                <w:szCs w:val="16"/>
              </w:rPr>
            </w:pPr>
            <w:r w:rsidRPr="0051288B">
              <w:rPr>
                <w:color w:val="010000"/>
                <w:sz w:val="16"/>
                <w:szCs w:val="16"/>
              </w:rPr>
              <w:t>28182-00000-10-02</w:t>
            </w:r>
          </w:p>
        </w:tc>
        <w:tc>
          <w:tcPr>
            <w:tcW w:w="656" w:type="pct"/>
            <w:tcBorders>
              <w:top w:val="nil"/>
              <w:left w:val="nil"/>
              <w:bottom w:val="single" w:sz="4" w:space="0" w:color="auto"/>
              <w:right w:val="single" w:sz="4" w:space="0" w:color="auto"/>
            </w:tcBorders>
            <w:shd w:val="clear" w:color="auto" w:fill="FFFFFF"/>
            <w:vAlign w:val="center"/>
            <w:hideMark/>
          </w:tcPr>
          <w:p w14:paraId="209B284A"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B65523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82BD07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8474F53" w14:textId="77777777" w:rsidR="008D35E8" w:rsidRPr="0051288B" w:rsidRDefault="008D35E8" w:rsidP="00950EB7">
            <w:pPr>
              <w:spacing w:line="256" w:lineRule="auto"/>
              <w:jc w:val="right"/>
              <w:rPr>
                <w:color w:val="010000"/>
                <w:sz w:val="16"/>
                <w:szCs w:val="16"/>
              </w:rPr>
            </w:pPr>
            <w:r w:rsidRPr="0051288B">
              <w:rPr>
                <w:color w:val="010000"/>
                <w:sz w:val="16"/>
                <w:szCs w:val="16"/>
              </w:rPr>
              <w:t>3</w:t>
            </w:r>
          </w:p>
        </w:tc>
        <w:tc>
          <w:tcPr>
            <w:tcW w:w="990" w:type="pct"/>
            <w:gridSpan w:val="2"/>
            <w:tcBorders>
              <w:top w:val="nil"/>
              <w:left w:val="nil"/>
              <w:bottom w:val="single" w:sz="4" w:space="0" w:color="auto"/>
              <w:right w:val="single" w:sz="4" w:space="0" w:color="auto"/>
            </w:tcBorders>
            <w:shd w:val="clear" w:color="auto" w:fill="FFFFFF"/>
            <w:vAlign w:val="center"/>
            <w:hideMark/>
          </w:tcPr>
          <w:p w14:paraId="12BB1712"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2E70C0F1"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vAlign w:val="center"/>
            <w:hideMark/>
          </w:tcPr>
          <w:p w14:paraId="36A6A841"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291A32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C17272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3E9A798" w14:textId="77777777" w:rsidR="008D35E8" w:rsidRPr="0051288B" w:rsidRDefault="008D35E8" w:rsidP="00950EB7">
            <w:pPr>
              <w:spacing w:line="256" w:lineRule="auto"/>
              <w:jc w:val="right"/>
              <w:rPr>
                <w:color w:val="010000"/>
                <w:sz w:val="16"/>
                <w:szCs w:val="16"/>
              </w:rPr>
            </w:pPr>
            <w:r w:rsidRPr="0051288B">
              <w:rPr>
                <w:color w:val="010000"/>
                <w:sz w:val="16"/>
                <w:szCs w:val="16"/>
              </w:rPr>
              <w:t>4</w:t>
            </w:r>
          </w:p>
        </w:tc>
        <w:tc>
          <w:tcPr>
            <w:tcW w:w="990" w:type="pct"/>
            <w:gridSpan w:val="2"/>
            <w:tcBorders>
              <w:top w:val="nil"/>
              <w:left w:val="nil"/>
              <w:bottom w:val="single" w:sz="4" w:space="0" w:color="auto"/>
              <w:right w:val="single" w:sz="4" w:space="0" w:color="auto"/>
            </w:tcBorders>
            <w:shd w:val="clear" w:color="auto" w:fill="FFFFFF"/>
            <w:vAlign w:val="center"/>
            <w:hideMark/>
          </w:tcPr>
          <w:p w14:paraId="15CF52CE"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4DA8617B" w14:textId="77777777" w:rsidR="008D35E8" w:rsidRPr="0051288B" w:rsidRDefault="008D35E8" w:rsidP="00950EB7">
            <w:pPr>
              <w:spacing w:line="256" w:lineRule="auto"/>
              <w:rPr>
                <w:color w:val="010000"/>
                <w:sz w:val="16"/>
                <w:szCs w:val="16"/>
              </w:rPr>
            </w:pPr>
            <w:r w:rsidRPr="0051288B">
              <w:rPr>
                <w:color w:val="010000"/>
                <w:sz w:val="16"/>
                <w:szCs w:val="16"/>
              </w:rPr>
              <w:t>3302</w:t>
            </w:r>
          </w:p>
        </w:tc>
        <w:tc>
          <w:tcPr>
            <w:tcW w:w="656" w:type="pct"/>
            <w:tcBorders>
              <w:top w:val="nil"/>
              <w:left w:val="nil"/>
              <w:bottom w:val="single" w:sz="4" w:space="0" w:color="auto"/>
              <w:right w:val="single" w:sz="4" w:space="0" w:color="auto"/>
            </w:tcBorders>
            <w:shd w:val="clear" w:color="auto" w:fill="FFFFFF"/>
            <w:vAlign w:val="center"/>
            <w:hideMark/>
          </w:tcPr>
          <w:p w14:paraId="4FB091CF" w14:textId="77777777" w:rsidR="008D35E8" w:rsidRPr="0051288B" w:rsidRDefault="008D35E8" w:rsidP="00950EB7">
            <w:pPr>
              <w:spacing w:line="256" w:lineRule="auto"/>
              <w:jc w:val="center"/>
              <w:rPr>
                <w:color w:val="010000"/>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3D6A224"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A60B83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F45E879" w14:textId="77777777" w:rsidR="008D35E8" w:rsidRPr="0051288B" w:rsidRDefault="008D35E8" w:rsidP="00950EB7">
            <w:pPr>
              <w:spacing w:line="256" w:lineRule="auto"/>
              <w:jc w:val="right"/>
              <w:rPr>
                <w:color w:val="010000"/>
                <w:sz w:val="16"/>
                <w:szCs w:val="16"/>
              </w:rPr>
            </w:pPr>
            <w:r w:rsidRPr="0051288B">
              <w:rPr>
                <w:color w:val="010000"/>
                <w:sz w:val="16"/>
                <w:szCs w:val="16"/>
              </w:rPr>
              <w:t>5</w:t>
            </w:r>
          </w:p>
        </w:tc>
        <w:tc>
          <w:tcPr>
            <w:tcW w:w="990" w:type="pct"/>
            <w:gridSpan w:val="2"/>
            <w:tcBorders>
              <w:top w:val="nil"/>
              <w:left w:val="nil"/>
              <w:bottom w:val="single" w:sz="4" w:space="0" w:color="auto"/>
              <w:right w:val="single" w:sz="4" w:space="0" w:color="auto"/>
            </w:tcBorders>
            <w:shd w:val="clear" w:color="auto" w:fill="FFFFFF"/>
            <w:vAlign w:val="center"/>
            <w:hideMark/>
          </w:tcPr>
          <w:p w14:paraId="77F4339C"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6E6CD6B7"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vAlign w:val="center"/>
            <w:hideMark/>
          </w:tcPr>
          <w:p w14:paraId="60760BD0"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BB0029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9C41CC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B871F5F" w14:textId="77777777" w:rsidR="008D35E8" w:rsidRPr="0051288B" w:rsidRDefault="008D35E8" w:rsidP="00950EB7">
            <w:pPr>
              <w:spacing w:line="256" w:lineRule="auto"/>
              <w:jc w:val="right"/>
              <w:rPr>
                <w:color w:val="010000"/>
                <w:sz w:val="16"/>
                <w:szCs w:val="16"/>
              </w:rPr>
            </w:pPr>
            <w:r w:rsidRPr="0051288B">
              <w:rPr>
                <w:color w:val="010000"/>
                <w:sz w:val="16"/>
                <w:szCs w:val="16"/>
              </w:rPr>
              <w:t>6</w:t>
            </w:r>
          </w:p>
        </w:tc>
        <w:tc>
          <w:tcPr>
            <w:tcW w:w="990" w:type="pct"/>
            <w:gridSpan w:val="2"/>
            <w:tcBorders>
              <w:top w:val="nil"/>
              <w:left w:val="nil"/>
              <w:bottom w:val="single" w:sz="4" w:space="0" w:color="auto"/>
              <w:right w:val="single" w:sz="4" w:space="0" w:color="auto"/>
            </w:tcBorders>
            <w:shd w:val="clear" w:color="auto" w:fill="FFFFFF"/>
            <w:vAlign w:val="center"/>
            <w:hideMark/>
          </w:tcPr>
          <w:p w14:paraId="59CB44BF"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661926EE" w14:textId="77777777" w:rsidR="008D35E8" w:rsidRPr="0051288B" w:rsidRDefault="008D35E8" w:rsidP="00950EB7">
            <w:pPr>
              <w:spacing w:line="256" w:lineRule="auto"/>
              <w:rPr>
                <w:color w:val="010000"/>
                <w:sz w:val="16"/>
                <w:szCs w:val="16"/>
              </w:rPr>
            </w:pPr>
            <w:r w:rsidRPr="0051288B">
              <w:rPr>
                <w:color w:val="010000"/>
                <w:sz w:val="16"/>
                <w:szCs w:val="16"/>
              </w:rPr>
              <w:t>2824LS</w:t>
            </w:r>
          </w:p>
        </w:tc>
        <w:tc>
          <w:tcPr>
            <w:tcW w:w="656" w:type="pct"/>
            <w:tcBorders>
              <w:top w:val="nil"/>
              <w:left w:val="nil"/>
              <w:bottom w:val="single" w:sz="4" w:space="0" w:color="auto"/>
              <w:right w:val="single" w:sz="4" w:space="0" w:color="auto"/>
            </w:tcBorders>
            <w:shd w:val="clear" w:color="auto" w:fill="FFFFFF"/>
            <w:vAlign w:val="center"/>
            <w:hideMark/>
          </w:tcPr>
          <w:p w14:paraId="6DF7669A" w14:textId="77777777" w:rsidR="008D35E8" w:rsidRPr="0051288B" w:rsidRDefault="008D35E8" w:rsidP="00950EB7">
            <w:pPr>
              <w:spacing w:line="256" w:lineRule="auto"/>
              <w:jc w:val="center"/>
              <w:rPr>
                <w:color w:val="010000"/>
                <w:sz w:val="16"/>
                <w:szCs w:val="16"/>
              </w:rPr>
            </w:pPr>
            <w:r w:rsidRPr="0051288B">
              <w:rPr>
                <w:color w:val="010000"/>
                <w:sz w:val="16"/>
                <w:szCs w:val="16"/>
              </w:rPr>
              <w:t>2016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728229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93A621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390C5ED" w14:textId="77777777" w:rsidR="008D35E8" w:rsidRPr="0051288B" w:rsidRDefault="008D35E8" w:rsidP="00950EB7">
            <w:pPr>
              <w:spacing w:line="256" w:lineRule="auto"/>
              <w:jc w:val="right"/>
              <w:rPr>
                <w:color w:val="010000"/>
                <w:sz w:val="16"/>
                <w:szCs w:val="16"/>
              </w:rPr>
            </w:pPr>
            <w:r w:rsidRPr="0051288B">
              <w:rPr>
                <w:color w:val="010000"/>
                <w:sz w:val="16"/>
                <w:szCs w:val="16"/>
              </w:rPr>
              <w:t>7</w:t>
            </w:r>
          </w:p>
        </w:tc>
        <w:tc>
          <w:tcPr>
            <w:tcW w:w="990" w:type="pct"/>
            <w:gridSpan w:val="2"/>
            <w:tcBorders>
              <w:top w:val="nil"/>
              <w:left w:val="nil"/>
              <w:bottom w:val="single" w:sz="4" w:space="0" w:color="auto"/>
              <w:right w:val="single" w:sz="4" w:space="0" w:color="auto"/>
            </w:tcBorders>
            <w:shd w:val="clear" w:color="auto" w:fill="FFFFFF"/>
            <w:vAlign w:val="center"/>
            <w:hideMark/>
          </w:tcPr>
          <w:p w14:paraId="0405E174"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70A6D623" w14:textId="77777777" w:rsidR="008D35E8" w:rsidRPr="0051288B" w:rsidRDefault="008D35E8" w:rsidP="00950EB7">
            <w:pPr>
              <w:spacing w:line="256" w:lineRule="auto"/>
              <w:rPr>
                <w:color w:val="010000"/>
                <w:sz w:val="16"/>
                <w:szCs w:val="16"/>
              </w:rPr>
            </w:pPr>
            <w:r w:rsidRPr="0051288B">
              <w:rPr>
                <w:color w:val="010000"/>
                <w:sz w:val="16"/>
                <w:szCs w:val="16"/>
              </w:rPr>
              <w:t>C41R33</w:t>
            </w:r>
          </w:p>
        </w:tc>
        <w:tc>
          <w:tcPr>
            <w:tcW w:w="656" w:type="pct"/>
            <w:tcBorders>
              <w:top w:val="nil"/>
              <w:left w:val="nil"/>
              <w:bottom w:val="single" w:sz="4" w:space="0" w:color="auto"/>
              <w:right w:val="single" w:sz="4" w:space="0" w:color="auto"/>
            </w:tcBorders>
            <w:shd w:val="clear" w:color="auto" w:fill="FFFFFF"/>
            <w:vAlign w:val="center"/>
            <w:hideMark/>
          </w:tcPr>
          <w:p w14:paraId="4B71E2FE" w14:textId="77777777" w:rsidR="008D35E8" w:rsidRPr="0051288B" w:rsidRDefault="008D35E8" w:rsidP="00950EB7">
            <w:pPr>
              <w:spacing w:line="256" w:lineRule="auto"/>
              <w:jc w:val="center"/>
              <w:rPr>
                <w:color w:val="010000"/>
                <w:sz w:val="16"/>
                <w:szCs w:val="16"/>
              </w:rPr>
            </w:pPr>
            <w:r w:rsidRPr="0051288B">
              <w:rPr>
                <w:color w:val="010000"/>
                <w:sz w:val="16"/>
                <w:szCs w:val="16"/>
              </w:rPr>
              <w:t>2017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B1E01DD"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4F60A7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FD1C7EC" w14:textId="77777777" w:rsidR="008D35E8" w:rsidRPr="0051288B" w:rsidRDefault="008D35E8" w:rsidP="00950EB7">
            <w:pPr>
              <w:spacing w:line="256" w:lineRule="auto"/>
              <w:jc w:val="right"/>
              <w:rPr>
                <w:color w:val="010000"/>
                <w:sz w:val="16"/>
                <w:szCs w:val="16"/>
              </w:rPr>
            </w:pPr>
            <w:r w:rsidRPr="0051288B">
              <w:rPr>
                <w:color w:val="010000"/>
                <w:sz w:val="16"/>
                <w:szCs w:val="16"/>
              </w:rPr>
              <w:t>8</w:t>
            </w:r>
          </w:p>
        </w:tc>
        <w:tc>
          <w:tcPr>
            <w:tcW w:w="990" w:type="pct"/>
            <w:gridSpan w:val="2"/>
            <w:tcBorders>
              <w:top w:val="nil"/>
              <w:left w:val="nil"/>
              <w:bottom w:val="single" w:sz="4" w:space="0" w:color="auto"/>
              <w:right w:val="single" w:sz="4" w:space="0" w:color="auto"/>
            </w:tcBorders>
            <w:shd w:val="clear" w:color="auto" w:fill="FFFFFF"/>
            <w:vAlign w:val="center"/>
            <w:hideMark/>
          </w:tcPr>
          <w:p w14:paraId="3DEF9229"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2AC6F82D" w14:textId="77777777" w:rsidR="008D35E8" w:rsidRPr="0051288B" w:rsidRDefault="008D35E8" w:rsidP="00950EB7">
            <w:pPr>
              <w:spacing w:line="256" w:lineRule="auto"/>
              <w:rPr>
                <w:color w:val="010000"/>
                <w:sz w:val="16"/>
                <w:szCs w:val="16"/>
              </w:rPr>
            </w:pPr>
            <w:r w:rsidRPr="0051288B">
              <w:rPr>
                <w:color w:val="010000"/>
                <w:sz w:val="16"/>
                <w:szCs w:val="16"/>
              </w:rPr>
              <w:t>C41R33</w:t>
            </w:r>
          </w:p>
        </w:tc>
        <w:tc>
          <w:tcPr>
            <w:tcW w:w="656" w:type="pct"/>
            <w:tcBorders>
              <w:top w:val="nil"/>
              <w:left w:val="nil"/>
              <w:bottom w:val="single" w:sz="4" w:space="0" w:color="auto"/>
              <w:right w:val="single" w:sz="4" w:space="0" w:color="auto"/>
            </w:tcBorders>
            <w:shd w:val="clear" w:color="auto" w:fill="FFFFFF"/>
            <w:vAlign w:val="center"/>
            <w:hideMark/>
          </w:tcPr>
          <w:p w14:paraId="2E2BA28D" w14:textId="77777777" w:rsidR="008D35E8" w:rsidRPr="0051288B" w:rsidRDefault="008D35E8" w:rsidP="00950EB7">
            <w:pPr>
              <w:spacing w:line="256" w:lineRule="auto"/>
              <w:jc w:val="center"/>
              <w:rPr>
                <w:color w:val="010000"/>
                <w:sz w:val="16"/>
                <w:szCs w:val="16"/>
              </w:rPr>
            </w:pPr>
            <w:r w:rsidRPr="0051288B">
              <w:rPr>
                <w:color w:val="010000"/>
                <w:sz w:val="16"/>
                <w:szCs w:val="16"/>
              </w:rPr>
              <w:t>2017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B07CAA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61E03B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DFC27A1" w14:textId="77777777" w:rsidR="008D35E8" w:rsidRPr="0051288B" w:rsidRDefault="008D35E8" w:rsidP="00950EB7">
            <w:pPr>
              <w:spacing w:line="256" w:lineRule="auto"/>
              <w:jc w:val="right"/>
              <w:rPr>
                <w:color w:val="010000"/>
                <w:sz w:val="16"/>
                <w:szCs w:val="16"/>
              </w:rPr>
            </w:pPr>
            <w:r w:rsidRPr="0051288B">
              <w:rPr>
                <w:color w:val="010000"/>
                <w:sz w:val="16"/>
                <w:szCs w:val="16"/>
              </w:rPr>
              <w:t>9</w:t>
            </w:r>
          </w:p>
        </w:tc>
        <w:tc>
          <w:tcPr>
            <w:tcW w:w="990" w:type="pct"/>
            <w:gridSpan w:val="2"/>
            <w:tcBorders>
              <w:top w:val="nil"/>
              <w:left w:val="nil"/>
              <w:bottom w:val="single" w:sz="4" w:space="0" w:color="auto"/>
              <w:right w:val="single" w:sz="4" w:space="0" w:color="auto"/>
            </w:tcBorders>
            <w:shd w:val="clear" w:color="auto" w:fill="FFFFFF"/>
            <w:vAlign w:val="center"/>
            <w:hideMark/>
          </w:tcPr>
          <w:p w14:paraId="4D8958BA"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291DC08C" w14:textId="77777777" w:rsidR="008D35E8" w:rsidRPr="0051288B" w:rsidRDefault="008D35E8" w:rsidP="00950EB7">
            <w:pPr>
              <w:spacing w:line="256" w:lineRule="auto"/>
              <w:rPr>
                <w:color w:val="010000"/>
                <w:sz w:val="16"/>
                <w:szCs w:val="16"/>
              </w:rPr>
            </w:pPr>
            <w:r w:rsidRPr="0051288B">
              <w:rPr>
                <w:color w:val="010000"/>
                <w:sz w:val="16"/>
                <w:szCs w:val="16"/>
              </w:rPr>
              <w:t>33027</w:t>
            </w:r>
          </w:p>
        </w:tc>
        <w:tc>
          <w:tcPr>
            <w:tcW w:w="656" w:type="pct"/>
            <w:tcBorders>
              <w:top w:val="nil"/>
              <w:left w:val="nil"/>
              <w:bottom w:val="single" w:sz="4" w:space="0" w:color="auto"/>
              <w:right w:val="single" w:sz="4" w:space="0" w:color="auto"/>
            </w:tcBorders>
            <w:shd w:val="clear" w:color="auto" w:fill="FFFFFF"/>
            <w:vAlign w:val="center"/>
            <w:hideMark/>
          </w:tcPr>
          <w:p w14:paraId="757080B1"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805EB3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121A80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88034E8" w14:textId="77777777" w:rsidR="008D35E8" w:rsidRPr="0051288B" w:rsidRDefault="008D35E8" w:rsidP="00950EB7">
            <w:pPr>
              <w:spacing w:line="256" w:lineRule="auto"/>
              <w:jc w:val="right"/>
              <w:rPr>
                <w:color w:val="010000"/>
                <w:sz w:val="16"/>
                <w:szCs w:val="16"/>
              </w:rPr>
            </w:pPr>
            <w:r w:rsidRPr="0051288B">
              <w:rPr>
                <w:color w:val="010000"/>
                <w:sz w:val="16"/>
                <w:szCs w:val="16"/>
              </w:rPr>
              <w:t>10</w:t>
            </w:r>
          </w:p>
        </w:tc>
        <w:tc>
          <w:tcPr>
            <w:tcW w:w="990" w:type="pct"/>
            <w:gridSpan w:val="2"/>
            <w:tcBorders>
              <w:top w:val="nil"/>
              <w:left w:val="nil"/>
              <w:bottom w:val="single" w:sz="4" w:space="0" w:color="auto"/>
              <w:right w:val="single" w:sz="4" w:space="0" w:color="auto"/>
            </w:tcBorders>
            <w:shd w:val="clear" w:color="auto" w:fill="FFFFFF"/>
            <w:vAlign w:val="bottom"/>
            <w:hideMark/>
          </w:tcPr>
          <w:p w14:paraId="097A6414" w14:textId="77777777" w:rsidR="008D35E8" w:rsidRPr="0051288B" w:rsidRDefault="008D35E8" w:rsidP="00950EB7">
            <w:pPr>
              <w:spacing w:line="256" w:lineRule="auto"/>
              <w:rPr>
                <w:color w:val="010000"/>
                <w:sz w:val="16"/>
                <w:szCs w:val="16"/>
              </w:rPr>
            </w:pPr>
            <w:r w:rsidRPr="0051288B">
              <w:rPr>
                <w:sz w:val="16"/>
                <w:szCs w:val="16"/>
              </w:rPr>
              <w:t>ВАЗ</w:t>
            </w:r>
          </w:p>
        </w:tc>
        <w:tc>
          <w:tcPr>
            <w:tcW w:w="813" w:type="pct"/>
            <w:tcBorders>
              <w:top w:val="nil"/>
              <w:left w:val="nil"/>
              <w:bottom w:val="single" w:sz="4" w:space="0" w:color="auto"/>
              <w:right w:val="single" w:sz="4" w:space="0" w:color="auto"/>
            </w:tcBorders>
            <w:shd w:val="clear" w:color="auto" w:fill="FFFFFF"/>
            <w:vAlign w:val="bottom"/>
            <w:hideMark/>
          </w:tcPr>
          <w:p w14:paraId="375E04CB" w14:textId="77777777" w:rsidR="008D35E8" w:rsidRPr="0051288B" w:rsidRDefault="008D35E8" w:rsidP="00950EB7">
            <w:pPr>
              <w:spacing w:line="256" w:lineRule="auto"/>
              <w:rPr>
                <w:color w:val="010000"/>
                <w:sz w:val="16"/>
                <w:szCs w:val="16"/>
              </w:rPr>
            </w:pPr>
            <w:r w:rsidRPr="0051288B">
              <w:rPr>
                <w:color w:val="010000"/>
                <w:sz w:val="16"/>
                <w:szCs w:val="16"/>
              </w:rPr>
              <w:t>232900</w:t>
            </w:r>
          </w:p>
        </w:tc>
        <w:tc>
          <w:tcPr>
            <w:tcW w:w="656" w:type="pct"/>
            <w:tcBorders>
              <w:top w:val="nil"/>
              <w:left w:val="nil"/>
              <w:bottom w:val="single" w:sz="4" w:space="0" w:color="auto"/>
              <w:right w:val="single" w:sz="4" w:space="0" w:color="auto"/>
            </w:tcBorders>
            <w:shd w:val="clear" w:color="auto" w:fill="FFFFFF"/>
            <w:vAlign w:val="bottom"/>
            <w:hideMark/>
          </w:tcPr>
          <w:p w14:paraId="2CEABC0F" w14:textId="77777777" w:rsidR="008D35E8" w:rsidRPr="0051288B" w:rsidRDefault="008D35E8" w:rsidP="00950EB7">
            <w:pPr>
              <w:spacing w:line="256" w:lineRule="auto"/>
              <w:jc w:val="center"/>
              <w:rPr>
                <w:color w:val="010000"/>
                <w:sz w:val="16"/>
                <w:szCs w:val="16"/>
              </w:rPr>
            </w:pPr>
            <w:r w:rsidRPr="0051288B">
              <w:rPr>
                <w:sz w:val="16"/>
                <w:szCs w:val="16"/>
              </w:rPr>
              <w:t>2012</w:t>
            </w:r>
          </w:p>
        </w:tc>
        <w:tc>
          <w:tcPr>
            <w:tcW w:w="2176" w:type="pct"/>
            <w:gridSpan w:val="2"/>
            <w:tcBorders>
              <w:top w:val="nil"/>
              <w:left w:val="nil"/>
              <w:bottom w:val="single" w:sz="4" w:space="0" w:color="auto"/>
              <w:right w:val="single" w:sz="4" w:space="0" w:color="auto"/>
            </w:tcBorders>
            <w:vAlign w:val="center"/>
            <w:hideMark/>
          </w:tcPr>
          <w:p w14:paraId="443D5CE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93235B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338623A" w14:textId="77777777" w:rsidR="008D35E8" w:rsidRPr="0051288B" w:rsidRDefault="008D35E8" w:rsidP="00950EB7">
            <w:pPr>
              <w:spacing w:line="256" w:lineRule="auto"/>
              <w:jc w:val="right"/>
              <w:rPr>
                <w:color w:val="010000"/>
                <w:sz w:val="16"/>
                <w:szCs w:val="16"/>
              </w:rPr>
            </w:pPr>
            <w:r w:rsidRPr="0051288B">
              <w:rPr>
                <w:color w:val="010000"/>
                <w:sz w:val="16"/>
                <w:szCs w:val="16"/>
              </w:rPr>
              <w:t>11</w:t>
            </w:r>
          </w:p>
        </w:tc>
        <w:tc>
          <w:tcPr>
            <w:tcW w:w="990" w:type="pct"/>
            <w:gridSpan w:val="2"/>
            <w:tcBorders>
              <w:top w:val="nil"/>
              <w:left w:val="nil"/>
              <w:bottom w:val="single" w:sz="4" w:space="0" w:color="auto"/>
              <w:right w:val="single" w:sz="4" w:space="0" w:color="auto"/>
            </w:tcBorders>
            <w:shd w:val="clear" w:color="auto" w:fill="FFFFFF"/>
            <w:vAlign w:val="center"/>
            <w:hideMark/>
          </w:tcPr>
          <w:p w14:paraId="251CEF57" w14:textId="77777777" w:rsidR="008D35E8" w:rsidRPr="0051288B" w:rsidRDefault="008D35E8" w:rsidP="00950EB7">
            <w:pPr>
              <w:spacing w:line="256" w:lineRule="auto"/>
              <w:rPr>
                <w:color w:val="010000"/>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62169848" w14:textId="77777777" w:rsidR="008D35E8" w:rsidRPr="0051288B" w:rsidRDefault="008D35E8" w:rsidP="00950EB7">
            <w:pPr>
              <w:spacing w:line="256" w:lineRule="auto"/>
              <w:rPr>
                <w:color w:val="010000"/>
                <w:sz w:val="16"/>
                <w:szCs w:val="16"/>
              </w:rPr>
            </w:pPr>
            <w:r w:rsidRPr="0051288B">
              <w:rPr>
                <w:color w:val="010000"/>
                <w:sz w:val="16"/>
                <w:szCs w:val="16"/>
              </w:rPr>
              <w:t>21101</w:t>
            </w:r>
          </w:p>
        </w:tc>
        <w:tc>
          <w:tcPr>
            <w:tcW w:w="656" w:type="pct"/>
            <w:tcBorders>
              <w:top w:val="nil"/>
              <w:left w:val="nil"/>
              <w:bottom w:val="single" w:sz="4" w:space="0" w:color="auto"/>
              <w:right w:val="single" w:sz="4" w:space="0" w:color="auto"/>
            </w:tcBorders>
            <w:shd w:val="clear" w:color="auto" w:fill="FFFFFF"/>
            <w:vAlign w:val="center"/>
            <w:hideMark/>
          </w:tcPr>
          <w:p w14:paraId="17DCF224"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242012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AFA768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6438871" w14:textId="77777777" w:rsidR="008D35E8" w:rsidRPr="0051288B" w:rsidRDefault="008D35E8" w:rsidP="00950EB7">
            <w:pPr>
              <w:spacing w:line="256" w:lineRule="auto"/>
              <w:jc w:val="right"/>
              <w:rPr>
                <w:color w:val="010000"/>
                <w:sz w:val="16"/>
                <w:szCs w:val="16"/>
              </w:rPr>
            </w:pPr>
            <w:r w:rsidRPr="0051288B">
              <w:rPr>
                <w:color w:val="010000"/>
                <w:sz w:val="16"/>
                <w:szCs w:val="16"/>
              </w:rPr>
              <w:t>12</w:t>
            </w:r>
          </w:p>
        </w:tc>
        <w:tc>
          <w:tcPr>
            <w:tcW w:w="990" w:type="pct"/>
            <w:gridSpan w:val="2"/>
            <w:tcBorders>
              <w:top w:val="nil"/>
              <w:left w:val="nil"/>
              <w:bottom w:val="single" w:sz="4" w:space="0" w:color="auto"/>
              <w:right w:val="single" w:sz="4" w:space="0" w:color="auto"/>
            </w:tcBorders>
            <w:shd w:val="clear" w:color="auto" w:fill="FFFFFF"/>
            <w:vAlign w:val="center"/>
            <w:hideMark/>
          </w:tcPr>
          <w:p w14:paraId="47D64485" w14:textId="77777777" w:rsidR="008D35E8" w:rsidRPr="0051288B" w:rsidRDefault="008D35E8" w:rsidP="00950EB7">
            <w:pPr>
              <w:spacing w:line="256" w:lineRule="auto"/>
              <w:rPr>
                <w:color w:val="010000"/>
                <w:sz w:val="16"/>
                <w:szCs w:val="16"/>
              </w:rPr>
            </w:pPr>
            <w:r w:rsidRPr="0051288B">
              <w:rPr>
                <w:color w:val="010000"/>
                <w:sz w:val="16"/>
                <w:szCs w:val="16"/>
              </w:rPr>
              <w:t>ЛАДА</w:t>
            </w:r>
          </w:p>
        </w:tc>
        <w:tc>
          <w:tcPr>
            <w:tcW w:w="813" w:type="pct"/>
            <w:tcBorders>
              <w:top w:val="nil"/>
              <w:left w:val="nil"/>
              <w:bottom w:val="single" w:sz="4" w:space="0" w:color="auto"/>
              <w:right w:val="single" w:sz="4" w:space="0" w:color="auto"/>
            </w:tcBorders>
            <w:shd w:val="clear" w:color="auto" w:fill="FFFFFF"/>
            <w:vAlign w:val="center"/>
            <w:hideMark/>
          </w:tcPr>
          <w:p w14:paraId="020F8A9F" w14:textId="77777777" w:rsidR="008D35E8" w:rsidRPr="0051288B" w:rsidRDefault="008D35E8" w:rsidP="00950EB7">
            <w:pPr>
              <w:spacing w:line="256" w:lineRule="auto"/>
              <w:rPr>
                <w:color w:val="010000"/>
                <w:sz w:val="16"/>
                <w:szCs w:val="16"/>
              </w:rPr>
            </w:pPr>
            <w:r w:rsidRPr="0051288B">
              <w:rPr>
                <w:color w:val="010000"/>
                <w:sz w:val="16"/>
                <w:szCs w:val="16"/>
              </w:rPr>
              <w:t>212140</w:t>
            </w:r>
          </w:p>
        </w:tc>
        <w:tc>
          <w:tcPr>
            <w:tcW w:w="656" w:type="pct"/>
            <w:tcBorders>
              <w:top w:val="nil"/>
              <w:left w:val="nil"/>
              <w:bottom w:val="single" w:sz="4" w:space="0" w:color="auto"/>
              <w:right w:val="single" w:sz="4" w:space="0" w:color="auto"/>
            </w:tcBorders>
            <w:shd w:val="clear" w:color="auto" w:fill="FFFFFF"/>
            <w:vAlign w:val="center"/>
            <w:hideMark/>
          </w:tcPr>
          <w:p w14:paraId="2945A33F"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F94652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9D7A08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5A199DD" w14:textId="77777777" w:rsidR="008D35E8" w:rsidRPr="0051288B" w:rsidRDefault="008D35E8" w:rsidP="00950EB7">
            <w:pPr>
              <w:spacing w:line="256" w:lineRule="auto"/>
              <w:jc w:val="right"/>
              <w:rPr>
                <w:color w:val="010000"/>
                <w:sz w:val="16"/>
                <w:szCs w:val="16"/>
              </w:rPr>
            </w:pPr>
            <w:r w:rsidRPr="0051288B">
              <w:rPr>
                <w:color w:val="010000"/>
                <w:sz w:val="16"/>
                <w:szCs w:val="16"/>
              </w:rPr>
              <w:t>13</w:t>
            </w:r>
          </w:p>
        </w:tc>
        <w:tc>
          <w:tcPr>
            <w:tcW w:w="990" w:type="pct"/>
            <w:gridSpan w:val="2"/>
            <w:tcBorders>
              <w:top w:val="nil"/>
              <w:left w:val="nil"/>
              <w:bottom w:val="single" w:sz="4" w:space="0" w:color="auto"/>
              <w:right w:val="single" w:sz="4" w:space="0" w:color="auto"/>
            </w:tcBorders>
            <w:shd w:val="clear" w:color="auto" w:fill="FFFFFF"/>
            <w:vAlign w:val="center"/>
            <w:hideMark/>
          </w:tcPr>
          <w:p w14:paraId="0398B36B" w14:textId="77777777" w:rsidR="008D35E8" w:rsidRPr="0051288B" w:rsidRDefault="008D35E8" w:rsidP="00950EB7">
            <w:pPr>
              <w:spacing w:line="256" w:lineRule="auto"/>
              <w:rPr>
                <w:color w:val="010000"/>
                <w:sz w:val="16"/>
                <w:szCs w:val="16"/>
              </w:rPr>
            </w:pPr>
            <w:r w:rsidRPr="0051288B">
              <w:rPr>
                <w:color w:val="010000"/>
                <w:sz w:val="16"/>
                <w:szCs w:val="16"/>
              </w:rPr>
              <w:t>ЛАДА</w:t>
            </w:r>
          </w:p>
        </w:tc>
        <w:tc>
          <w:tcPr>
            <w:tcW w:w="813" w:type="pct"/>
            <w:tcBorders>
              <w:top w:val="nil"/>
              <w:left w:val="nil"/>
              <w:bottom w:val="single" w:sz="4" w:space="0" w:color="auto"/>
              <w:right w:val="single" w:sz="4" w:space="0" w:color="auto"/>
            </w:tcBorders>
            <w:shd w:val="clear" w:color="auto" w:fill="FFFFFF"/>
            <w:vAlign w:val="center"/>
            <w:hideMark/>
          </w:tcPr>
          <w:p w14:paraId="1427B437" w14:textId="77777777" w:rsidR="008D35E8" w:rsidRPr="0051288B" w:rsidRDefault="008D35E8" w:rsidP="00950EB7">
            <w:pPr>
              <w:spacing w:line="256" w:lineRule="auto"/>
              <w:rPr>
                <w:color w:val="010000"/>
                <w:sz w:val="16"/>
                <w:szCs w:val="16"/>
              </w:rPr>
            </w:pPr>
            <w:r w:rsidRPr="0051288B">
              <w:rPr>
                <w:color w:val="010000"/>
                <w:sz w:val="16"/>
                <w:szCs w:val="16"/>
              </w:rPr>
              <w:t>212140</w:t>
            </w:r>
          </w:p>
        </w:tc>
        <w:tc>
          <w:tcPr>
            <w:tcW w:w="656" w:type="pct"/>
            <w:vAlign w:val="bottom"/>
            <w:hideMark/>
          </w:tcPr>
          <w:p w14:paraId="52395920" w14:textId="77777777" w:rsidR="008D35E8" w:rsidRPr="0051288B" w:rsidRDefault="008D35E8" w:rsidP="00950EB7">
            <w:pPr>
              <w:spacing w:line="256" w:lineRule="auto"/>
              <w:rPr>
                <w:sz w:val="16"/>
                <w:szCs w:val="16"/>
              </w:rPr>
            </w:pPr>
            <w:r w:rsidRPr="0051288B">
              <w:rPr>
                <w:noProof/>
                <w:lang w:bidi="ar-SA"/>
              </w:rPr>
              <mc:AlternateContent>
                <mc:Choice Requires="wps">
                  <w:drawing>
                    <wp:anchor distT="0" distB="0" distL="114300" distR="114300" simplePos="0" relativeHeight="377504512" behindDoc="0" locked="0" layoutInCell="1" allowOverlap="1" wp14:anchorId="5888F9E3" wp14:editId="19E7613E">
                      <wp:simplePos x="0" y="0"/>
                      <wp:positionH relativeFrom="column">
                        <wp:posOffset>0</wp:posOffset>
                      </wp:positionH>
                      <wp:positionV relativeFrom="paragraph">
                        <wp:posOffset>114300</wp:posOffset>
                      </wp:positionV>
                      <wp:extent cx="1704975" cy="12049125"/>
                      <wp:effectExtent l="0" t="0" r="0" b="0"/>
                      <wp:wrapNone/>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491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67F6A95" id="Прямоугольник 1" o:spid="_x0000_s1026" style="position:absolute;margin-left:0;margin-top:9pt;width:134.25pt;height:948.75pt;z-index:37750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" filled="f" stroked="f">
                      <o:lock v:ext="edit" aspectratio="t"/>
                    </v:rect>
                  </w:pict>
                </mc:Fallback>
              </mc:AlternateContent>
            </w:r>
            <w:r w:rsidRPr="0051288B">
              <w:rPr>
                <w:noProof/>
                <w:lang w:bidi="ar-SA"/>
              </w:rPr>
              <mc:AlternateContent>
                <mc:Choice Requires="wps">
                  <w:drawing>
                    <wp:anchor distT="0" distB="0" distL="114300" distR="114300" simplePos="0" relativeHeight="377505536" behindDoc="0" locked="0" layoutInCell="1" allowOverlap="1" wp14:anchorId="5C8A50F4" wp14:editId="41507AC8">
                      <wp:simplePos x="0" y="0"/>
                      <wp:positionH relativeFrom="column">
                        <wp:posOffset>0</wp:posOffset>
                      </wp:positionH>
                      <wp:positionV relativeFrom="paragraph">
                        <wp:posOffset>114300</wp:posOffset>
                      </wp:positionV>
                      <wp:extent cx="1704975" cy="12058650"/>
                      <wp:effectExtent l="0" t="0" r="0" b="0"/>
                      <wp:wrapNone/>
                      <wp:docPr id="6"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586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1174723" id="Прямоугольник 6" o:spid="_x0000_s1026" style="position:absolute;margin-left:0;margin-top:9pt;width:134.25pt;height:949.5pt;z-index:3775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" filled="f" stroked="f">
                      <o:lock v:ext="edit" aspectratio="t"/>
                    </v:rect>
                  </w:pict>
                </mc:Fallback>
              </mc:AlternateContent>
            </w:r>
            <w:r w:rsidRPr="0051288B">
              <w:rPr>
                <w:noProof/>
                <w:lang w:bidi="ar-SA"/>
              </w:rPr>
              <mc:AlternateContent>
                <mc:Choice Requires="wps">
                  <w:drawing>
                    <wp:anchor distT="0" distB="0" distL="114300" distR="114300" simplePos="0" relativeHeight="377506560" behindDoc="0" locked="0" layoutInCell="1" allowOverlap="1" wp14:anchorId="478311D7" wp14:editId="0A502E04">
                      <wp:simplePos x="0" y="0"/>
                      <wp:positionH relativeFrom="column">
                        <wp:posOffset>0</wp:posOffset>
                      </wp:positionH>
                      <wp:positionV relativeFrom="paragraph">
                        <wp:posOffset>114300</wp:posOffset>
                      </wp:positionV>
                      <wp:extent cx="1704975" cy="12049125"/>
                      <wp:effectExtent l="0" t="0" r="0" b="0"/>
                      <wp:wrapNone/>
                      <wp:docPr id="7" name="Прямоугольник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491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75B3F944" id="Прямоугольник 7" o:spid="_x0000_s1026" style="position:absolute;margin-left:0;margin-top:9pt;width:134.25pt;height:948.75pt;z-index:3775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" filled="f" stroked="f">
                      <o:lock v:ext="edit" aspectratio="t"/>
                    </v:rect>
                  </w:pict>
                </mc:Fallback>
              </mc:AlternateContent>
            </w:r>
            <w:r w:rsidRPr="0051288B">
              <w:rPr>
                <w:noProof/>
                <w:lang w:bidi="ar-SA"/>
              </w:rPr>
              <mc:AlternateContent>
                <mc:Choice Requires="wps">
                  <w:drawing>
                    <wp:anchor distT="0" distB="0" distL="114300" distR="114300" simplePos="0" relativeHeight="377507584" behindDoc="0" locked="0" layoutInCell="1" allowOverlap="1" wp14:anchorId="4101F8D0" wp14:editId="03B32799">
                      <wp:simplePos x="0" y="0"/>
                      <wp:positionH relativeFrom="column">
                        <wp:posOffset>0</wp:posOffset>
                      </wp:positionH>
                      <wp:positionV relativeFrom="paragraph">
                        <wp:posOffset>114300</wp:posOffset>
                      </wp:positionV>
                      <wp:extent cx="1704975" cy="12058650"/>
                      <wp:effectExtent l="0" t="0" r="0" b="0"/>
                      <wp:wrapNone/>
                      <wp:docPr id="8" name="Прямоугольник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586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EA89530" id="Прямоугольник 8" o:spid="_x0000_s1026" style="position:absolute;margin-left:0;margin-top:9pt;width:134.25pt;height:949.5pt;z-index:37750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47"/>
            </w:tblGrid>
            <w:tr w:rsidR="008D35E8" w:rsidRPr="0051288B" w14:paraId="5FB54B61" w14:textId="77777777" w:rsidTr="00950EB7">
              <w:trPr>
                <w:trHeight w:val="510"/>
                <w:tblCellSpacing w:w="0" w:type="dxa"/>
              </w:trPr>
              <w:tc>
                <w:tcPr>
                  <w:tcW w:w="1260" w:type="dxa"/>
                  <w:tcBorders>
                    <w:top w:val="nil"/>
                    <w:left w:val="nil"/>
                    <w:bottom w:val="single" w:sz="4" w:space="0" w:color="auto"/>
                    <w:right w:val="single" w:sz="4" w:space="0" w:color="auto"/>
                  </w:tcBorders>
                  <w:shd w:val="clear" w:color="auto" w:fill="FFFFFF"/>
                  <w:vAlign w:val="center"/>
                  <w:hideMark/>
                </w:tcPr>
                <w:p w14:paraId="7D1D14D6"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r>
          </w:tbl>
          <w:p w14:paraId="4919A8F8" w14:textId="77777777" w:rsidR="008D35E8" w:rsidRPr="0051288B" w:rsidRDefault="008D35E8" w:rsidP="00950EB7">
            <w:pPr>
              <w:spacing w:line="256" w:lineRule="auto"/>
              <w:rPr>
                <w:rFonts w:ascii="Calibri" w:eastAsia="Calibri" w:hAnsi="Calibri"/>
              </w:rPr>
            </w:pPr>
          </w:p>
        </w:tc>
        <w:tc>
          <w:tcPr>
            <w:tcW w:w="2176" w:type="pct"/>
            <w:gridSpan w:val="2"/>
            <w:tcBorders>
              <w:top w:val="nil"/>
              <w:left w:val="nil"/>
              <w:bottom w:val="single" w:sz="4" w:space="0" w:color="auto"/>
              <w:right w:val="single" w:sz="4" w:space="0" w:color="auto"/>
            </w:tcBorders>
            <w:shd w:val="clear" w:color="auto" w:fill="FFFFFF"/>
            <w:vAlign w:val="center"/>
            <w:hideMark/>
          </w:tcPr>
          <w:p w14:paraId="78741F0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B76D65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035D8B9" w14:textId="77777777" w:rsidR="008D35E8" w:rsidRPr="0051288B" w:rsidRDefault="008D35E8" w:rsidP="00950EB7">
            <w:pPr>
              <w:spacing w:line="256" w:lineRule="auto"/>
              <w:jc w:val="right"/>
              <w:rPr>
                <w:color w:val="010000"/>
                <w:sz w:val="16"/>
                <w:szCs w:val="16"/>
              </w:rPr>
            </w:pPr>
            <w:r w:rsidRPr="0051288B">
              <w:rPr>
                <w:color w:val="010000"/>
                <w:sz w:val="16"/>
                <w:szCs w:val="16"/>
              </w:rPr>
              <w:t>14</w:t>
            </w:r>
          </w:p>
        </w:tc>
        <w:tc>
          <w:tcPr>
            <w:tcW w:w="990" w:type="pct"/>
            <w:gridSpan w:val="2"/>
            <w:tcBorders>
              <w:top w:val="nil"/>
              <w:left w:val="nil"/>
              <w:bottom w:val="single" w:sz="4" w:space="0" w:color="auto"/>
              <w:right w:val="single" w:sz="4" w:space="0" w:color="auto"/>
            </w:tcBorders>
            <w:shd w:val="clear" w:color="auto" w:fill="FFFFFF"/>
            <w:vAlign w:val="center"/>
            <w:hideMark/>
          </w:tcPr>
          <w:p w14:paraId="2CC7F2D9" w14:textId="77777777" w:rsidR="008D35E8" w:rsidRPr="0051288B" w:rsidRDefault="008D35E8" w:rsidP="00950EB7">
            <w:pPr>
              <w:spacing w:line="256" w:lineRule="auto"/>
              <w:rPr>
                <w:color w:val="010000"/>
                <w:sz w:val="16"/>
                <w:szCs w:val="16"/>
              </w:rPr>
            </w:pPr>
            <w:r w:rsidRPr="0051288B">
              <w:rPr>
                <w:color w:val="010000"/>
                <w:sz w:val="16"/>
                <w:szCs w:val="16"/>
              </w:rPr>
              <w:t>ЛАДА</w:t>
            </w:r>
          </w:p>
        </w:tc>
        <w:tc>
          <w:tcPr>
            <w:tcW w:w="813" w:type="pct"/>
            <w:tcBorders>
              <w:top w:val="nil"/>
              <w:left w:val="nil"/>
              <w:bottom w:val="single" w:sz="4" w:space="0" w:color="auto"/>
              <w:right w:val="single" w:sz="4" w:space="0" w:color="auto"/>
            </w:tcBorders>
            <w:shd w:val="clear" w:color="auto" w:fill="FFFFFF"/>
            <w:vAlign w:val="center"/>
            <w:hideMark/>
          </w:tcPr>
          <w:p w14:paraId="0DBC26CF" w14:textId="77777777" w:rsidR="008D35E8" w:rsidRPr="0051288B" w:rsidRDefault="008D35E8" w:rsidP="00950EB7">
            <w:pPr>
              <w:spacing w:line="256" w:lineRule="auto"/>
              <w:rPr>
                <w:color w:val="010000"/>
                <w:sz w:val="16"/>
                <w:szCs w:val="16"/>
              </w:rPr>
            </w:pPr>
            <w:r w:rsidRPr="0051288B">
              <w:rPr>
                <w:color w:val="010000"/>
                <w:sz w:val="16"/>
                <w:szCs w:val="16"/>
              </w:rPr>
              <w:t xml:space="preserve">ПРИОРА 217130 </w:t>
            </w:r>
          </w:p>
        </w:tc>
        <w:tc>
          <w:tcPr>
            <w:tcW w:w="656" w:type="pct"/>
            <w:tcBorders>
              <w:top w:val="nil"/>
              <w:left w:val="nil"/>
              <w:bottom w:val="single" w:sz="4" w:space="0" w:color="auto"/>
              <w:right w:val="single" w:sz="4" w:space="0" w:color="auto"/>
            </w:tcBorders>
            <w:shd w:val="clear" w:color="auto" w:fill="FFFFFF"/>
            <w:vAlign w:val="center"/>
            <w:hideMark/>
          </w:tcPr>
          <w:p w14:paraId="06298900"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2798884"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100D06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908BB44" w14:textId="77777777" w:rsidR="008D35E8" w:rsidRPr="0051288B" w:rsidRDefault="008D35E8" w:rsidP="00950EB7">
            <w:pPr>
              <w:spacing w:line="256" w:lineRule="auto"/>
              <w:jc w:val="right"/>
              <w:rPr>
                <w:color w:val="010000"/>
                <w:sz w:val="16"/>
                <w:szCs w:val="16"/>
              </w:rPr>
            </w:pPr>
            <w:r w:rsidRPr="0051288B">
              <w:rPr>
                <w:color w:val="010000"/>
                <w:sz w:val="16"/>
                <w:szCs w:val="16"/>
              </w:rPr>
              <w:t>15</w:t>
            </w:r>
          </w:p>
        </w:tc>
        <w:tc>
          <w:tcPr>
            <w:tcW w:w="990" w:type="pct"/>
            <w:gridSpan w:val="2"/>
            <w:tcBorders>
              <w:top w:val="nil"/>
              <w:left w:val="nil"/>
              <w:bottom w:val="single" w:sz="4" w:space="0" w:color="auto"/>
              <w:right w:val="single" w:sz="4" w:space="0" w:color="auto"/>
            </w:tcBorders>
            <w:shd w:val="clear" w:color="auto" w:fill="FFFFFF"/>
            <w:vAlign w:val="center"/>
            <w:hideMark/>
          </w:tcPr>
          <w:p w14:paraId="0F05085F" w14:textId="77777777" w:rsidR="008D35E8" w:rsidRPr="0051288B" w:rsidRDefault="008D35E8" w:rsidP="00950EB7">
            <w:pPr>
              <w:spacing w:line="256" w:lineRule="auto"/>
              <w:rPr>
                <w:color w:val="010000"/>
                <w:sz w:val="16"/>
                <w:szCs w:val="16"/>
              </w:rPr>
            </w:pPr>
            <w:r w:rsidRPr="0051288B">
              <w:rPr>
                <w:color w:val="010000"/>
                <w:sz w:val="16"/>
                <w:szCs w:val="16"/>
              </w:rPr>
              <w:t>ШЕВРОЛЕ</w:t>
            </w:r>
          </w:p>
        </w:tc>
        <w:tc>
          <w:tcPr>
            <w:tcW w:w="813" w:type="pct"/>
            <w:tcBorders>
              <w:top w:val="nil"/>
              <w:left w:val="nil"/>
              <w:bottom w:val="single" w:sz="4" w:space="0" w:color="auto"/>
              <w:right w:val="single" w:sz="4" w:space="0" w:color="auto"/>
            </w:tcBorders>
            <w:shd w:val="clear" w:color="auto" w:fill="FFFFFF"/>
            <w:vAlign w:val="center"/>
            <w:hideMark/>
          </w:tcPr>
          <w:p w14:paraId="4F1EE58D" w14:textId="77777777" w:rsidR="008D35E8" w:rsidRPr="0051288B" w:rsidRDefault="008D35E8" w:rsidP="00950EB7">
            <w:pPr>
              <w:spacing w:line="256" w:lineRule="auto"/>
              <w:rPr>
                <w:color w:val="010000"/>
                <w:sz w:val="16"/>
                <w:szCs w:val="16"/>
              </w:rPr>
            </w:pPr>
            <w:r w:rsidRPr="0051288B">
              <w:rPr>
                <w:color w:val="010000"/>
                <w:sz w:val="16"/>
                <w:szCs w:val="16"/>
              </w:rPr>
              <w:t>НИВА</w:t>
            </w:r>
          </w:p>
        </w:tc>
        <w:tc>
          <w:tcPr>
            <w:tcW w:w="656" w:type="pct"/>
            <w:tcBorders>
              <w:top w:val="nil"/>
              <w:left w:val="nil"/>
              <w:bottom w:val="single" w:sz="4" w:space="0" w:color="auto"/>
              <w:right w:val="single" w:sz="4" w:space="0" w:color="auto"/>
            </w:tcBorders>
            <w:shd w:val="clear" w:color="auto" w:fill="FFFFFF"/>
            <w:vAlign w:val="center"/>
            <w:hideMark/>
          </w:tcPr>
          <w:p w14:paraId="6F591F2C"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90DC9B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B9C15B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74774C8" w14:textId="77777777" w:rsidR="008D35E8" w:rsidRPr="0051288B" w:rsidRDefault="008D35E8" w:rsidP="00950EB7">
            <w:pPr>
              <w:spacing w:line="256" w:lineRule="auto"/>
              <w:jc w:val="right"/>
              <w:rPr>
                <w:color w:val="010000"/>
                <w:sz w:val="16"/>
                <w:szCs w:val="16"/>
              </w:rPr>
            </w:pPr>
            <w:r w:rsidRPr="0051288B">
              <w:rPr>
                <w:color w:val="010000"/>
                <w:sz w:val="16"/>
                <w:szCs w:val="16"/>
              </w:rPr>
              <w:t>16</w:t>
            </w:r>
          </w:p>
        </w:tc>
        <w:tc>
          <w:tcPr>
            <w:tcW w:w="990" w:type="pct"/>
            <w:gridSpan w:val="2"/>
            <w:tcBorders>
              <w:top w:val="nil"/>
              <w:left w:val="nil"/>
              <w:bottom w:val="single" w:sz="4" w:space="0" w:color="auto"/>
              <w:right w:val="single" w:sz="4" w:space="0" w:color="auto"/>
            </w:tcBorders>
            <w:shd w:val="clear" w:color="auto" w:fill="FFFFFF"/>
            <w:vAlign w:val="center"/>
            <w:hideMark/>
          </w:tcPr>
          <w:p w14:paraId="5B57D813" w14:textId="77777777" w:rsidR="008D35E8" w:rsidRPr="0051288B" w:rsidRDefault="008D35E8" w:rsidP="00950EB7">
            <w:pPr>
              <w:spacing w:line="256" w:lineRule="auto"/>
              <w:rPr>
                <w:color w:val="010000"/>
                <w:sz w:val="16"/>
                <w:szCs w:val="16"/>
              </w:rPr>
            </w:pPr>
            <w:r w:rsidRPr="0051288B">
              <w:rPr>
                <w:color w:val="010000"/>
                <w:sz w:val="16"/>
                <w:szCs w:val="16"/>
              </w:rPr>
              <w:t>ШЕВРОЛЕ</w:t>
            </w:r>
          </w:p>
        </w:tc>
        <w:tc>
          <w:tcPr>
            <w:tcW w:w="813" w:type="pct"/>
            <w:tcBorders>
              <w:top w:val="nil"/>
              <w:left w:val="nil"/>
              <w:bottom w:val="single" w:sz="4" w:space="0" w:color="auto"/>
              <w:right w:val="single" w:sz="4" w:space="0" w:color="auto"/>
            </w:tcBorders>
            <w:shd w:val="clear" w:color="auto" w:fill="FFFFFF"/>
            <w:vAlign w:val="center"/>
            <w:hideMark/>
          </w:tcPr>
          <w:p w14:paraId="54092C50" w14:textId="77777777" w:rsidR="008D35E8" w:rsidRPr="0051288B" w:rsidRDefault="008D35E8" w:rsidP="00950EB7">
            <w:pPr>
              <w:spacing w:line="256" w:lineRule="auto"/>
              <w:rPr>
                <w:color w:val="010000"/>
                <w:sz w:val="16"/>
                <w:szCs w:val="16"/>
              </w:rPr>
            </w:pPr>
            <w:r w:rsidRPr="0051288B">
              <w:rPr>
                <w:color w:val="010000"/>
                <w:sz w:val="16"/>
                <w:szCs w:val="16"/>
              </w:rPr>
              <w:t>НИВА</w:t>
            </w:r>
          </w:p>
        </w:tc>
        <w:tc>
          <w:tcPr>
            <w:tcW w:w="656" w:type="pct"/>
            <w:tcBorders>
              <w:top w:val="nil"/>
              <w:left w:val="nil"/>
              <w:bottom w:val="single" w:sz="4" w:space="0" w:color="auto"/>
              <w:right w:val="single" w:sz="4" w:space="0" w:color="auto"/>
            </w:tcBorders>
            <w:shd w:val="clear" w:color="auto" w:fill="FFFFFF"/>
            <w:vAlign w:val="center"/>
            <w:hideMark/>
          </w:tcPr>
          <w:p w14:paraId="7EF5E9FA"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B1E11C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36703D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DFA104D" w14:textId="77777777" w:rsidR="008D35E8" w:rsidRPr="0051288B" w:rsidRDefault="008D35E8" w:rsidP="00950EB7">
            <w:pPr>
              <w:spacing w:line="256" w:lineRule="auto"/>
              <w:jc w:val="right"/>
              <w:rPr>
                <w:color w:val="010000"/>
                <w:sz w:val="16"/>
                <w:szCs w:val="16"/>
              </w:rPr>
            </w:pPr>
            <w:r w:rsidRPr="0051288B">
              <w:rPr>
                <w:color w:val="010000"/>
                <w:sz w:val="16"/>
                <w:szCs w:val="16"/>
              </w:rPr>
              <w:t>17</w:t>
            </w:r>
          </w:p>
        </w:tc>
        <w:tc>
          <w:tcPr>
            <w:tcW w:w="990" w:type="pct"/>
            <w:gridSpan w:val="2"/>
            <w:tcBorders>
              <w:top w:val="nil"/>
              <w:left w:val="nil"/>
              <w:bottom w:val="single" w:sz="4" w:space="0" w:color="auto"/>
              <w:right w:val="single" w:sz="4" w:space="0" w:color="auto"/>
            </w:tcBorders>
            <w:shd w:val="clear" w:color="auto" w:fill="FFFFFF"/>
            <w:vAlign w:val="center"/>
            <w:hideMark/>
          </w:tcPr>
          <w:p w14:paraId="7D505FB7" w14:textId="77777777" w:rsidR="008D35E8" w:rsidRPr="0051288B" w:rsidRDefault="008D35E8" w:rsidP="00950EB7">
            <w:pPr>
              <w:spacing w:line="256" w:lineRule="auto"/>
              <w:rPr>
                <w:color w:val="010000"/>
                <w:sz w:val="16"/>
                <w:szCs w:val="16"/>
              </w:rPr>
            </w:pPr>
            <w:r w:rsidRPr="0051288B">
              <w:rPr>
                <w:color w:val="010000"/>
                <w:sz w:val="16"/>
                <w:szCs w:val="16"/>
              </w:rPr>
              <w:t>ШЕВРОЛЕ</w:t>
            </w:r>
          </w:p>
        </w:tc>
        <w:tc>
          <w:tcPr>
            <w:tcW w:w="813" w:type="pct"/>
            <w:tcBorders>
              <w:top w:val="nil"/>
              <w:left w:val="nil"/>
              <w:bottom w:val="single" w:sz="4" w:space="0" w:color="auto"/>
              <w:right w:val="single" w:sz="4" w:space="0" w:color="auto"/>
            </w:tcBorders>
            <w:shd w:val="clear" w:color="auto" w:fill="FFFFFF"/>
            <w:vAlign w:val="center"/>
            <w:hideMark/>
          </w:tcPr>
          <w:p w14:paraId="0F74F887" w14:textId="77777777" w:rsidR="008D35E8" w:rsidRPr="0051288B" w:rsidRDefault="008D35E8" w:rsidP="00950EB7">
            <w:pPr>
              <w:spacing w:line="256" w:lineRule="auto"/>
              <w:rPr>
                <w:color w:val="010000"/>
                <w:sz w:val="16"/>
                <w:szCs w:val="16"/>
              </w:rPr>
            </w:pPr>
            <w:r w:rsidRPr="0051288B">
              <w:rPr>
                <w:color w:val="010000"/>
                <w:sz w:val="16"/>
                <w:szCs w:val="16"/>
              </w:rPr>
              <w:t>НИВА</w:t>
            </w:r>
          </w:p>
        </w:tc>
        <w:tc>
          <w:tcPr>
            <w:tcW w:w="656" w:type="pct"/>
            <w:tcBorders>
              <w:top w:val="nil"/>
              <w:left w:val="nil"/>
              <w:bottom w:val="single" w:sz="4" w:space="0" w:color="auto"/>
              <w:right w:val="single" w:sz="4" w:space="0" w:color="auto"/>
            </w:tcBorders>
            <w:shd w:val="clear" w:color="auto" w:fill="FFFFFF"/>
            <w:vAlign w:val="center"/>
            <w:hideMark/>
          </w:tcPr>
          <w:p w14:paraId="156F0F10"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0A19F3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EF96B0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20AFB51" w14:textId="77777777" w:rsidR="008D35E8" w:rsidRPr="0051288B" w:rsidRDefault="008D35E8" w:rsidP="00950EB7">
            <w:pPr>
              <w:spacing w:line="256" w:lineRule="auto"/>
              <w:jc w:val="right"/>
              <w:rPr>
                <w:color w:val="010000"/>
                <w:sz w:val="16"/>
                <w:szCs w:val="16"/>
              </w:rPr>
            </w:pPr>
            <w:r w:rsidRPr="0051288B">
              <w:rPr>
                <w:color w:val="010000"/>
                <w:sz w:val="16"/>
                <w:szCs w:val="16"/>
              </w:rPr>
              <w:t>18</w:t>
            </w:r>
          </w:p>
        </w:tc>
        <w:tc>
          <w:tcPr>
            <w:tcW w:w="990" w:type="pct"/>
            <w:gridSpan w:val="2"/>
            <w:tcBorders>
              <w:top w:val="nil"/>
              <w:left w:val="nil"/>
              <w:bottom w:val="single" w:sz="4" w:space="0" w:color="auto"/>
              <w:right w:val="single" w:sz="4" w:space="0" w:color="auto"/>
            </w:tcBorders>
            <w:shd w:val="clear" w:color="auto" w:fill="FFFFFF"/>
            <w:vAlign w:val="center"/>
            <w:hideMark/>
          </w:tcPr>
          <w:p w14:paraId="4A580C58" w14:textId="77777777" w:rsidR="008D35E8" w:rsidRPr="0051288B" w:rsidRDefault="008D35E8" w:rsidP="00950EB7">
            <w:pPr>
              <w:spacing w:line="256" w:lineRule="auto"/>
              <w:rPr>
                <w:color w:val="010000"/>
                <w:sz w:val="16"/>
                <w:szCs w:val="16"/>
              </w:rPr>
            </w:pPr>
            <w:r w:rsidRPr="0051288B">
              <w:rPr>
                <w:color w:val="010000"/>
                <w:sz w:val="16"/>
                <w:szCs w:val="16"/>
              </w:rPr>
              <w:t>ШЕВРОЛЕ</w:t>
            </w:r>
          </w:p>
        </w:tc>
        <w:tc>
          <w:tcPr>
            <w:tcW w:w="813" w:type="pct"/>
            <w:tcBorders>
              <w:top w:val="nil"/>
              <w:left w:val="nil"/>
              <w:bottom w:val="single" w:sz="4" w:space="0" w:color="auto"/>
              <w:right w:val="single" w:sz="4" w:space="0" w:color="auto"/>
            </w:tcBorders>
            <w:shd w:val="clear" w:color="auto" w:fill="FFFFFF"/>
            <w:vAlign w:val="center"/>
            <w:hideMark/>
          </w:tcPr>
          <w:p w14:paraId="2EDE7578" w14:textId="77777777" w:rsidR="008D35E8" w:rsidRPr="0051288B" w:rsidRDefault="008D35E8" w:rsidP="00950EB7">
            <w:pPr>
              <w:spacing w:line="256" w:lineRule="auto"/>
              <w:rPr>
                <w:color w:val="010000"/>
                <w:sz w:val="16"/>
                <w:szCs w:val="16"/>
              </w:rPr>
            </w:pPr>
            <w:r w:rsidRPr="0051288B">
              <w:rPr>
                <w:color w:val="010000"/>
                <w:sz w:val="16"/>
                <w:szCs w:val="16"/>
              </w:rPr>
              <w:t>НИВА</w:t>
            </w:r>
          </w:p>
        </w:tc>
        <w:tc>
          <w:tcPr>
            <w:tcW w:w="656" w:type="pct"/>
            <w:tcBorders>
              <w:top w:val="nil"/>
              <w:left w:val="nil"/>
              <w:bottom w:val="single" w:sz="4" w:space="0" w:color="auto"/>
              <w:right w:val="single" w:sz="4" w:space="0" w:color="auto"/>
            </w:tcBorders>
            <w:shd w:val="clear" w:color="auto" w:fill="FFFFFF"/>
            <w:vAlign w:val="center"/>
            <w:hideMark/>
          </w:tcPr>
          <w:p w14:paraId="274D4CD8"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B89C28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24CB5E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18B89D0" w14:textId="77777777" w:rsidR="008D35E8" w:rsidRPr="0051288B" w:rsidRDefault="008D35E8" w:rsidP="00950EB7">
            <w:pPr>
              <w:spacing w:line="256" w:lineRule="auto"/>
              <w:jc w:val="right"/>
              <w:rPr>
                <w:color w:val="010000"/>
                <w:sz w:val="16"/>
                <w:szCs w:val="16"/>
              </w:rPr>
            </w:pPr>
            <w:r w:rsidRPr="0051288B">
              <w:rPr>
                <w:color w:val="010000"/>
                <w:sz w:val="16"/>
                <w:szCs w:val="16"/>
              </w:rPr>
              <w:t>19</w:t>
            </w:r>
          </w:p>
        </w:tc>
        <w:tc>
          <w:tcPr>
            <w:tcW w:w="990" w:type="pct"/>
            <w:gridSpan w:val="2"/>
            <w:tcBorders>
              <w:top w:val="nil"/>
              <w:left w:val="nil"/>
              <w:bottom w:val="single" w:sz="4" w:space="0" w:color="auto"/>
              <w:right w:val="single" w:sz="4" w:space="0" w:color="auto"/>
            </w:tcBorders>
            <w:shd w:val="clear" w:color="auto" w:fill="FFFFFF"/>
            <w:vAlign w:val="center"/>
            <w:hideMark/>
          </w:tcPr>
          <w:p w14:paraId="7132D91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6BF09BE" w14:textId="77777777" w:rsidR="008D35E8" w:rsidRPr="0051288B" w:rsidRDefault="008D35E8" w:rsidP="00950EB7">
            <w:pPr>
              <w:spacing w:line="256" w:lineRule="auto"/>
              <w:rPr>
                <w:color w:val="010000"/>
                <w:sz w:val="16"/>
                <w:szCs w:val="16"/>
              </w:rPr>
            </w:pPr>
            <w:r w:rsidRPr="0051288B">
              <w:rPr>
                <w:color w:val="010000"/>
                <w:sz w:val="16"/>
                <w:szCs w:val="16"/>
              </w:rPr>
              <w:t>315195</w:t>
            </w:r>
          </w:p>
        </w:tc>
        <w:tc>
          <w:tcPr>
            <w:tcW w:w="656" w:type="pct"/>
            <w:tcBorders>
              <w:top w:val="nil"/>
              <w:left w:val="nil"/>
              <w:bottom w:val="single" w:sz="4" w:space="0" w:color="auto"/>
              <w:right w:val="single" w:sz="4" w:space="0" w:color="auto"/>
            </w:tcBorders>
            <w:shd w:val="clear" w:color="auto" w:fill="FFFFFF"/>
            <w:vAlign w:val="center"/>
            <w:hideMark/>
          </w:tcPr>
          <w:p w14:paraId="29E59577"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7A3CF1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63C213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3EAD46E" w14:textId="77777777" w:rsidR="008D35E8" w:rsidRPr="0051288B" w:rsidRDefault="008D35E8" w:rsidP="00950EB7">
            <w:pPr>
              <w:spacing w:line="256" w:lineRule="auto"/>
              <w:jc w:val="right"/>
              <w:rPr>
                <w:color w:val="010000"/>
                <w:sz w:val="16"/>
                <w:szCs w:val="16"/>
              </w:rPr>
            </w:pPr>
            <w:r w:rsidRPr="0051288B">
              <w:rPr>
                <w:color w:val="010000"/>
                <w:sz w:val="16"/>
                <w:szCs w:val="16"/>
              </w:rPr>
              <w:t>20</w:t>
            </w:r>
          </w:p>
        </w:tc>
        <w:tc>
          <w:tcPr>
            <w:tcW w:w="990" w:type="pct"/>
            <w:gridSpan w:val="2"/>
            <w:tcBorders>
              <w:top w:val="nil"/>
              <w:left w:val="nil"/>
              <w:bottom w:val="single" w:sz="4" w:space="0" w:color="auto"/>
              <w:right w:val="single" w:sz="4" w:space="0" w:color="auto"/>
            </w:tcBorders>
            <w:shd w:val="clear" w:color="auto" w:fill="FFFFFF"/>
            <w:vAlign w:val="center"/>
            <w:hideMark/>
          </w:tcPr>
          <w:p w14:paraId="02E44952" w14:textId="77777777" w:rsidR="008D35E8" w:rsidRPr="0051288B" w:rsidRDefault="008D35E8" w:rsidP="00950EB7">
            <w:pPr>
              <w:spacing w:line="256" w:lineRule="auto"/>
              <w:rPr>
                <w:color w:val="010000"/>
                <w:sz w:val="16"/>
                <w:szCs w:val="16"/>
              </w:rPr>
            </w:pPr>
            <w:r w:rsidRPr="0051288B">
              <w:rPr>
                <w:sz w:val="16"/>
                <w:szCs w:val="16"/>
              </w:rPr>
              <w:t xml:space="preserve"> Шевроле </w:t>
            </w:r>
          </w:p>
        </w:tc>
        <w:tc>
          <w:tcPr>
            <w:tcW w:w="813" w:type="pct"/>
            <w:tcBorders>
              <w:top w:val="nil"/>
              <w:left w:val="nil"/>
              <w:bottom w:val="single" w:sz="4" w:space="0" w:color="auto"/>
              <w:right w:val="single" w:sz="4" w:space="0" w:color="auto"/>
            </w:tcBorders>
            <w:shd w:val="clear" w:color="auto" w:fill="FFFFFF"/>
            <w:vAlign w:val="center"/>
            <w:hideMark/>
          </w:tcPr>
          <w:p w14:paraId="0ADD7B9A" w14:textId="77777777" w:rsidR="008D35E8" w:rsidRPr="0051288B" w:rsidRDefault="008D35E8" w:rsidP="00950EB7">
            <w:pPr>
              <w:spacing w:line="256" w:lineRule="auto"/>
              <w:rPr>
                <w:color w:val="010000"/>
                <w:sz w:val="16"/>
                <w:szCs w:val="16"/>
              </w:rPr>
            </w:pPr>
            <w:r w:rsidRPr="0051288B">
              <w:rPr>
                <w:sz w:val="16"/>
                <w:szCs w:val="16"/>
              </w:rPr>
              <w:t>Нива</w:t>
            </w:r>
          </w:p>
        </w:tc>
        <w:tc>
          <w:tcPr>
            <w:tcW w:w="656" w:type="pct"/>
            <w:tcBorders>
              <w:top w:val="nil"/>
              <w:left w:val="nil"/>
              <w:bottom w:val="single" w:sz="4" w:space="0" w:color="auto"/>
              <w:right w:val="single" w:sz="4" w:space="0" w:color="auto"/>
            </w:tcBorders>
            <w:shd w:val="clear" w:color="auto" w:fill="FFFFFF"/>
            <w:vAlign w:val="center"/>
            <w:hideMark/>
          </w:tcPr>
          <w:p w14:paraId="6DDB67E3" w14:textId="77777777" w:rsidR="008D35E8" w:rsidRPr="0051288B" w:rsidRDefault="008D35E8" w:rsidP="00950EB7">
            <w:pPr>
              <w:spacing w:line="256" w:lineRule="auto"/>
              <w:jc w:val="center"/>
              <w:rPr>
                <w:color w:val="010000"/>
                <w:sz w:val="16"/>
                <w:szCs w:val="16"/>
              </w:rPr>
            </w:pPr>
            <w:r w:rsidRPr="0051288B">
              <w:rPr>
                <w:sz w:val="16"/>
                <w:szCs w:val="16"/>
              </w:rPr>
              <w:t>2010</w:t>
            </w:r>
          </w:p>
        </w:tc>
        <w:tc>
          <w:tcPr>
            <w:tcW w:w="2176" w:type="pct"/>
            <w:gridSpan w:val="2"/>
            <w:tcBorders>
              <w:top w:val="nil"/>
              <w:left w:val="nil"/>
              <w:bottom w:val="single" w:sz="4" w:space="0" w:color="auto"/>
              <w:right w:val="single" w:sz="4" w:space="0" w:color="auto"/>
            </w:tcBorders>
            <w:vAlign w:val="center"/>
            <w:hideMark/>
          </w:tcPr>
          <w:p w14:paraId="152D4EF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17B7B5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BD41F7D" w14:textId="77777777" w:rsidR="008D35E8" w:rsidRPr="0051288B" w:rsidRDefault="008D35E8" w:rsidP="00950EB7">
            <w:pPr>
              <w:spacing w:line="256" w:lineRule="auto"/>
              <w:jc w:val="right"/>
              <w:rPr>
                <w:color w:val="010000"/>
                <w:sz w:val="16"/>
                <w:szCs w:val="16"/>
              </w:rPr>
            </w:pPr>
            <w:r w:rsidRPr="0051288B">
              <w:rPr>
                <w:color w:val="010000"/>
                <w:sz w:val="16"/>
                <w:szCs w:val="16"/>
              </w:rPr>
              <w:t>21</w:t>
            </w:r>
          </w:p>
        </w:tc>
        <w:tc>
          <w:tcPr>
            <w:tcW w:w="990" w:type="pct"/>
            <w:gridSpan w:val="2"/>
            <w:tcBorders>
              <w:top w:val="nil"/>
              <w:left w:val="nil"/>
              <w:bottom w:val="single" w:sz="4" w:space="0" w:color="auto"/>
              <w:right w:val="single" w:sz="4" w:space="0" w:color="auto"/>
            </w:tcBorders>
            <w:shd w:val="clear" w:color="auto" w:fill="FFFFFF"/>
            <w:vAlign w:val="center"/>
            <w:hideMark/>
          </w:tcPr>
          <w:p w14:paraId="23C8E1B1" w14:textId="77777777" w:rsidR="008D35E8" w:rsidRPr="0051288B" w:rsidRDefault="008D35E8" w:rsidP="00950EB7">
            <w:pPr>
              <w:spacing w:line="256" w:lineRule="auto"/>
              <w:rPr>
                <w:color w:val="010000"/>
                <w:sz w:val="16"/>
                <w:szCs w:val="16"/>
              </w:rPr>
            </w:pPr>
            <w:r w:rsidRPr="0051288B">
              <w:rPr>
                <w:color w:val="010000"/>
                <w:sz w:val="16"/>
                <w:szCs w:val="16"/>
              </w:rPr>
              <w:t xml:space="preserve">ВАЗ </w:t>
            </w:r>
          </w:p>
        </w:tc>
        <w:tc>
          <w:tcPr>
            <w:tcW w:w="813" w:type="pct"/>
            <w:tcBorders>
              <w:top w:val="nil"/>
              <w:left w:val="nil"/>
              <w:bottom w:val="single" w:sz="4" w:space="0" w:color="auto"/>
              <w:right w:val="single" w:sz="4" w:space="0" w:color="auto"/>
            </w:tcBorders>
            <w:shd w:val="clear" w:color="auto" w:fill="FFFFFF"/>
            <w:vAlign w:val="center"/>
            <w:hideMark/>
          </w:tcPr>
          <w:p w14:paraId="6C8710A0" w14:textId="77777777" w:rsidR="008D35E8" w:rsidRPr="0051288B" w:rsidRDefault="008D35E8" w:rsidP="00950EB7">
            <w:pPr>
              <w:spacing w:line="256" w:lineRule="auto"/>
              <w:rPr>
                <w:color w:val="010000"/>
                <w:sz w:val="16"/>
                <w:szCs w:val="16"/>
              </w:rPr>
            </w:pPr>
            <w:r w:rsidRPr="0051288B">
              <w:rPr>
                <w:color w:val="010000"/>
                <w:sz w:val="16"/>
                <w:szCs w:val="16"/>
              </w:rPr>
              <w:t>232900</w:t>
            </w:r>
          </w:p>
        </w:tc>
        <w:tc>
          <w:tcPr>
            <w:tcW w:w="656" w:type="pct"/>
            <w:tcBorders>
              <w:top w:val="nil"/>
              <w:left w:val="nil"/>
              <w:bottom w:val="single" w:sz="4" w:space="0" w:color="auto"/>
              <w:right w:val="single" w:sz="4" w:space="0" w:color="auto"/>
            </w:tcBorders>
            <w:shd w:val="clear" w:color="auto" w:fill="FFFFFF"/>
            <w:vAlign w:val="center"/>
            <w:hideMark/>
          </w:tcPr>
          <w:p w14:paraId="1495B55A"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4E5AEE7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B9E38C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936805B" w14:textId="77777777" w:rsidR="008D35E8" w:rsidRPr="0051288B" w:rsidRDefault="008D35E8" w:rsidP="00950EB7">
            <w:pPr>
              <w:spacing w:line="256" w:lineRule="auto"/>
              <w:jc w:val="right"/>
              <w:rPr>
                <w:color w:val="010000"/>
                <w:sz w:val="16"/>
                <w:szCs w:val="16"/>
              </w:rPr>
            </w:pPr>
            <w:r w:rsidRPr="0051288B">
              <w:rPr>
                <w:color w:val="010000"/>
                <w:sz w:val="16"/>
                <w:szCs w:val="16"/>
              </w:rPr>
              <w:t>22</w:t>
            </w:r>
          </w:p>
        </w:tc>
        <w:tc>
          <w:tcPr>
            <w:tcW w:w="990" w:type="pct"/>
            <w:gridSpan w:val="2"/>
            <w:tcBorders>
              <w:top w:val="nil"/>
              <w:left w:val="nil"/>
              <w:bottom w:val="single" w:sz="4" w:space="0" w:color="auto"/>
              <w:right w:val="single" w:sz="4" w:space="0" w:color="auto"/>
            </w:tcBorders>
            <w:shd w:val="clear" w:color="auto" w:fill="FFFFFF"/>
            <w:vAlign w:val="center"/>
            <w:hideMark/>
          </w:tcPr>
          <w:p w14:paraId="4AE70A29" w14:textId="77777777" w:rsidR="008D35E8" w:rsidRPr="0051288B" w:rsidRDefault="008D35E8" w:rsidP="00950EB7">
            <w:pPr>
              <w:spacing w:line="256" w:lineRule="auto"/>
              <w:rPr>
                <w:color w:val="010000"/>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1C7D9E57" w14:textId="77777777" w:rsidR="008D35E8" w:rsidRPr="0051288B" w:rsidRDefault="008D35E8" w:rsidP="00950EB7">
            <w:pPr>
              <w:spacing w:line="256" w:lineRule="auto"/>
              <w:rPr>
                <w:color w:val="010000"/>
                <w:sz w:val="16"/>
                <w:szCs w:val="16"/>
              </w:rPr>
            </w:pPr>
            <w:r w:rsidRPr="0051288B">
              <w:rPr>
                <w:color w:val="010000"/>
                <w:sz w:val="16"/>
                <w:szCs w:val="16"/>
              </w:rPr>
              <w:t>232900</w:t>
            </w:r>
          </w:p>
        </w:tc>
        <w:tc>
          <w:tcPr>
            <w:tcW w:w="656" w:type="pct"/>
            <w:tcBorders>
              <w:top w:val="nil"/>
              <w:left w:val="nil"/>
              <w:bottom w:val="single" w:sz="4" w:space="0" w:color="auto"/>
              <w:right w:val="single" w:sz="4" w:space="0" w:color="auto"/>
            </w:tcBorders>
            <w:shd w:val="clear" w:color="auto" w:fill="FFFFFF"/>
            <w:vAlign w:val="center"/>
            <w:hideMark/>
          </w:tcPr>
          <w:p w14:paraId="1A30221C"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43994FF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7B06C5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FF54060" w14:textId="77777777" w:rsidR="008D35E8" w:rsidRPr="0051288B" w:rsidRDefault="008D35E8" w:rsidP="00950EB7">
            <w:pPr>
              <w:spacing w:line="256" w:lineRule="auto"/>
              <w:jc w:val="right"/>
              <w:rPr>
                <w:color w:val="010000"/>
                <w:sz w:val="16"/>
                <w:szCs w:val="16"/>
              </w:rPr>
            </w:pPr>
            <w:r w:rsidRPr="0051288B">
              <w:rPr>
                <w:color w:val="010000"/>
                <w:sz w:val="16"/>
                <w:szCs w:val="16"/>
              </w:rPr>
              <w:t>23</w:t>
            </w:r>
          </w:p>
        </w:tc>
        <w:tc>
          <w:tcPr>
            <w:tcW w:w="990" w:type="pct"/>
            <w:gridSpan w:val="2"/>
            <w:tcBorders>
              <w:top w:val="nil"/>
              <w:left w:val="nil"/>
              <w:bottom w:val="single" w:sz="4" w:space="0" w:color="auto"/>
              <w:right w:val="single" w:sz="4" w:space="0" w:color="auto"/>
            </w:tcBorders>
            <w:shd w:val="clear" w:color="auto" w:fill="FFFFFF"/>
            <w:vAlign w:val="center"/>
            <w:hideMark/>
          </w:tcPr>
          <w:p w14:paraId="6EB3761E"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5C75588" w14:textId="77777777" w:rsidR="008D35E8" w:rsidRPr="0051288B" w:rsidRDefault="008D35E8" w:rsidP="00950EB7">
            <w:pPr>
              <w:spacing w:line="256" w:lineRule="auto"/>
              <w:rPr>
                <w:color w:val="010000"/>
                <w:sz w:val="16"/>
                <w:szCs w:val="16"/>
              </w:rPr>
            </w:pPr>
            <w:r w:rsidRPr="0051288B">
              <w:rPr>
                <w:color w:val="010000"/>
                <w:sz w:val="16"/>
                <w:szCs w:val="16"/>
              </w:rPr>
              <w:t>3909</w:t>
            </w:r>
          </w:p>
        </w:tc>
        <w:tc>
          <w:tcPr>
            <w:tcW w:w="656" w:type="pct"/>
            <w:tcBorders>
              <w:top w:val="nil"/>
              <w:left w:val="nil"/>
              <w:bottom w:val="single" w:sz="4" w:space="0" w:color="auto"/>
              <w:right w:val="single" w:sz="4" w:space="0" w:color="auto"/>
            </w:tcBorders>
            <w:shd w:val="clear" w:color="auto" w:fill="FFFFFF"/>
            <w:vAlign w:val="center"/>
            <w:hideMark/>
          </w:tcPr>
          <w:p w14:paraId="7B292D53" w14:textId="77777777" w:rsidR="008D35E8" w:rsidRPr="0051288B" w:rsidRDefault="008D35E8" w:rsidP="00950EB7">
            <w:pPr>
              <w:spacing w:line="256" w:lineRule="auto"/>
              <w:jc w:val="center"/>
              <w:rPr>
                <w:color w:val="010000"/>
                <w:sz w:val="16"/>
                <w:szCs w:val="16"/>
              </w:rPr>
            </w:pPr>
            <w:r w:rsidRPr="0051288B">
              <w:rPr>
                <w:color w:val="010000"/>
                <w:sz w:val="16"/>
                <w:szCs w:val="16"/>
              </w:rPr>
              <w:t>2001</w:t>
            </w:r>
          </w:p>
        </w:tc>
        <w:tc>
          <w:tcPr>
            <w:tcW w:w="2176" w:type="pct"/>
            <w:gridSpan w:val="2"/>
            <w:tcBorders>
              <w:top w:val="nil"/>
              <w:left w:val="nil"/>
              <w:bottom w:val="single" w:sz="4" w:space="0" w:color="auto"/>
              <w:right w:val="single" w:sz="4" w:space="0" w:color="auto"/>
            </w:tcBorders>
            <w:vAlign w:val="center"/>
            <w:hideMark/>
          </w:tcPr>
          <w:p w14:paraId="75BCD12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D81AA6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639B8E5" w14:textId="77777777" w:rsidR="008D35E8" w:rsidRPr="0051288B" w:rsidRDefault="008D35E8" w:rsidP="00950EB7">
            <w:pPr>
              <w:spacing w:line="256" w:lineRule="auto"/>
              <w:jc w:val="right"/>
              <w:rPr>
                <w:color w:val="010000"/>
                <w:sz w:val="16"/>
                <w:szCs w:val="16"/>
              </w:rPr>
            </w:pPr>
            <w:r w:rsidRPr="0051288B">
              <w:rPr>
                <w:color w:val="010000"/>
                <w:sz w:val="16"/>
                <w:szCs w:val="16"/>
              </w:rPr>
              <w:t>24</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1F77213B" w14:textId="77777777" w:rsidR="008D35E8" w:rsidRPr="0051288B" w:rsidRDefault="008D35E8" w:rsidP="00950EB7">
            <w:pPr>
              <w:spacing w:line="256" w:lineRule="auto"/>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842879C" w14:textId="77777777" w:rsidR="008D35E8" w:rsidRPr="0051288B" w:rsidRDefault="008D35E8" w:rsidP="00950EB7">
            <w:pPr>
              <w:spacing w:line="256" w:lineRule="auto"/>
              <w:rPr>
                <w:color w:val="010000"/>
                <w:sz w:val="16"/>
                <w:szCs w:val="16"/>
              </w:rPr>
            </w:pPr>
            <w:r w:rsidRPr="0051288B">
              <w:rPr>
                <w:color w:val="010000"/>
                <w:sz w:val="16"/>
                <w:szCs w:val="16"/>
              </w:rPr>
              <w:t>390902</w:t>
            </w:r>
          </w:p>
        </w:tc>
        <w:tc>
          <w:tcPr>
            <w:tcW w:w="656" w:type="pct"/>
            <w:tcBorders>
              <w:top w:val="nil"/>
              <w:left w:val="nil"/>
              <w:bottom w:val="single" w:sz="4" w:space="0" w:color="auto"/>
              <w:right w:val="single" w:sz="4" w:space="0" w:color="auto"/>
            </w:tcBorders>
            <w:shd w:val="clear" w:color="auto" w:fill="FFFFFF"/>
            <w:noWrap/>
            <w:vAlign w:val="center"/>
            <w:hideMark/>
          </w:tcPr>
          <w:p w14:paraId="6B5947D5" w14:textId="77777777" w:rsidR="008D35E8" w:rsidRPr="0051288B" w:rsidRDefault="008D35E8" w:rsidP="00950EB7">
            <w:pPr>
              <w:spacing w:line="256" w:lineRule="auto"/>
              <w:jc w:val="center"/>
              <w:rPr>
                <w:sz w:val="16"/>
                <w:szCs w:val="16"/>
              </w:rPr>
            </w:pPr>
            <w:r w:rsidRPr="0051288B">
              <w:rPr>
                <w:color w:val="010000"/>
                <w:sz w:val="16"/>
                <w:szCs w:val="16"/>
              </w:rPr>
              <w:t>2003</w:t>
            </w:r>
          </w:p>
        </w:tc>
        <w:tc>
          <w:tcPr>
            <w:tcW w:w="2176" w:type="pct"/>
            <w:gridSpan w:val="2"/>
            <w:tcBorders>
              <w:top w:val="nil"/>
              <w:left w:val="nil"/>
              <w:bottom w:val="single" w:sz="4" w:space="0" w:color="auto"/>
              <w:right w:val="single" w:sz="4" w:space="0" w:color="auto"/>
            </w:tcBorders>
            <w:vAlign w:val="center"/>
            <w:hideMark/>
          </w:tcPr>
          <w:p w14:paraId="5B25A04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826942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2738552" w14:textId="77777777" w:rsidR="008D35E8" w:rsidRPr="0051288B" w:rsidRDefault="008D35E8" w:rsidP="00950EB7">
            <w:pPr>
              <w:spacing w:line="256" w:lineRule="auto"/>
              <w:jc w:val="right"/>
              <w:rPr>
                <w:color w:val="010000"/>
                <w:sz w:val="16"/>
                <w:szCs w:val="16"/>
              </w:rPr>
            </w:pPr>
            <w:r w:rsidRPr="0051288B">
              <w:rPr>
                <w:color w:val="010000"/>
                <w:sz w:val="16"/>
                <w:szCs w:val="16"/>
              </w:rPr>
              <w:t>25</w:t>
            </w:r>
          </w:p>
        </w:tc>
        <w:tc>
          <w:tcPr>
            <w:tcW w:w="990" w:type="pct"/>
            <w:gridSpan w:val="2"/>
            <w:tcBorders>
              <w:top w:val="nil"/>
              <w:left w:val="nil"/>
              <w:bottom w:val="single" w:sz="4" w:space="0" w:color="auto"/>
              <w:right w:val="single" w:sz="4" w:space="0" w:color="auto"/>
            </w:tcBorders>
            <w:shd w:val="clear" w:color="auto" w:fill="FFFFFF"/>
            <w:vAlign w:val="center"/>
            <w:hideMark/>
          </w:tcPr>
          <w:p w14:paraId="24CE41FB"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17C5ED97"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1F387533"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53F4F9F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25BA73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B0DAB8C" w14:textId="77777777" w:rsidR="008D35E8" w:rsidRPr="0051288B" w:rsidRDefault="008D35E8" w:rsidP="00950EB7">
            <w:pPr>
              <w:spacing w:line="256" w:lineRule="auto"/>
              <w:jc w:val="right"/>
              <w:rPr>
                <w:color w:val="010000"/>
                <w:sz w:val="16"/>
                <w:szCs w:val="16"/>
              </w:rPr>
            </w:pPr>
            <w:r w:rsidRPr="0051288B">
              <w:rPr>
                <w:color w:val="010000"/>
                <w:sz w:val="16"/>
                <w:szCs w:val="16"/>
              </w:rPr>
              <w:t>26</w:t>
            </w:r>
          </w:p>
        </w:tc>
        <w:tc>
          <w:tcPr>
            <w:tcW w:w="990" w:type="pct"/>
            <w:gridSpan w:val="2"/>
            <w:tcBorders>
              <w:top w:val="nil"/>
              <w:left w:val="nil"/>
              <w:bottom w:val="single" w:sz="4" w:space="0" w:color="auto"/>
              <w:right w:val="single" w:sz="4" w:space="0" w:color="auto"/>
            </w:tcBorders>
            <w:shd w:val="clear" w:color="auto" w:fill="FFFFFF"/>
            <w:vAlign w:val="center"/>
            <w:hideMark/>
          </w:tcPr>
          <w:p w14:paraId="567B19E9"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4B9DE9D1"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041FDF88"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vAlign w:val="center"/>
            <w:hideMark/>
          </w:tcPr>
          <w:p w14:paraId="55CF076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25A53F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12B2760" w14:textId="77777777" w:rsidR="008D35E8" w:rsidRPr="0051288B" w:rsidRDefault="008D35E8" w:rsidP="00950EB7">
            <w:pPr>
              <w:spacing w:line="256" w:lineRule="auto"/>
              <w:jc w:val="right"/>
              <w:rPr>
                <w:color w:val="010000"/>
                <w:sz w:val="16"/>
                <w:szCs w:val="16"/>
              </w:rPr>
            </w:pPr>
            <w:r w:rsidRPr="0051288B">
              <w:rPr>
                <w:color w:val="010000"/>
                <w:sz w:val="16"/>
                <w:szCs w:val="16"/>
              </w:rPr>
              <w:t>27</w:t>
            </w:r>
          </w:p>
        </w:tc>
        <w:tc>
          <w:tcPr>
            <w:tcW w:w="990" w:type="pct"/>
            <w:gridSpan w:val="2"/>
            <w:tcBorders>
              <w:top w:val="nil"/>
              <w:left w:val="nil"/>
              <w:bottom w:val="single" w:sz="4" w:space="0" w:color="auto"/>
              <w:right w:val="single" w:sz="4" w:space="0" w:color="auto"/>
            </w:tcBorders>
            <w:shd w:val="clear" w:color="auto" w:fill="FFFFFF"/>
            <w:vAlign w:val="center"/>
            <w:hideMark/>
          </w:tcPr>
          <w:p w14:paraId="3F925669"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6C09BE07" w14:textId="77777777" w:rsidR="008D35E8" w:rsidRPr="0051288B" w:rsidRDefault="008D35E8" w:rsidP="00950EB7">
            <w:pPr>
              <w:spacing w:line="256" w:lineRule="auto"/>
              <w:rPr>
                <w:color w:val="010000"/>
                <w:sz w:val="16"/>
                <w:szCs w:val="16"/>
              </w:rPr>
            </w:pPr>
            <w:r w:rsidRPr="0051288B">
              <w:rPr>
                <w:color w:val="010000"/>
                <w:sz w:val="16"/>
                <w:szCs w:val="16"/>
              </w:rPr>
              <w:t>39094</w:t>
            </w:r>
          </w:p>
        </w:tc>
        <w:tc>
          <w:tcPr>
            <w:tcW w:w="656" w:type="pct"/>
            <w:tcBorders>
              <w:top w:val="nil"/>
              <w:left w:val="nil"/>
              <w:bottom w:val="single" w:sz="4" w:space="0" w:color="auto"/>
              <w:right w:val="single" w:sz="4" w:space="0" w:color="auto"/>
            </w:tcBorders>
            <w:shd w:val="clear" w:color="auto" w:fill="FFFFFF"/>
            <w:noWrap/>
            <w:vAlign w:val="center"/>
            <w:hideMark/>
          </w:tcPr>
          <w:p w14:paraId="4CCC021C" w14:textId="77777777" w:rsidR="008D35E8" w:rsidRPr="0051288B" w:rsidRDefault="008D35E8" w:rsidP="00950EB7">
            <w:pPr>
              <w:spacing w:line="256" w:lineRule="auto"/>
              <w:rPr>
                <w:sz w:val="16"/>
                <w:szCs w:val="16"/>
              </w:rPr>
            </w:pPr>
            <w:r w:rsidRPr="0051288B">
              <w:rPr>
                <w:color w:val="010000"/>
                <w:sz w:val="16"/>
                <w:szCs w:val="16"/>
              </w:rPr>
              <w:t>2001</w:t>
            </w:r>
          </w:p>
        </w:tc>
        <w:tc>
          <w:tcPr>
            <w:tcW w:w="2176" w:type="pct"/>
            <w:gridSpan w:val="2"/>
            <w:tcBorders>
              <w:top w:val="nil"/>
              <w:left w:val="nil"/>
              <w:bottom w:val="single" w:sz="4" w:space="0" w:color="auto"/>
              <w:right w:val="single" w:sz="4" w:space="0" w:color="auto"/>
            </w:tcBorders>
            <w:vAlign w:val="center"/>
            <w:hideMark/>
          </w:tcPr>
          <w:p w14:paraId="4979D7D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A1B1C6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E54AE35" w14:textId="77777777" w:rsidR="008D35E8" w:rsidRPr="0051288B" w:rsidRDefault="008D35E8" w:rsidP="00950EB7">
            <w:pPr>
              <w:spacing w:line="256" w:lineRule="auto"/>
              <w:jc w:val="right"/>
              <w:rPr>
                <w:color w:val="010000"/>
                <w:sz w:val="16"/>
                <w:szCs w:val="16"/>
              </w:rPr>
            </w:pPr>
            <w:r w:rsidRPr="0051288B">
              <w:rPr>
                <w:color w:val="010000"/>
                <w:sz w:val="16"/>
                <w:szCs w:val="16"/>
              </w:rPr>
              <w:t>28</w:t>
            </w:r>
          </w:p>
        </w:tc>
        <w:tc>
          <w:tcPr>
            <w:tcW w:w="990" w:type="pct"/>
            <w:gridSpan w:val="2"/>
            <w:tcBorders>
              <w:top w:val="nil"/>
              <w:left w:val="nil"/>
              <w:bottom w:val="single" w:sz="4" w:space="0" w:color="auto"/>
              <w:right w:val="single" w:sz="4" w:space="0" w:color="auto"/>
            </w:tcBorders>
            <w:shd w:val="clear" w:color="auto" w:fill="FFFFFF"/>
            <w:vAlign w:val="center"/>
            <w:hideMark/>
          </w:tcPr>
          <w:p w14:paraId="51AC01EB"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4ED265F8"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789EAD83"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vAlign w:val="center"/>
            <w:hideMark/>
          </w:tcPr>
          <w:p w14:paraId="7A73734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2295BC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D1E5824" w14:textId="77777777" w:rsidR="008D35E8" w:rsidRPr="0051288B" w:rsidRDefault="008D35E8" w:rsidP="00950EB7">
            <w:pPr>
              <w:spacing w:line="256" w:lineRule="auto"/>
              <w:jc w:val="right"/>
              <w:rPr>
                <w:color w:val="010000"/>
                <w:sz w:val="16"/>
                <w:szCs w:val="16"/>
              </w:rPr>
            </w:pPr>
            <w:r w:rsidRPr="0051288B">
              <w:rPr>
                <w:color w:val="010000"/>
                <w:sz w:val="16"/>
                <w:szCs w:val="16"/>
              </w:rPr>
              <w:t>29</w:t>
            </w:r>
          </w:p>
        </w:tc>
        <w:tc>
          <w:tcPr>
            <w:tcW w:w="990" w:type="pct"/>
            <w:gridSpan w:val="2"/>
            <w:tcBorders>
              <w:top w:val="nil"/>
              <w:left w:val="nil"/>
              <w:bottom w:val="single" w:sz="4" w:space="0" w:color="auto"/>
              <w:right w:val="single" w:sz="4" w:space="0" w:color="auto"/>
            </w:tcBorders>
            <w:shd w:val="clear" w:color="auto" w:fill="FFFFFF"/>
            <w:vAlign w:val="center"/>
            <w:hideMark/>
          </w:tcPr>
          <w:p w14:paraId="50282F0D"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30A1D4A0"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4B66BBDE"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vAlign w:val="center"/>
            <w:hideMark/>
          </w:tcPr>
          <w:p w14:paraId="3F4200E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C01CA7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7B3EF63" w14:textId="77777777" w:rsidR="008D35E8" w:rsidRPr="0051288B" w:rsidRDefault="008D35E8" w:rsidP="00950EB7">
            <w:pPr>
              <w:spacing w:line="256" w:lineRule="auto"/>
              <w:jc w:val="right"/>
              <w:rPr>
                <w:color w:val="010000"/>
                <w:sz w:val="16"/>
                <w:szCs w:val="16"/>
              </w:rPr>
            </w:pPr>
            <w:r w:rsidRPr="0051288B">
              <w:rPr>
                <w:color w:val="010000"/>
                <w:sz w:val="16"/>
                <w:szCs w:val="16"/>
              </w:rPr>
              <w:t>30</w:t>
            </w:r>
          </w:p>
        </w:tc>
        <w:tc>
          <w:tcPr>
            <w:tcW w:w="990" w:type="pct"/>
            <w:gridSpan w:val="2"/>
            <w:tcBorders>
              <w:top w:val="nil"/>
              <w:left w:val="nil"/>
              <w:bottom w:val="single" w:sz="4" w:space="0" w:color="auto"/>
              <w:right w:val="single" w:sz="4" w:space="0" w:color="auto"/>
            </w:tcBorders>
            <w:shd w:val="clear" w:color="auto" w:fill="FFFFFF"/>
            <w:hideMark/>
          </w:tcPr>
          <w:p w14:paraId="7CF384F9"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54146C2"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hideMark/>
          </w:tcPr>
          <w:p w14:paraId="54445585" w14:textId="77777777" w:rsidR="008D35E8" w:rsidRPr="0051288B" w:rsidRDefault="008D35E8" w:rsidP="00950EB7">
            <w:pPr>
              <w:spacing w:line="256" w:lineRule="auto"/>
              <w:jc w:val="center"/>
              <w:rPr>
                <w:color w:val="010000"/>
                <w:sz w:val="16"/>
                <w:szCs w:val="16"/>
              </w:rPr>
            </w:pPr>
            <w:r w:rsidRPr="0051288B">
              <w:rPr>
                <w:sz w:val="16"/>
                <w:szCs w:val="16"/>
              </w:rPr>
              <w:t>2009</w:t>
            </w:r>
          </w:p>
        </w:tc>
        <w:tc>
          <w:tcPr>
            <w:tcW w:w="2176" w:type="pct"/>
            <w:gridSpan w:val="2"/>
            <w:tcBorders>
              <w:top w:val="nil"/>
              <w:left w:val="nil"/>
              <w:bottom w:val="single" w:sz="4" w:space="0" w:color="auto"/>
              <w:right w:val="single" w:sz="4" w:space="0" w:color="auto"/>
            </w:tcBorders>
            <w:vAlign w:val="center"/>
            <w:hideMark/>
          </w:tcPr>
          <w:p w14:paraId="5C91AF6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72E562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BC13A34" w14:textId="77777777" w:rsidR="008D35E8" w:rsidRPr="0051288B" w:rsidRDefault="008D35E8" w:rsidP="00950EB7">
            <w:pPr>
              <w:spacing w:line="256" w:lineRule="auto"/>
              <w:jc w:val="right"/>
              <w:rPr>
                <w:color w:val="010000"/>
                <w:sz w:val="16"/>
                <w:szCs w:val="16"/>
              </w:rPr>
            </w:pPr>
            <w:r w:rsidRPr="0051288B">
              <w:rPr>
                <w:color w:val="010000"/>
                <w:sz w:val="16"/>
                <w:szCs w:val="16"/>
              </w:rPr>
              <w:t>31</w:t>
            </w:r>
          </w:p>
        </w:tc>
        <w:tc>
          <w:tcPr>
            <w:tcW w:w="990" w:type="pct"/>
            <w:gridSpan w:val="2"/>
            <w:tcBorders>
              <w:top w:val="nil"/>
              <w:left w:val="nil"/>
              <w:bottom w:val="single" w:sz="4" w:space="0" w:color="auto"/>
              <w:right w:val="single" w:sz="4" w:space="0" w:color="auto"/>
            </w:tcBorders>
            <w:shd w:val="clear" w:color="auto" w:fill="FFFFFF"/>
            <w:vAlign w:val="center"/>
            <w:hideMark/>
          </w:tcPr>
          <w:p w14:paraId="4EE2CA3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D7453FA" w14:textId="77777777" w:rsidR="008D35E8" w:rsidRPr="0051288B" w:rsidRDefault="008D35E8" w:rsidP="00950EB7">
            <w:pPr>
              <w:spacing w:line="256" w:lineRule="auto"/>
              <w:rPr>
                <w:color w:val="010000"/>
                <w:sz w:val="16"/>
                <w:szCs w:val="16"/>
              </w:rPr>
            </w:pPr>
            <w:r w:rsidRPr="0051288B">
              <w:rPr>
                <w:color w:val="010000"/>
                <w:sz w:val="16"/>
                <w:szCs w:val="16"/>
              </w:rPr>
              <w:t>31519</w:t>
            </w:r>
          </w:p>
        </w:tc>
        <w:tc>
          <w:tcPr>
            <w:tcW w:w="656" w:type="pct"/>
            <w:tcBorders>
              <w:top w:val="nil"/>
              <w:left w:val="nil"/>
              <w:bottom w:val="single" w:sz="4" w:space="0" w:color="auto"/>
              <w:right w:val="single" w:sz="4" w:space="0" w:color="auto"/>
            </w:tcBorders>
            <w:shd w:val="clear" w:color="auto" w:fill="FFFFFF"/>
            <w:vAlign w:val="center"/>
            <w:hideMark/>
          </w:tcPr>
          <w:p w14:paraId="22C6A046"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vAlign w:val="center"/>
            <w:hideMark/>
          </w:tcPr>
          <w:p w14:paraId="38FF5A0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251D10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7ACD1B2" w14:textId="77777777" w:rsidR="008D35E8" w:rsidRPr="0051288B" w:rsidRDefault="008D35E8" w:rsidP="00950EB7">
            <w:pPr>
              <w:spacing w:line="256" w:lineRule="auto"/>
              <w:jc w:val="right"/>
              <w:rPr>
                <w:color w:val="010000"/>
                <w:sz w:val="16"/>
                <w:szCs w:val="16"/>
              </w:rPr>
            </w:pPr>
            <w:r w:rsidRPr="0051288B">
              <w:rPr>
                <w:color w:val="010000"/>
                <w:sz w:val="16"/>
                <w:szCs w:val="16"/>
              </w:rPr>
              <w:t>32</w:t>
            </w:r>
          </w:p>
        </w:tc>
        <w:tc>
          <w:tcPr>
            <w:tcW w:w="990" w:type="pct"/>
            <w:gridSpan w:val="2"/>
            <w:tcBorders>
              <w:top w:val="nil"/>
              <w:left w:val="nil"/>
              <w:bottom w:val="single" w:sz="4" w:space="0" w:color="auto"/>
              <w:right w:val="single" w:sz="4" w:space="0" w:color="auto"/>
            </w:tcBorders>
            <w:shd w:val="clear" w:color="auto" w:fill="FFFFFF"/>
            <w:vAlign w:val="center"/>
            <w:hideMark/>
          </w:tcPr>
          <w:p w14:paraId="0BF548DF" w14:textId="77777777" w:rsidR="008D35E8" w:rsidRPr="0051288B" w:rsidRDefault="008D35E8" w:rsidP="00950EB7">
            <w:pPr>
              <w:spacing w:line="256" w:lineRule="auto"/>
              <w:rPr>
                <w:color w:val="010000"/>
                <w:sz w:val="16"/>
                <w:szCs w:val="16"/>
              </w:rPr>
            </w:pPr>
            <w:r w:rsidRPr="0051288B">
              <w:rPr>
                <w:sz w:val="16"/>
                <w:szCs w:val="16"/>
              </w:rPr>
              <w:t xml:space="preserve"> ВАЗ</w:t>
            </w:r>
          </w:p>
        </w:tc>
        <w:tc>
          <w:tcPr>
            <w:tcW w:w="813" w:type="pct"/>
            <w:tcBorders>
              <w:top w:val="nil"/>
              <w:left w:val="nil"/>
              <w:bottom w:val="single" w:sz="4" w:space="0" w:color="auto"/>
              <w:right w:val="single" w:sz="4" w:space="0" w:color="auto"/>
            </w:tcBorders>
            <w:shd w:val="clear" w:color="auto" w:fill="FFFFFF"/>
            <w:vAlign w:val="center"/>
            <w:hideMark/>
          </w:tcPr>
          <w:p w14:paraId="5BF9571F" w14:textId="77777777" w:rsidR="008D35E8" w:rsidRPr="0051288B" w:rsidRDefault="008D35E8" w:rsidP="00950EB7">
            <w:pPr>
              <w:spacing w:line="256" w:lineRule="auto"/>
              <w:rPr>
                <w:color w:val="010000"/>
                <w:sz w:val="16"/>
                <w:szCs w:val="16"/>
              </w:rPr>
            </w:pPr>
            <w:r w:rsidRPr="0051288B">
              <w:rPr>
                <w:color w:val="010000"/>
                <w:sz w:val="16"/>
                <w:szCs w:val="16"/>
              </w:rPr>
              <w:t>232900</w:t>
            </w:r>
          </w:p>
        </w:tc>
        <w:tc>
          <w:tcPr>
            <w:tcW w:w="656" w:type="pct"/>
            <w:tcBorders>
              <w:top w:val="nil"/>
              <w:left w:val="nil"/>
              <w:bottom w:val="single" w:sz="4" w:space="0" w:color="auto"/>
              <w:right w:val="single" w:sz="4" w:space="0" w:color="auto"/>
            </w:tcBorders>
            <w:shd w:val="clear" w:color="auto" w:fill="FFFFFF"/>
            <w:vAlign w:val="center"/>
            <w:hideMark/>
          </w:tcPr>
          <w:p w14:paraId="07901E60" w14:textId="77777777" w:rsidR="008D35E8" w:rsidRPr="0051288B" w:rsidRDefault="008D35E8" w:rsidP="00950EB7">
            <w:pPr>
              <w:spacing w:line="256" w:lineRule="auto"/>
              <w:jc w:val="center"/>
              <w:rPr>
                <w:color w:val="010000"/>
                <w:sz w:val="16"/>
                <w:szCs w:val="16"/>
              </w:rPr>
            </w:pPr>
            <w:r w:rsidRPr="0051288B">
              <w:rPr>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EEA01B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D23856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7CDE9AB" w14:textId="77777777" w:rsidR="008D35E8" w:rsidRPr="0051288B" w:rsidRDefault="008D35E8" w:rsidP="00950EB7">
            <w:pPr>
              <w:spacing w:line="256" w:lineRule="auto"/>
              <w:jc w:val="right"/>
              <w:rPr>
                <w:color w:val="010000"/>
                <w:sz w:val="16"/>
                <w:szCs w:val="16"/>
              </w:rPr>
            </w:pPr>
            <w:r w:rsidRPr="0051288B">
              <w:rPr>
                <w:color w:val="010000"/>
                <w:sz w:val="16"/>
                <w:szCs w:val="16"/>
              </w:rPr>
              <w:t>33</w:t>
            </w:r>
          </w:p>
        </w:tc>
        <w:tc>
          <w:tcPr>
            <w:tcW w:w="990" w:type="pct"/>
            <w:gridSpan w:val="2"/>
            <w:tcBorders>
              <w:top w:val="nil"/>
              <w:left w:val="nil"/>
              <w:bottom w:val="single" w:sz="4" w:space="0" w:color="auto"/>
              <w:right w:val="single" w:sz="4" w:space="0" w:color="auto"/>
            </w:tcBorders>
            <w:shd w:val="clear" w:color="auto" w:fill="FFFFFF"/>
            <w:vAlign w:val="center"/>
            <w:hideMark/>
          </w:tcPr>
          <w:p w14:paraId="018A07F6"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27601CBE" w14:textId="77777777" w:rsidR="008D35E8" w:rsidRPr="0051288B" w:rsidRDefault="008D35E8" w:rsidP="00950EB7">
            <w:pPr>
              <w:spacing w:line="256" w:lineRule="auto"/>
              <w:rPr>
                <w:color w:val="010000"/>
                <w:sz w:val="16"/>
                <w:szCs w:val="16"/>
              </w:rPr>
            </w:pPr>
            <w:r w:rsidRPr="0051288B">
              <w:rPr>
                <w:color w:val="010000"/>
                <w:sz w:val="16"/>
                <w:szCs w:val="16"/>
              </w:rPr>
              <w:t>32213</w:t>
            </w:r>
          </w:p>
        </w:tc>
        <w:tc>
          <w:tcPr>
            <w:tcW w:w="656" w:type="pct"/>
            <w:tcBorders>
              <w:top w:val="nil"/>
              <w:left w:val="nil"/>
              <w:bottom w:val="single" w:sz="4" w:space="0" w:color="auto"/>
              <w:right w:val="single" w:sz="4" w:space="0" w:color="auto"/>
            </w:tcBorders>
            <w:shd w:val="clear" w:color="auto" w:fill="FFFFFF"/>
            <w:vAlign w:val="center"/>
            <w:hideMark/>
          </w:tcPr>
          <w:p w14:paraId="2D3B7D97" w14:textId="77777777" w:rsidR="008D35E8" w:rsidRPr="0051288B" w:rsidRDefault="008D35E8" w:rsidP="00950EB7">
            <w:pPr>
              <w:spacing w:line="256" w:lineRule="auto"/>
              <w:jc w:val="center"/>
              <w:rPr>
                <w:color w:val="010000"/>
                <w:sz w:val="16"/>
                <w:szCs w:val="16"/>
              </w:rPr>
            </w:pPr>
            <w:r w:rsidRPr="0051288B">
              <w:rPr>
                <w:color w:val="010000"/>
                <w:sz w:val="16"/>
                <w:szCs w:val="16"/>
              </w:rPr>
              <w:t>2004</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E4DE3A8"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0DCD11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6C188A7" w14:textId="77777777" w:rsidR="008D35E8" w:rsidRPr="0051288B" w:rsidRDefault="008D35E8" w:rsidP="00950EB7">
            <w:pPr>
              <w:spacing w:line="256" w:lineRule="auto"/>
              <w:jc w:val="right"/>
              <w:rPr>
                <w:color w:val="010000"/>
                <w:sz w:val="16"/>
                <w:szCs w:val="16"/>
              </w:rPr>
            </w:pPr>
            <w:r w:rsidRPr="0051288B">
              <w:rPr>
                <w:color w:val="010000"/>
                <w:sz w:val="16"/>
                <w:szCs w:val="16"/>
              </w:rPr>
              <w:t>34</w:t>
            </w:r>
          </w:p>
        </w:tc>
        <w:tc>
          <w:tcPr>
            <w:tcW w:w="990" w:type="pct"/>
            <w:gridSpan w:val="2"/>
            <w:tcBorders>
              <w:top w:val="nil"/>
              <w:left w:val="nil"/>
              <w:bottom w:val="single" w:sz="4" w:space="0" w:color="auto"/>
              <w:right w:val="single" w:sz="4" w:space="0" w:color="auto"/>
            </w:tcBorders>
            <w:vAlign w:val="center"/>
            <w:hideMark/>
          </w:tcPr>
          <w:p w14:paraId="49A4260A" w14:textId="77777777" w:rsidR="008D35E8" w:rsidRPr="0051288B" w:rsidRDefault="008D35E8" w:rsidP="00950EB7">
            <w:pPr>
              <w:spacing w:line="256" w:lineRule="auto"/>
              <w:jc w:val="both"/>
              <w:rPr>
                <w:sz w:val="16"/>
                <w:szCs w:val="16"/>
              </w:rPr>
            </w:pPr>
            <w:r w:rsidRPr="0051288B">
              <w:rPr>
                <w:color w:val="010000"/>
                <w:sz w:val="16"/>
                <w:szCs w:val="16"/>
              </w:rPr>
              <w:t>ПАЗ</w:t>
            </w:r>
          </w:p>
        </w:tc>
        <w:tc>
          <w:tcPr>
            <w:tcW w:w="813" w:type="pct"/>
            <w:tcBorders>
              <w:top w:val="nil"/>
              <w:left w:val="nil"/>
              <w:bottom w:val="single" w:sz="4" w:space="0" w:color="auto"/>
              <w:right w:val="single" w:sz="4" w:space="0" w:color="auto"/>
            </w:tcBorders>
            <w:vAlign w:val="center"/>
            <w:hideMark/>
          </w:tcPr>
          <w:p w14:paraId="39543064" w14:textId="77777777" w:rsidR="008D35E8" w:rsidRPr="0051288B" w:rsidRDefault="008D35E8" w:rsidP="00950EB7">
            <w:pPr>
              <w:spacing w:line="256" w:lineRule="auto"/>
              <w:jc w:val="both"/>
              <w:rPr>
                <w:sz w:val="16"/>
                <w:szCs w:val="16"/>
              </w:rPr>
            </w:pPr>
            <w:r w:rsidRPr="0051288B">
              <w:rPr>
                <w:color w:val="010000"/>
                <w:sz w:val="16"/>
                <w:szCs w:val="16"/>
              </w:rPr>
              <w:t>32053</w:t>
            </w:r>
          </w:p>
        </w:tc>
        <w:tc>
          <w:tcPr>
            <w:tcW w:w="656" w:type="pct"/>
            <w:tcBorders>
              <w:top w:val="nil"/>
              <w:left w:val="nil"/>
              <w:bottom w:val="single" w:sz="4" w:space="0" w:color="auto"/>
              <w:right w:val="single" w:sz="4" w:space="0" w:color="auto"/>
            </w:tcBorders>
            <w:vAlign w:val="center"/>
            <w:hideMark/>
          </w:tcPr>
          <w:p w14:paraId="6DD12F3D" w14:textId="77777777" w:rsidR="008D35E8" w:rsidRPr="0051288B" w:rsidRDefault="008D35E8" w:rsidP="00950EB7">
            <w:pPr>
              <w:spacing w:line="256" w:lineRule="auto"/>
              <w:jc w:val="center"/>
              <w:rPr>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vAlign w:val="center"/>
            <w:hideMark/>
          </w:tcPr>
          <w:p w14:paraId="0D0E18D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69301D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24E5464" w14:textId="77777777" w:rsidR="008D35E8" w:rsidRPr="0051288B" w:rsidRDefault="008D35E8" w:rsidP="00950EB7">
            <w:pPr>
              <w:spacing w:line="256" w:lineRule="auto"/>
              <w:jc w:val="right"/>
              <w:rPr>
                <w:color w:val="010000"/>
                <w:sz w:val="16"/>
                <w:szCs w:val="16"/>
              </w:rPr>
            </w:pPr>
            <w:r w:rsidRPr="0051288B">
              <w:rPr>
                <w:color w:val="010000"/>
                <w:sz w:val="16"/>
                <w:szCs w:val="16"/>
              </w:rPr>
              <w:t>35</w:t>
            </w:r>
          </w:p>
        </w:tc>
        <w:tc>
          <w:tcPr>
            <w:tcW w:w="990" w:type="pct"/>
            <w:gridSpan w:val="2"/>
            <w:tcBorders>
              <w:top w:val="nil"/>
              <w:left w:val="nil"/>
              <w:bottom w:val="single" w:sz="4" w:space="0" w:color="auto"/>
              <w:right w:val="single" w:sz="4" w:space="0" w:color="auto"/>
            </w:tcBorders>
            <w:shd w:val="clear" w:color="auto" w:fill="FFFFFF"/>
            <w:vAlign w:val="center"/>
            <w:hideMark/>
          </w:tcPr>
          <w:p w14:paraId="7208760A"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49A5452F" w14:textId="77777777" w:rsidR="008D35E8" w:rsidRPr="0051288B" w:rsidRDefault="008D35E8" w:rsidP="00950EB7">
            <w:pPr>
              <w:spacing w:line="256" w:lineRule="auto"/>
              <w:rPr>
                <w:color w:val="010000"/>
                <w:sz w:val="16"/>
                <w:szCs w:val="16"/>
              </w:rPr>
            </w:pPr>
            <w:r w:rsidRPr="0051288B">
              <w:rPr>
                <w:color w:val="010000"/>
                <w:sz w:val="16"/>
                <w:szCs w:val="16"/>
              </w:rPr>
              <w:t>2217</w:t>
            </w:r>
          </w:p>
        </w:tc>
        <w:tc>
          <w:tcPr>
            <w:tcW w:w="656" w:type="pct"/>
            <w:tcBorders>
              <w:top w:val="nil"/>
              <w:left w:val="nil"/>
              <w:bottom w:val="single" w:sz="4" w:space="0" w:color="auto"/>
              <w:right w:val="single" w:sz="4" w:space="0" w:color="auto"/>
            </w:tcBorders>
            <w:shd w:val="clear" w:color="auto" w:fill="FFFFFF"/>
            <w:vAlign w:val="center"/>
            <w:hideMark/>
          </w:tcPr>
          <w:p w14:paraId="645BF71C"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723E19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CC0278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0BADC6B" w14:textId="77777777" w:rsidR="008D35E8" w:rsidRPr="0051288B" w:rsidRDefault="008D35E8" w:rsidP="00950EB7">
            <w:pPr>
              <w:spacing w:line="256" w:lineRule="auto"/>
              <w:jc w:val="right"/>
              <w:rPr>
                <w:color w:val="010000"/>
                <w:sz w:val="16"/>
                <w:szCs w:val="16"/>
              </w:rPr>
            </w:pPr>
            <w:r w:rsidRPr="0051288B">
              <w:rPr>
                <w:color w:val="010000"/>
                <w:sz w:val="16"/>
                <w:szCs w:val="16"/>
              </w:rPr>
              <w:t>36</w:t>
            </w:r>
          </w:p>
        </w:tc>
        <w:tc>
          <w:tcPr>
            <w:tcW w:w="990" w:type="pct"/>
            <w:gridSpan w:val="2"/>
            <w:tcBorders>
              <w:top w:val="nil"/>
              <w:left w:val="nil"/>
              <w:bottom w:val="single" w:sz="4" w:space="0" w:color="auto"/>
              <w:right w:val="single" w:sz="4" w:space="0" w:color="auto"/>
            </w:tcBorders>
            <w:shd w:val="clear" w:color="auto" w:fill="FFFFFF"/>
            <w:vAlign w:val="center"/>
            <w:hideMark/>
          </w:tcPr>
          <w:p w14:paraId="1BA6AEA5"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6486A524"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vAlign w:val="center"/>
            <w:hideMark/>
          </w:tcPr>
          <w:p w14:paraId="1C7A3A13" w14:textId="77777777" w:rsidR="008D35E8" w:rsidRPr="0051288B" w:rsidRDefault="008D35E8" w:rsidP="00950EB7">
            <w:pPr>
              <w:spacing w:line="256" w:lineRule="auto"/>
              <w:jc w:val="center"/>
              <w:rPr>
                <w:color w:val="010000"/>
                <w:sz w:val="16"/>
                <w:szCs w:val="16"/>
              </w:rPr>
            </w:pPr>
            <w:r w:rsidRPr="0051288B">
              <w:rPr>
                <w:color w:val="010000"/>
                <w:sz w:val="16"/>
                <w:szCs w:val="16"/>
              </w:rPr>
              <w:t>2002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8129A8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7B7A74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2B86B9D" w14:textId="77777777" w:rsidR="008D35E8" w:rsidRPr="0051288B" w:rsidRDefault="008D35E8" w:rsidP="00950EB7">
            <w:pPr>
              <w:spacing w:line="256" w:lineRule="auto"/>
              <w:jc w:val="right"/>
              <w:rPr>
                <w:color w:val="010000"/>
                <w:sz w:val="16"/>
                <w:szCs w:val="16"/>
              </w:rPr>
            </w:pPr>
            <w:r w:rsidRPr="0051288B">
              <w:rPr>
                <w:color w:val="010000"/>
                <w:sz w:val="16"/>
                <w:szCs w:val="16"/>
              </w:rPr>
              <w:t>37</w:t>
            </w:r>
          </w:p>
        </w:tc>
        <w:tc>
          <w:tcPr>
            <w:tcW w:w="990" w:type="pct"/>
            <w:gridSpan w:val="2"/>
            <w:tcBorders>
              <w:top w:val="nil"/>
              <w:left w:val="nil"/>
              <w:bottom w:val="single" w:sz="4" w:space="0" w:color="auto"/>
              <w:right w:val="single" w:sz="4" w:space="0" w:color="auto"/>
            </w:tcBorders>
            <w:shd w:val="clear" w:color="auto" w:fill="FFFFFF"/>
            <w:vAlign w:val="center"/>
            <w:hideMark/>
          </w:tcPr>
          <w:p w14:paraId="48052127" w14:textId="77777777" w:rsidR="008D35E8" w:rsidRPr="0051288B" w:rsidRDefault="008D35E8" w:rsidP="00950EB7">
            <w:pPr>
              <w:spacing w:line="256" w:lineRule="auto"/>
              <w:rPr>
                <w:color w:val="010000"/>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center"/>
            <w:hideMark/>
          </w:tcPr>
          <w:p w14:paraId="07D5BB13" w14:textId="77777777" w:rsidR="008D35E8" w:rsidRPr="0051288B" w:rsidRDefault="008D35E8" w:rsidP="00950EB7">
            <w:pPr>
              <w:spacing w:line="256" w:lineRule="auto"/>
              <w:rPr>
                <w:color w:val="010000"/>
                <w:sz w:val="16"/>
                <w:szCs w:val="16"/>
              </w:rPr>
            </w:pPr>
            <w:r w:rsidRPr="0051288B">
              <w:rPr>
                <w:color w:val="010000"/>
                <w:sz w:val="16"/>
                <w:szCs w:val="16"/>
              </w:rPr>
              <w:t>212300-55</w:t>
            </w:r>
          </w:p>
        </w:tc>
        <w:tc>
          <w:tcPr>
            <w:tcW w:w="656" w:type="pct"/>
            <w:tcBorders>
              <w:top w:val="nil"/>
              <w:left w:val="nil"/>
              <w:bottom w:val="single" w:sz="4" w:space="0" w:color="auto"/>
              <w:right w:val="single" w:sz="4" w:space="0" w:color="auto"/>
            </w:tcBorders>
            <w:shd w:val="clear" w:color="auto" w:fill="FFFFFF"/>
            <w:vAlign w:val="center"/>
            <w:hideMark/>
          </w:tcPr>
          <w:p w14:paraId="2D767C94"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59607D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732712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B996FBD" w14:textId="77777777" w:rsidR="008D35E8" w:rsidRPr="0051288B" w:rsidRDefault="008D35E8" w:rsidP="00950EB7">
            <w:pPr>
              <w:spacing w:line="256" w:lineRule="auto"/>
              <w:jc w:val="right"/>
              <w:rPr>
                <w:color w:val="010000"/>
                <w:sz w:val="16"/>
                <w:szCs w:val="16"/>
              </w:rPr>
            </w:pPr>
            <w:r w:rsidRPr="0051288B">
              <w:rPr>
                <w:color w:val="010000"/>
                <w:sz w:val="16"/>
                <w:szCs w:val="16"/>
              </w:rPr>
              <w:t>38</w:t>
            </w:r>
          </w:p>
        </w:tc>
        <w:tc>
          <w:tcPr>
            <w:tcW w:w="990" w:type="pct"/>
            <w:gridSpan w:val="2"/>
            <w:tcBorders>
              <w:top w:val="nil"/>
              <w:left w:val="nil"/>
              <w:bottom w:val="single" w:sz="4" w:space="0" w:color="auto"/>
              <w:right w:val="single" w:sz="4" w:space="0" w:color="auto"/>
            </w:tcBorders>
            <w:shd w:val="clear" w:color="auto" w:fill="FFFFFF"/>
            <w:vAlign w:val="center"/>
            <w:hideMark/>
          </w:tcPr>
          <w:p w14:paraId="086085CC" w14:textId="77777777" w:rsidR="008D35E8" w:rsidRPr="0051288B" w:rsidRDefault="008D35E8" w:rsidP="00950EB7">
            <w:pPr>
              <w:spacing w:line="256" w:lineRule="auto"/>
              <w:rPr>
                <w:color w:val="010000"/>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bottom"/>
            <w:hideMark/>
          </w:tcPr>
          <w:p w14:paraId="79F9984E" w14:textId="77777777" w:rsidR="008D35E8" w:rsidRPr="0051288B" w:rsidRDefault="008D35E8" w:rsidP="00950EB7">
            <w:pPr>
              <w:spacing w:line="256" w:lineRule="auto"/>
              <w:rPr>
                <w:color w:val="010000"/>
                <w:sz w:val="16"/>
                <w:szCs w:val="16"/>
              </w:rPr>
            </w:pPr>
            <w:r w:rsidRPr="0051288B">
              <w:rPr>
                <w:color w:val="010000"/>
                <w:sz w:val="16"/>
                <w:szCs w:val="16"/>
              </w:rPr>
              <w:t>212300</w:t>
            </w:r>
          </w:p>
        </w:tc>
        <w:tc>
          <w:tcPr>
            <w:tcW w:w="656" w:type="pct"/>
            <w:tcBorders>
              <w:top w:val="nil"/>
              <w:left w:val="nil"/>
              <w:bottom w:val="single" w:sz="4" w:space="0" w:color="auto"/>
              <w:right w:val="single" w:sz="4" w:space="0" w:color="auto"/>
            </w:tcBorders>
            <w:shd w:val="clear" w:color="auto" w:fill="FFFFFF"/>
            <w:vAlign w:val="center"/>
            <w:hideMark/>
          </w:tcPr>
          <w:p w14:paraId="7754E730"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F360A3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8C88BB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52B3C68" w14:textId="77777777" w:rsidR="008D35E8" w:rsidRPr="0051288B" w:rsidRDefault="008D35E8" w:rsidP="00950EB7">
            <w:pPr>
              <w:spacing w:line="256" w:lineRule="auto"/>
              <w:jc w:val="right"/>
              <w:rPr>
                <w:color w:val="010000"/>
                <w:sz w:val="16"/>
                <w:szCs w:val="16"/>
              </w:rPr>
            </w:pPr>
            <w:r w:rsidRPr="0051288B">
              <w:rPr>
                <w:color w:val="010000"/>
                <w:sz w:val="16"/>
                <w:szCs w:val="16"/>
              </w:rPr>
              <w:t>39</w:t>
            </w:r>
          </w:p>
        </w:tc>
        <w:tc>
          <w:tcPr>
            <w:tcW w:w="990" w:type="pct"/>
            <w:gridSpan w:val="2"/>
            <w:tcBorders>
              <w:top w:val="nil"/>
              <w:left w:val="nil"/>
              <w:bottom w:val="single" w:sz="4" w:space="0" w:color="auto"/>
              <w:right w:val="single" w:sz="4" w:space="0" w:color="auto"/>
            </w:tcBorders>
            <w:shd w:val="clear" w:color="auto" w:fill="FFFFFF"/>
            <w:vAlign w:val="center"/>
            <w:hideMark/>
          </w:tcPr>
          <w:p w14:paraId="76B942CF" w14:textId="77777777" w:rsidR="008D35E8" w:rsidRPr="0051288B" w:rsidRDefault="008D35E8" w:rsidP="00950EB7">
            <w:pPr>
              <w:spacing w:line="256" w:lineRule="auto"/>
              <w:rPr>
                <w:color w:val="010000"/>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center"/>
            <w:hideMark/>
          </w:tcPr>
          <w:p w14:paraId="3C450805" w14:textId="77777777" w:rsidR="008D35E8" w:rsidRPr="0051288B" w:rsidRDefault="008D35E8" w:rsidP="00950EB7">
            <w:pPr>
              <w:spacing w:line="256" w:lineRule="auto"/>
              <w:rPr>
                <w:color w:val="010000"/>
                <w:sz w:val="16"/>
                <w:szCs w:val="16"/>
              </w:rPr>
            </w:pPr>
            <w:r w:rsidRPr="0051288B">
              <w:rPr>
                <w:color w:val="010000"/>
                <w:sz w:val="16"/>
                <w:szCs w:val="16"/>
              </w:rPr>
              <w:t>212300-55</w:t>
            </w:r>
          </w:p>
        </w:tc>
        <w:tc>
          <w:tcPr>
            <w:tcW w:w="656" w:type="pct"/>
            <w:tcBorders>
              <w:top w:val="nil"/>
              <w:left w:val="nil"/>
              <w:bottom w:val="single" w:sz="4" w:space="0" w:color="auto"/>
              <w:right w:val="single" w:sz="4" w:space="0" w:color="auto"/>
            </w:tcBorders>
            <w:shd w:val="clear" w:color="auto" w:fill="FFFFFF"/>
            <w:vAlign w:val="center"/>
            <w:hideMark/>
          </w:tcPr>
          <w:p w14:paraId="3F51755E"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31070E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597D83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0A4A2A0" w14:textId="77777777" w:rsidR="008D35E8" w:rsidRPr="0051288B" w:rsidRDefault="008D35E8" w:rsidP="00950EB7">
            <w:pPr>
              <w:spacing w:line="256" w:lineRule="auto"/>
              <w:jc w:val="right"/>
              <w:rPr>
                <w:color w:val="010000"/>
                <w:sz w:val="16"/>
                <w:szCs w:val="16"/>
              </w:rPr>
            </w:pPr>
            <w:r w:rsidRPr="0051288B">
              <w:rPr>
                <w:color w:val="010000"/>
                <w:sz w:val="16"/>
                <w:szCs w:val="16"/>
              </w:rPr>
              <w:t>40</w:t>
            </w:r>
          </w:p>
        </w:tc>
        <w:tc>
          <w:tcPr>
            <w:tcW w:w="990" w:type="pct"/>
            <w:gridSpan w:val="2"/>
            <w:tcBorders>
              <w:top w:val="nil"/>
              <w:left w:val="nil"/>
              <w:bottom w:val="single" w:sz="4" w:space="0" w:color="auto"/>
              <w:right w:val="single" w:sz="4" w:space="0" w:color="auto"/>
            </w:tcBorders>
            <w:shd w:val="clear" w:color="auto" w:fill="FFFFFF"/>
            <w:vAlign w:val="center"/>
            <w:hideMark/>
          </w:tcPr>
          <w:p w14:paraId="26FFC857" w14:textId="77777777" w:rsidR="008D35E8" w:rsidRPr="0051288B" w:rsidRDefault="008D35E8" w:rsidP="00950EB7">
            <w:pPr>
              <w:spacing w:line="256" w:lineRule="auto"/>
              <w:rPr>
                <w:color w:val="010000"/>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center"/>
            <w:hideMark/>
          </w:tcPr>
          <w:p w14:paraId="3DB580E1" w14:textId="77777777" w:rsidR="008D35E8" w:rsidRPr="0051288B" w:rsidRDefault="008D35E8" w:rsidP="00950EB7">
            <w:pPr>
              <w:spacing w:line="256" w:lineRule="auto"/>
              <w:rPr>
                <w:color w:val="010000"/>
                <w:sz w:val="16"/>
                <w:szCs w:val="16"/>
              </w:rPr>
            </w:pPr>
            <w:r w:rsidRPr="0051288B">
              <w:rPr>
                <w:color w:val="010000"/>
                <w:sz w:val="16"/>
                <w:szCs w:val="16"/>
              </w:rPr>
              <w:t>212300-55</w:t>
            </w:r>
          </w:p>
        </w:tc>
        <w:tc>
          <w:tcPr>
            <w:tcW w:w="656" w:type="pct"/>
            <w:tcBorders>
              <w:top w:val="nil"/>
              <w:left w:val="nil"/>
              <w:bottom w:val="single" w:sz="4" w:space="0" w:color="auto"/>
              <w:right w:val="single" w:sz="4" w:space="0" w:color="auto"/>
            </w:tcBorders>
            <w:shd w:val="clear" w:color="auto" w:fill="FFFFFF"/>
            <w:vAlign w:val="center"/>
            <w:hideMark/>
          </w:tcPr>
          <w:p w14:paraId="771E1851"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897E0C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FE57C4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D4F65BD" w14:textId="77777777" w:rsidR="008D35E8" w:rsidRPr="0051288B" w:rsidRDefault="008D35E8" w:rsidP="00950EB7">
            <w:pPr>
              <w:spacing w:line="256" w:lineRule="auto"/>
              <w:jc w:val="right"/>
              <w:rPr>
                <w:color w:val="010000"/>
                <w:sz w:val="16"/>
                <w:szCs w:val="16"/>
              </w:rPr>
            </w:pPr>
            <w:r w:rsidRPr="0051288B">
              <w:rPr>
                <w:color w:val="010000"/>
                <w:sz w:val="16"/>
                <w:szCs w:val="16"/>
              </w:rPr>
              <w:t>41</w:t>
            </w:r>
          </w:p>
        </w:tc>
        <w:tc>
          <w:tcPr>
            <w:tcW w:w="990" w:type="pct"/>
            <w:gridSpan w:val="2"/>
            <w:tcBorders>
              <w:top w:val="nil"/>
              <w:left w:val="nil"/>
              <w:bottom w:val="single" w:sz="4" w:space="0" w:color="auto"/>
              <w:right w:val="single" w:sz="4" w:space="0" w:color="auto"/>
            </w:tcBorders>
            <w:shd w:val="clear" w:color="auto" w:fill="FFFFFF"/>
            <w:vAlign w:val="center"/>
            <w:hideMark/>
          </w:tcPr>
          <w:p w14:paraId="29FEEBBD"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33A6709A" w14:textId="77777777" w:rsidR="008D35E8" w:rsidRPr="0051288B" w:rsidRDefault="008D35E8" w:rsidP="00950EB7">
            <w:pPr>
              <w:spacing w:line="256" w:lineRule="auto"/>
              <w:rPr>
                <w:color w:val="010000"/>
                <w:sz w:val="16"/>
                <w:szCs w:val="16"/>
              </w:rPr>
            </w:pPr>
            <w:r w:rsidRPr="0051288B">
              <w:rPr>
                <w:color w:val="010000"/>
                <w:sz w:val="16"/>
                <w:szCs w:val="16"/>
              </w:rPr>
              <w:t>33086</w:t>
            </w:r>
          </w:p>
        </w:tc>
        <w:tc>
          <w:tcPr>
            <w:tcW w:w="656" w:type="pct"/>
            <w:tcBorders>
              <w:top w:val="nil"/>
              <w:left w:val="nil"/>
              <w:bottom w:val="single" w:sz="4" w:space="0" w:color="auto"/>
              <w:right w:val="single" w:sz="4" w:space="0" w:color="auto"/>
            </w:tcBorders>
            <w:shd w:val="clear" w:color="auto" w:fill="FFFFFF"/>
            <w:vAlign w:val="center"/>
            <w:hideMark/>
          </w:tcPr>
          <w:p w14:paraId="133A8D9A"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vAlign w:val="center"/>
            <w:hideMark/>
          </w:tcPr>
          <w:p w14:paraId="485715A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E88B38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1DEACBB" w14:textId="77777777" w:rsidR="008D35E8" w:rsidRPr="0051288B" w:rsidRDefault="008D35E8" w:rsidP="00950EB7">
            <w:pPr>
              <w:spacing w:line="256" w:lineRule="auto"/>
              <w:jc w:val="right"/>
              <w:rPr>
                <w:color w:val="010000"/>
                <w:sz w:val="16"/>
                <w:szCs w:val="16"/>
              </w:rPr>
            </w:pPr>
            <w:r w:rsidRPr="0051288B">
              <w:rPr>
                <w:color w:val="010000"/>
                <w:sz w:val="16"/>
                <w:szCs w:val="16"/>
              </w:rPr>
              <w:t>42</w:t>
            </w:r>
          </w:p>
        </w:tc>
        <w:tc>
          <w:tcPr>
            <w:tcW w:w="990" w:type="pct"/>
            <w:gridSpan w:val="2"/>
            <w:tcBorders>
              <w:top w:val="nil"/>
              <w:left w:val="nil"/>
              <w:bottom w:val="single" w:sz="4" w:space="0" w:color="auto"/>
              <w:right w:val="single" w:sz="4" w:space="0" w:color="auto"/>
            </w:tcBorders>
            <w:vAlign w:val="bottom"/>
            <w:hideMark/>
          </w:tcPr>
          <w:p w14:paraId="46954718" w14:textId="77777777" w:rsidR="008D35E8" w:rsidRPr="0051288B" w:rsidRDefault="008D35E8" w:rsidP="00950EB7">
            <w:pPr>
              <w:spacing w:line="256" w:lineRule="auto"/>
              <w:rPr>
                <w:color w:val="010000"/>
                <w:sz w:val="16"/>
                <w:szCs w:val="16"/>
              </w:rPr>
            </w:pPr>
            <w:r w:rsidRPr="0051288B">
              <w:rPr>
                <w:sz w:val="16"/>
                <w:szCs w:val="16"/>
              </w:rPr>
              <w:t>ГАЗ</w:t>
            </w:r>
          </w:p>
        </w:tc>
        <w:tc>
          <w:tcPr>
            <w:tcW w:w="813" w:type="pct"/>
            <w:tcBorders>
              <w:top w:val="nil"/>
              <w:left w:val="nil"/>
              <w:bottom w:val="single" w:sz="4" w:space="0" w:color="auto"/>
              <w:right w:val="single" w:sz="4" w:space="0" w:color="auto"/>
            </w:tcBorders>
            <w:vAlign w:val="bottom"/>
            <w:hideMark/>
          </w:tcPr>
          <w:p w14:paraId="67D5304B" w14:textId="77777777" w:rsidR="008D35E8" w:rsidRPr="0051288B" w:rsidRDefault="008D35E8" w:rsidP="00950EB7">
            <w:pPr>
              <w:spacing w:line="256" w:lineRule="auto"/>
              <w:rPr>
                <w:color w:val="010000"/>
                <w:sz w:val="16"/>
                <w:szCs w:val="16"/>
              </w:rPr>
            </w:pPr>
            <w:r w:rsidRPr="0051288B">
              <w:rPr>
                <w:color w:val="010000"/>
                <w:sz w:val="16"/>
                <w:szCs w:val="16"/>
              </w:rPr>
              <w:t>32213</w:t>
            </w:r>
          </w:p>
        </w:tc>
        <w:tc>
          <w:tcPr>
            <w:tcW w:w="656" w:type="pct"/>
            <w:tcBorders>
              <w:top w:val="nil"/>
              <w:left w:val="nil"/>
              <w:bottom w:val="single" w:sz="4" w:space="0" w:color="auto"/>
              <w:right w:val="single" w:sz="4" w:space="0" w:color="auto"/>
            </w:tcBorders>
            <w:vAlign w:val="bottom"/>
            <w:hideMark/>
          </w:tcPr>
          <w:p w14:paraId="78AA9F82" w14:textId="77777777" w:rsidR="008D35E8" w:rsidRPr="0051288B" w:rsidRDefault="008D35E8" w:rsidP="00950EB7">
            <w:pPr>
              <w:spacing w:line="256" w:lineRule="auto"/>
              <w:jc w:val="center"/>
              <w:rPr>
                <w:color w:val="010000"/>
                <w:sz w:val="16"/>
                <w:szCs w:val="16"/>
              </w:rPr>
            </w:pPr>
            <w:r w:rsidRPr="0051288B">
              <w:rPr>
                <w:sz w:val="16"/>
                <w:szCs w:val="16"/>
              </w:rPr>
              <w:t>2010</w:t>
            </w:r>
          </w:p>
        </w:tc>
        <w:tc>
          <w:tcPr>
            <w:tcW w:w="2176" w:type="pct"/>
            <w:gridSpan w:val="2"/>
            <w:tcBorders>
              <w:top w:val="nil"/>
              <w:left w:val="nil"/>
              <w:bottom w:val="single" w:sz="4" w:space="0" w:color="auto"/>
              <w:right w:val="single" w:sz="4" w:space="0" w:color="auto"/>
            </w:tcBorders>
            <w:vAlign w:val="center"/>
            <w:hideMark/>
          </w:tcPr>
          <w:p w14:paraId="44B63E8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D833BA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D5B3121" w14:textId="77777777" w:rsidR="008D35E8" w:rsidRPr="0051288B" w:rsidRDefault="008D35E8" w:rsidP="00950EB7">
            <w:pPr>
              <w:spacing w:line="256" w:lineRule="auto"/>
              <w:jc w:val="right"/>
              <w:rPr>
                <w:color w:val="010000"/>
                <w:sz w:val="16"/>
                <w:szCs w:val="16"/>
              </w:rPr>
            </w:pPr>
            <w:r w:rsidRPr="0051288B">
              <w:rPr>
                <w:color w:val="010000"/>
                <w:sz w:val="16"/>
                <w:szCs w:val="16"/>
              </w:rPr>
              <w:t>43</w:t>
            </w:r>
          </w:p>
        </w:tc>
        <w:tc>
          <w:tcPr>
            <w:tcW w:w="990" w:type="pct"/>
            <w:gridSpan w:val="2"/>
            <w:tcBorders>
              <w:top w:val="nil"/>
              <w:left w:val="nil"/>
              <w:bottom w:val="single" w:sz="4" w:space="0" w:color="auto"/>
              <w:right w:val="single" w:sz="4" w:space="0" w:color="auto"/>
            </w:tcBorders>
            <w:shd w:val="clear" w:color="auto" w:fill="FFFFFF"/>
            <w:vAlign w:val="center"/>
            <w:hideMark/>
          </w:tcPr>
          <w:p w14:paraId="2E78B3F4"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679C5FF2"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vAlign w:val="center"/>
            <w:hideMark/>
          </w:tcPr>
          <w:p w14:paraId="7519AB9D"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4D9AB0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4FDE1A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E9374B8" w14:textId="77777777" w:rsidR="008D35E8" w:rsidRPr="0051288B" w:rsidRDefault="008D35E8" w:rsidP="00950EB7">
            <w:pPr>
              <w:spacing w:line="256" w:lineRule="auto"/>
              <w:jc w:val="right"/>
              <w:rPr>
                <w:color w:val="010000"/>
                <w:sz w:val="16"/>
                <w:szCs w:val="16"/>
              </w:rPr>
            </w:pPr>
            <w:r w:rsidRPr="0051288B">
              <w:rPr>
                <w:color w:val="010000"/>
                <w:sz w:val="16"/>
                <w:szCs w:val="16"/>
              </w:rPr>
              <w:t>44</w:t>
            </w:r>
          </w:p>
        </w:tc>
        <w:tc>
          <w:tcPr>
            <w:tcW w:w="990" w:type="pct"/>
            <w:gridSpan w:val="2"/>
            <w:tcBorders>
              <w:top w:val="nil"/>
              <w:left w:val="nil"/>
              <w:bottom w:val="single" w:sz="4" w:space="0" w:color="auto"/>
              <w:right w:val="single" w:sz="4" w:space="0" w:color="auto"/>
            </w:tcBorders>
            <w:shd w:val="clear" w:color="auto" w:fill="FFFFFF"/>
            <w:vAlign w:val="center"/>
            <w:hideMark/>
          </w:tcPr>
          <w:p w14:paraId="49F17988" w14:textId="77777777" w:rsidR="008D35E8" w:rsidRPr="0051288B" w:rsidRDefault="008D35E8" w:rsidP="00950EB7">
            <w:pPr>
              <w:spacing w:line="256" w:lineRule="auto"/>
              <w:jc w:val="both"/>
              <w:rPr>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4FD02335"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vAlign w:val="center"/>
            <w:hideMark/>
          </w:tcPr>
          <w:p w14:paraId="7EE3890F" w14:textId="77777777" w:rsidR="008D35E8" w:rsidRPr="0051288B" w:rsidRDefault="008D35E8" w:rsidP="00950EB7">
            <w:pPr>
              <w:spacing w:line="256" w:lineRule="auto"/>
              <w:jc w:val="center"/>
              <w:rPr>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A0DF85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07653C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AC588E0" w14:textId="77777777" w:rsidR="008D35E8" w:rsidRPr="0051288B" w:rsidRDefault="008D35E8" w:rsidP="00950EB7">
            <w:pPr>
              <w:spacing w:line="256" w:lineRule="auto"/>
              <w:jc w:val="right"/>
              <w:rPr>
                <w:color w:val="010000"/>
                <w:sz w:val="16"/>
                <w:szCs w:val="16"/>
              </w:rPr>
            </w:pPr>
            <w:r w:rsidRPr="0051288B">
              <w:rPr>
                <w:color w:val="010000"/>
                <w:sz w:val="16"/>
                <w:szCs w:val="16"/>
              </w:rPr>
              <w:t>45</w:t>
            </w:r>
          </w:p>
        </w:tc>
        <w:tc>
          <w:tcPr>
            <w:tcW w:w="990" w:type="pct"/>
            <w:gridSpan w:val="2"/>
            <w:tcBorders>
              <w:top w:val="nil"/>
              <w:left w:val="nil"/>
              <w:bottom w:val="single" w:sz="4" w:space="0" w:color="auto"/>
              <w:right w:val="single" w:sz="4" w:space="0" w:color="auto"/>
            </w:tcBorders>
            <w:shd w:val="clear" w:color="auto" w:fill="FFFFFF"/>
            <w:vAlign w:val="center"/>
            <w:hideMark/>
          </w:tcPr>
          <w:p w14:paraId="2720B35F"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C8E0D9E"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60AD3286"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F782D7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E6DBAF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678CFD7" w14:textId="77777777" w:rsidR="008D35E8" w:rsidRPr="0051288B" w:rsidRDefault="008D35E8" w:rsidP="00950EB7">
            <w:pPr>
              <w:spacing w:line="256" w:lineRule="auto"/>
              <w:jc w:val="right"/>
              <w:rPr>
                <w:color w:val="010000"/>
                <w:sz w:val="16"/>
                <w:szCs w:val="16"/>
              </w:rPr>
            </w:pPr>
            <w:r w:rsidRPr="0051288B">
              <w:rPr>
                <w:color w:val="010000"/>
                <w:sz w:val="16"/>
                <w:szCs w:val="16"/>
              </w:rPr>
              <w:t>46</w:t>
            </w:r>
          </w:p>
        </w:tc>
        <w:tc>
          <w:tcPr>
            <w:tcW w:w="990" w:type="pct"/>
            <w:gridSpan w:val="2"/>
            <w:tcBorders>
              <w:top w:val="nil"/>
              <w:left w:val="nil"/>
              <w:bottom w:val="single" w:sz="4" w:space="0" w:color="auto"/>
              <w:right w:val="single" w:sz="4" w:space="0" w:color="auto"/>
            </w:tcBorders>
            <w:shd w:val="clear" w:color="auto" w:fill="FFFFFF"/>
            <w:vAlign w:val="center"/>
            <w:hideMark/>
          </w:tcPr>
          <w:p w14:paraId="63CA16C9"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5AD91940"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55AA8C3B" w14:textId="77777777" w:rsidR="008D35E8" w:rsidRPr="0051288B" w:rsidRDefault="008D35E8" w:rsidP="00950EB7">
            <w:pPr>
              <w:spacing w:line="256" w:lineRule="auto"/>
              <w:jc w:val="center"/>
              <w:rPr>
                <w:sz w:val="16"/>
                <w:szCs w:val="16"/>
              </w:rPr>
            </w:pPr>
            <w:r w:rsidRPr="0051288B">
              <w:rPr>
                <w:color w:val="010000"/>
                <w:sz w:val="16"/>
                <w:szCs w:val="16"/>
              </w:rPr>
              <w:t>2015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AD2A76D"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642D1C4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2AA82AD" w14:textId="77777777" w:rsidR="008D35E8" w:rsidRPr="0051288B" w:rsidRDefault="008D35E8" w:rsidP="00950EB7">
            <w:pPr>
              <w:spacing w:line="256" w:lineRule="auto"/>
              <w:jc w:val="right"/>
              <w:rPr>
                <w:color w:val="010000"/>
                <w:sz w:val="16"/>
                <w:szCs w:val="16"/>
              </w:rPr>
            </w:pPr>
            <w:r w:rsidRPr="0051288B">
              <w:rPr>
                <w:color w:val="010000"/>
                <w:sz w:val="16"/>
                <w:szCs w:val="16"/>
              </w:rPr>
              <w:t>47</w:t>
            </w:r>
          </w:p>
        </w:tc>
        <w:tc>
          <w:tcPr>
            <w:tcW w:w="990" w:type="pct"/>
            <w:gridSpan w:val="2"/>
            <w:tcBorders>
              <w:top w:val="nil"/>
              <w:left w:val="nil"/>
              <w:bottom w:val="single" w:sz="4" w:space="0" w:color="auto"/>
              <w:right w:val="single" w:sz="4" w:space="0" w:color="auto"/>
            </w:tcBorders>
            <w:shd w:val="clear" w:color="auto" w:fill="FFFFFF"/>
            <w:vAlign w:val="center"/>
            <w:hideMark/>
          </w:tcPr>
          <w:p w14:paraId="426404BC"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2166AA1" w14:textId="77777777" w:rsidR="008D35E8" w:rsidRPr="0051288B" w:rsidRDefault="008D35E8" w:rsidP="00950EB7">
            <w:pPr>
              <w:spacing w:line="256" w:lineRule="auto"/>
              <w:rPr>
                <w:color w:val="010000"/>
                <w:sz w:val="16"/>
                <w:szCs w:val="16"/>
              </w:rPr>
            </w:pPr>
            <w:r w:rsidRPr="0051288B">
              <w:rPr>
                <w:color w:val="010000"/>
                <w:sz w:val="16"/>
                <w:szCs w:val="16"/>
              </w:rPr>
              <w:t>374195</w:t>
            </w:r>
          </w:p>
        </w:tc>
        <w:tc>
          <w:tcPr>
            <w:tcW w:w="656" w:type="pct"/>
            <w:tcBorders>
              <w:top w:val="nil"/>
              <w:left w:val="nil"/>
              <w:bottom w:val="single" w:sz="4" w:space="0" w:color="auto"/>
              <w:right w:val="single" w:sz="4" w:space="0" w:color="auto"/>
            </w:tcBorders>
            <w:shd w:val="clear" w:color="auto" w:fill="FFFFFF"/>
            <w:vAlign w:val="center"/>
            <w:hideMark/>
          </w:tcPr>
          <w:p w14:paraId="01055D29"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5D3A9FD" w14:textId="77777777" w:rsidR="008D35E8" w:rsidRPr="0051288B" w:rsidRDefault="008D35E8" w:rsidP="00950EB7">
            <w:pPr>
              <w:spacing w:line="256" w:lineRule="auto"/>
              <w:jc w:val="center"/>
              <w:rPr>
                <w:color w:val="010000"/>
                <w:sz w:val="16"/>
                <w:szCs w:val="16"/>
              </w:rPr>
            </w:pPr>
            <w:r w:rsidRPr="0051288B">
              <w:rPr>
                <w:sz w:val="16"/>
                <w:szCs w:val="16"/>
              </w:rPr>
              <w:t>1</w:t>
            </w:r>
          </w:p>
        </w:tc>
      </w:tr>
      <w:tr w:rsidR="008D35E8" w:rsidRPr="0051288B" w14:paraId="350AAFC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1A4005B" w14:textId="77777777" w:rsidR="008D35E8" w:rsidRPr="0051288B" w:rsidRDefault="008D35E8" w:rsidP="00950EB7">
            <w:pPr>
              <w:spacing w:line="256" w:lineRule="auto"/>
              <w:jc w:val="right"/>
              <w:rPr>
                <w:color w:val="010000"/>
                <w:sz w:val="16"/>
                <w:szCs w:val="16"/>
              </w:rPr>
            </w:pPr>
            <w:r w:rsidRPr="0051288B">
              <w:rPr>
                <w:color w:val="010000"/>
                <w:sz w:val="16"/>
                <w:szCs w:val="16"/>
              </w:rPr>
              <w:t>48</w:t>
            </w:r>
          </w:p>
        </w:tc>
        <w:tc>
          <w:tcPr>
            <w:tcW w:w="990" w:type="pct"/>
            <w:gridSpan w:val="2"/>
            <w:tcBorders>
              <w:top w:val="nil"/>
              <w:left w:val="nil"/>
              <w:bottom w:val="single" w:sz="4" w:space="0" w:color="auto"/>
              <w:right w:val="single" w:sz="4" w:space="0" w:color="auto"/>
            </w:tcBorders>
            <w:shd w:val="clear" w:color="auto" w:fill="FFFFFF"/>
            <w:vAlign w:val="center"/>
            <w:hideMark/>
          </w:tcPr>
          <w:p w14:paraId="7BAE6DFC"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DBE4EF6" w14:textId="77777777" w:rsidR="008D35E8" w:rsidRPr="0051288B" w:rsidRDefault="008D35E8" w:rsidP="00950EB7">
            <w:pPr>
              <w:spacing w:line="256" w:lineRule="auto"/>
              <w:rPr>
                <w:color w:val="010000"/>
                <w:sz w:val="16"/>
                <w:szCs w:val="16"/>
              </w:rPr>
            </w:pPr>
            <w:r w:rsidRPr="0051288B">
              <w:rPr>
                <w:color w:val="010000"/>
                <w:sz w:val="16"/>
                <w:szCs w:val="16"/>
              </w:rPr>
              <w:t>390994</w:t>
            </w:r>
          </w:p>
        </w:tc>
        <w:tc>
          <w:tcPr>
            <w:tcW w:w="656" w:type="pct"/>
            <w:tcBorders>
              <w:top w:val="nil"/>
              <w:left w:val="nil"/>
              <w:bottom w:val="single" w:sz="4" w:space="0" w:color="auto"/>
              <w:right w:val="single" w:sz="4" w:space="0" w:color="auto"/>
            </w:tcBorders>
            <w:shd w:val="clear" w:color="auto" w:fill="FFFFFF"/>
            <w:vAlign w:val="center"/>
            <w:hideMark/>
          </w:tcPr>
          <w:p w14:paraId="38E81B4B"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B6BE3B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4D539A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60735A5" w14:textId="77777777" w:rsidR="008D35E8" w:rsidRPr="0051288B" w:rsidRDefault="008D35E8" w:rsidP="00950EB7">
            <w:pPr>
              <w:spacing w:line="256" w:lineRule="auto"/>
              <w:jc w:val="right"/>
              <w:rPr>
                <w:color w:val="010000"/>
                <w:sz w:val="16"/>
                <w:szCs w:val="16"/>
              </w:rPr>
            </w:pPr>
            <w:r w:rsidRPr="0051288B">
              <w:rPr>
                <w:color w:val="010000"/>
                <w:sz w:val="16"/>
                <w:szCs w:val="16"/>
              </w:rPr>
              <w:t>49</w:t>
            </w:r>
          </w:p>
        </w:tc>
        <w:tc>
          <w:tcPr>
            <w:tcW w:w="990" w:type="pct"/>
            <w:gridSpan w:val="2"/>
            <w:tcBorders>
              <w:top w:val="nil"/>
              <w:left w:val="nil"/>
              <w:bottom w:val="single" w:sz="4" w:space="0" w:color="auto"/>
              <w:right w:val="single" w:sz="4" w:space="0" w:color="auto"/>
            </w:tcBorders>
            <w:shd w:val="clear" w:color="auto" w:fill="FFFFFF"/>
            <w:vAlign w:val="center"/>
            <w:hideMark/>
          </w:tcPr>
          <w:p w14:paraId="0DA1E38B"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6A314DB"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0963C25F"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3245B7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0D9879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3124EBA" w14:textId="77777777" w:rsidR="008D35E8" w:rsidRPr="0051288B" w:rsidRDefault="008D35E8" w:rsidP="00950EB7">
            <w:pPr>
              <w:spacing w:line="256" w:lineRule="auto"/>
              <w:jc w:val="right"/>
              <w:rPr>
                <w:color w:val="010000"/>
                <w:sz w:val="16"/>
                <w:szCs w:val="16"/>
              </w:rPr>
            </w:pPr>
            <w:r w:rsidRPr="0051288B">
              <w:rPr>
                <w:color w:val="010000"/>
                <w:sz w:val="16"/>
                <w:szCs w:val="16"/>
              </w:rPr>
              <w:t>50</w:t>
            </w:r>
          </w:p>
        </w:tc>
        <w:tc>
          <w:tcPr>
            <w:tcW w:w="990" w:type="pct"/>
            <w:gridSpan w:val="2"/>
            <w:tcBorders>
              <w:top w:val="nil"/>
              <w:left w:val="nil"/>
              <w:bottom w:val="single" w:sz="4" w:space="0" w:color="auto"/>
              <w:right w:val="single" w:sz="4" w:space="0" w:color="auto"/>
            </w:tcBorders>
            <w:shd w:val="clear" w:color="auto" w:fill="FFFFFF"/>
            <w:vAlign w:val="center"/>
            <w:hideMark/>
          </w:tcPr>
          <w:p w14:paraId="20632E35"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7F06BD1"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7D64EC1E"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3C327C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479868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4324E5F" w14:textId="77777777" w:rsidR="008D35E8" w:rsidRPr="0051288B" w:rsidRDefault="008D35E8" w:rsidP="00950EB7">
            <w:pPr>
              <w:spacing w:line="256" w:lineRule="auto"/>
              <w:jc w:val="right"/>
              <w:rPr>
                <w:color w:val="010000"/>
                <w:sz w:val="16"/>
                <w:szCs w:val="16"/>
              </w:rPr>
            </w:pPr>
            <w:r w:rsidRPr="0051288B">
              <w:rPr>
                <w:color w:val="010000"/>
                <w:sz w:val="16"/>
                <w:szCs w:val="16"/>
              </w:rPr>
              <w:t>51</w:t>
            </w:r>
          </w:p>
        </w:tc>
        <w:tc>
          <w:tcPr>
            <w:tcW w:w="990" w:type="pct"/>
            <w:gridSpan w:val="2"/>
            <w:tcBorders>
              <w:top w:val="nil"/>
              <w:left w:val="nil"/>
              <w:bottom w:val="single" w:sz="4" w:space="0" w:color="auto"/>
              <w:right w:val="single" w:sz="4" w:space="0" w:color="auto"/>
            </w:tcBorders>
            <w:shd w:val="clear" w:color="auto" w:fill="FFFFFF"/>
            <w:vAlign w:val="center"/>
            <w:hideMark/>
          </w:tcPr>
          <w:p w14:paraId="18F548B0"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4F247EE"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2DBE2D95"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3E788D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F82EDD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52AF4F0" w14:textId="77777777" w:rsidR="008D35E8" w:rsidRPr="0051288B" w:rsidRDefault="008D35E8" w:rsidP="00950EB7">
            <w:pPr>
              <w:spacing w:line="256" w:lineRule="auto"/>
              <w:jc w:val="right"/>
              <w:rPr>
                <w:color w:val="010000"/>
                <w:sz w:val="16"/>
                <w:szCs w:val="16"/>
              </w:rPr>
            </w:pPr>
            <w:r w:rsidRPr="0051288B">
              <w:rPr>
                <w:color w:val="010000"/>
                <w:sz w:val="16"/>
                <w:szCs w:val="16"/>
              </w:rPr>
              <w:t>52</w:t>
            </w:r>
          </w:p>
        </w:tc>
        <w:tc>
          <w:tcPr>
            <w:tcW w:w="990" w:type="pct"/>
            <w:gridSpan w:val="2"/>
            <w:tcBorders>
              <w:top w:val="nil"/>
              <w:left w:val="nil"/>
              <w:bottom w:val="single" w:sz="4" w:space="0" w:color="auto"/>
              <w:right w:val="single" w:sz="4" w:space="0" w:color="auto"/>
            </w:tcBorders>
            <w:shd w:val="clear" w:color="auto" w:fill="FFFFFF"/>
            <w:vAlign w:val="center"/>
            <w:hideMark/>
          </w:tcPr>
          <w:p w14:paraId="2C035363" w14:textId="77777777" w:rsidR="008D35E8" w:rsidRPr="0051288B" w:rsidRDefault="008D35E8" w:rsidP="00950EB7">
            <w:pPr>
              <w:spacing w:line="256" w:lineRule="auto"/>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6A2B949"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7BAAE175"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59851B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C9DE44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CE9F75C" w14:textId="77777777" w:rsidR="008D35E8" w:rsidRPr="0051288B" w:rsidRDefault="008D35E8" w:rsidP="00950EB7">
            <w:pPr>
              <w:spacing w:line="256" w:lineRule="auto"/>
              <w:jc w:val="right"/>
              <w:rPr>
                <w:color w:val="010000"/>
                <w:sz w:val="16"/>
                <w:szCs w:val="16"/>
              </w:rPr>
            </w:pPr>
            <w:r w:rsidRPr="0051288B">
              <w:rPr>
                <w:color w:val="010000"/>
                <w:sz w:val="16"/>
                <w:szCs w:val="16"/>
              </w:rPr>
              <w:t>53</w:t>
            </w:r>
          </w:p>
        </w:tc>
        <w:tc>
          <w:tcPr>
            <w:tcW w:w="990" w:type="pct"/>
            <w:gridSpan w:val="2"/>
            <w:tcBorders>
              <w:top w:val="nil"/>
              <w:left w:val="nil"/>
              <w:bottom w:val="single" w:sz="4" w:space="0" w:color="auto"/>
              <w:right w:val="single" w:sz="4" w:space="0" w:color="auto"/>
            </w:tcBorders>
            <w:shd w:val="clear" w:color="auto" w:fill="FFFFFF"/>
            <w:vAlign w:val="center"/>
            <w:hideMark/>
          </w:tcPr>
          <w:p w14:paraId="36C38A78"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6A3F5CA"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5B18F1D7"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702AC6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E18DB5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04C7735" w14:textId="77777777" w:rsidR="008D35E8" w:rsidRPr="0051288B" w:rsidRDefault="008D35E8" w:rsidP="00950EB7">
            <w:pPr>
              <w:spacing w:line="256" w:lineRule="auto"/>
              <w:jc w:val="right"/>
              <w:rPr>
                <w:color w:val="010000"/>
                <w:sz w:val="16"/>
                <w:szCs w:val="16"/>
              </w:rPr>
            </w:pPr>
            <w:r w:rsidRPr="0051288B">
              <w:rPr>
                <w:color w:val="010000"/>
                <w:sz w:val="16"/>
                <w:szCs w:val="16"/>
              </w:rPr>
              <w:t>54</w:t>
            </w:r>
          </w:p>
        </w:tc>
        <w:tc>
          <w:tcPr>
            <w:tcW w:w="990" w:type="pct"/>
            <w:gridSpan w:val="2"/>
            <w:tcBorders>
              <w:top w:val="nil"/>
              <w:left w:val="nil"/>
              <w:bottom w:val="single" w:sz="4" w:space="0" w:color="auto"/>
              <w:right w:val="single" w:sz="4" w:space="0" w:color="auto"/>
            </w:tcBorders>
            <w:shd w:val="clear" w:color="auto" w:fill="FFFFFF"/>
            <w:vAlign w:val="center"/>
            <w:hideMark/>
          </w:tcPr>
          <w:p w14:paraId="1085CAE7"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7C5BE8E"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782C5675"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7FDC91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69DB2F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AA44E5C" w14:textId="77777777" w:rsidR="008D35E8" w:rsidRPr="0051288B" w:rsidRDefault="008D35E8" w:rsidP="00950EB7">
            <w:pPr>
              <w:spacing w:line="256" w:lineRule="auto"/>
              <w:jc w:val="right"/>
              <w:rPr>
                <w:color w:val="010000"/>
                <w:sz w:val="16"/>
                <w:szCs w:val="16"/>
              </w:rPr>
            </w:pPr>
            <w:r w:rsidRPr="0051288B">
              <w:rPr>
                <w:color w:val="010000"/>
                <w:sz w:val="16"/>
                <w:szCs w:val="16"/>
              </w:rPr>
              <w:t>55</w:t>
            </w:r>
          </w:p>
        </w:tc>
        <w:tc>
          <w:tcPr>
            <w:tcW w:w="990" w:type="pct"/>
            <w:gridSpan w:val="2"/>
            <w:tcBorders>
              <w:top w:val="nil"/>
              <w:left w:val="nil"/>
              <w:bottom w:val="single" w:sz="4" w:space="0" w:color="auto"/>
              <w:right w:val="single" w:sz="4" w:space="0" w:color="auto"/>
            </w:tcBorders>
            <w:shd w:val="clear" w:color="auto" w:fill="FFFFFF"/>
            <w:vAlign w:val="center"/>
            <w:hideMark/>
          </w:tcPr>
          <w:p w14:paraId="6C5EF583"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1FD977B"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48A90AF2" w14:textId="77777777" w:rsidR="008D35E8" w:rsidRPr="0051288B" w:rsidRDefault="008D35E8" w:rsidP="00950EB7">
            <w:pPr>
              <w:spacing w:line="256" w:lineRule="auto"/>
              <w:jc w:val="center"/>
              <w:rPr>
                <w:color w:val="010000"/>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815C7C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2F2BE0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AE6DAB6" w14:textId="77777777" w:rsidR="008D35E8" w:rsidRPr="0051288B" w:rsidRDefault="008D35E8" w:rsidP="00950EB7">
            <w:pPr>
              <w:spacing w:line="256" w:lineRule="auto"/>
              <w:jc w:val="right"/>
              <w:rPr>
                <w:color w:val="010000"/>
                <w:sz w:val="16"/>
                <w:szCs w:val="16"/>
              </w:rPr>
            </w:pPr>
            <w:r w:rsidRPr="0051288B">
              <w:rPr>
                <w:color w:val="010000"/>
                <w:sz w:val="16"/>
                <w:szCs w:val="16"/>
              </w:rPr>
              <w:t>56</w:t>
            </w:r>
          </w:p>
        </w:tc>
        <w:tc>
          <w:tcPr>
            <w:tcW w:w="990" w:type="pct"/>
            <w:gridSpan w:val="2"/>
            <w:tcBorders>
              <w:top w:val="nil"/>
              <w:left w:val="nil"/>
              <w:bottom w:val="single" w:sz="4" w:space="0" w:color="auto"/>
              <w:right w:val="single" w:sz="4" w:space="0" w:color="auto"/>
            </w:tcBorders>
            <w:shd w:val="clear" w:color="auto" w:fill="FFFFFF"/>
            <w:vAlign w:val="center"/>
            <w:hideMark/>
          </w:tcPr>
          <w:p w14:paraId="45614811"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01686BF" w14:textId="77777777" w:rsidR="008D35E8" w:rsidRPr="0051288B" w:rsidRDefault="008D35E8" w:rsidP="00950EB7">
            <w:pPr>
              <w:spacing w:line="256" w:lineRule="auto"/>
              <w:rPr>
                <w:color w:val="010000"/>
                <w:sz w:val="16"/>
                <w:szCs w:val="16"/>
              </w:rPr>
            </w:pPr>
            <w:r w:rsidRPr="0051288B">
              <w:rPr>
                <w:color w:val="010000"/>
                <w:sz w:val="16"/>
                <w:szCs w:val="16"/>
              </w:rPr>
              <w:t>396255</w:t>
            </w:r>
          </w:p>
        </w:tc>
        <w:tc>
          <w:tcPr>
            <w:tcW w:w="656" w:type="pct"/>
            <w:tcBorders>
              <w:top w:val="nil"/>
              <w:left w:val="nil"/>
              <w:bottom w:val="single" w:sz="4" w:space="0" w:color="auto"/>
              <w:right w:val="single" w:sz="4" w:space="0" w:color="auto"/>
            </w:tcBorders>
            <w:shd w:val="clear" w:color="auto" w:fill="FFFFFF"/>
            <w:vAlign w:val="center"/>
            <w:hideMark/>
          </w:tcPr>
          <w:p w14:paraId="3B3C2DAC"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0EB0E2A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857928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570412C" w14:textId="77777777" w:rsidR="008D35E8" w:rsidRPr="0051288B" w:rsidRDefault="008D35E8" w:rsidP="00950EB7">
            <w:pPr>
              <w:spacing w:line="256" w:lineRule="auto"/>
              <w:jc w:val="right"/>
              <w:rPr>
                <w:color w:val="010000"/>
                <w:sz w:val="16"/>
                <w:szCs w:val="16"/>
              </w:rPr>
            </w:pPr>
            <w:r w:rsidRPr="0051288B">
              <w:rPr>
                <w:color w:val="010000"/>
                <w:sz w:val="16"/>
                <w:szCs w:val="16"/>
              </w:rPr>
              <w:t>57</w:t>
            </w:r>
          </w:p>
        </w:tc>
        <w:tc>
          <w:tcPr>
            <w:tcW w:w="990" w:type="pct"/>
            <w:gridSpan w:val="2"/>
            <w:tcBorders>
              <w:top w:val="nil"/>
              <w:left w:val="nil"/>
              <w:bottom w:val="single" w:sz="4" w:space="0" w:color="auto"/>
              <w:right w:val="single" w:sz="4" w:space="0" w:color="auto"/>
            </w:tcBorders>
            <w:noWrap/>
            <w:vAlign w:val="center"/>
            <w:hideMark/>
          </w:tcPr>
          <w:p w14:paraId="5E8104C8" w14:textId="77777777" w:rsidR="008D35E8" w:rsidRPr="0051288B" w:rsidRDefault="008D35E8" w:rsidP="00950EB7">
            <w:pPr>
              <w:spacing w:line="256" w:lineRule="auto"/>
              <w:rPr>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16A157A8"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noWrap/>
            <w:vAlign w:val="center"/>
            <w:hideMark/>
          </w:tcPr>
          <w:p w14:paraId="46AC8A31" w14:textId="77777777" w:rsidR="008D35E8" w:rsidRPr="0051288B" w:rsidRDefault="008D35E8" w:rsidP="00950EB7">
            <w:pPr>
              <w:spacing w:line="256" w:lineRule="auto"/>
              <w:jc w:val="center"/>
              <w:rPr>
                <w:sz w:val="16"/>
                <w:szCs w:val="16"/>
              </w:rPr>
            </w:pPr>
            <w:r w:rsidRPr="0051288B">
              <w:rPr>
                <w:color w:val="010000"/>
                <w:sz w:val="16"/>
                <w:szCs w:val="16"/>
              </w:rPr>
              <w:t>2015</w:t>
            </w:r>
          </w:p>
        </w:tc>
        <w:tc>
          <w:tcPr>
            <w:tcW w:w="2176" w:type="pct"/>
            <w:gridSpan w:val="2"/>
            <w:tcBorders>
              <w:top w:val="nil"/>
              <w:left w:val="nil"/>
              <w:bottom w:val="single" w:sz="4" w:space="0" w:color="auto"/>
              <w:right w:val="single" w:sz="4" w:space="0" w:color="auto"/>
            </w:tcBorders>
            <w:vAlign w:val="center"/>
            <w:hideMark/>
          </w:tcPr>
          <w:p w14:paraId="643E628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E0C118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29C9CE1" w14:textId="77777777" w:rsidR="008D35E8" w:rsidRPr="0051288B" w:rsidRDefault="008D35E8" w:rsidP="00950EB7">
            <w:pPr>
              <w:spacing w:line="256" w:lineRule="auto"/>
              <w:jc w:val="right"/>
              <w:rPr>
                <w:color w:val="010000"/>
                <w:sz w:val="16"/>
                <w:szCs w:val="16"/>
              </w:rPr>
            </w:pPr>
            <w:r w:rsidRPr="0051288B">
              <w:rPr>
                <w:color w:val="010000"/>
                <w:sz w:val="16"/>
                <w:szCs w:val="16"/>
              </w:rPr>
              <w:t>58</w:t>
            </w:r>
          </w:p>
        </w:tc>
        <w:tc>
          <w:tcPr>
            <w:tcW w:w="990" w:type="pct"/>
            <w:gridSpan w:val="2"/>
            <w:tcBorders>
              <w:top w:val="nil"/>
              <w:left w:val="nil"/>
              <w:bottom w:val="single" w:sz="4" w:space="0" w:color="auto"/>
              <w:right w:val="single" w:sz="4" w:space="0" w:color="auto"/>
            </w:tcBorders>
            <w:vAlign w:val="center"/>
            <w:hideMark/>
          </w:tcPr>
          <w:p w14:paraId="2D3B5628"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5864FE04"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vAlign w:val="center"/>
            <w:hideMark/>
          </w:tcPr>
          <w:p w14:paraId="3571D637" w14:textId="77777777" w:rsidR="008D35E8" w:rsidRPr="0051288B" w:rsidRDefault="008D35E8" w:rsidP="00950EB7">
            <w:pPr>
              <w:spacing w:line="256" w:lineRule="auto"/>
              <w:jc w:val="center"/>
              <w:rPr>
                <w:color w:val="010000"/>
                <w:sz w:val="16"/>
                <w:szCs w:val="16"/>
              </w:rPr>
            </w:pPr>
            <w:r w:rsidRPr="0051288B">
              <w:rPr>
                <w:color w:val="010000"/>
                <w:sz w:val="16"/>
                <w:szCs w:val="16"/>
              </w:rPr>
              <w:t>2016</w:t>
            </w:r>
          </w:p>
        </w:tc>
        <w:tc>
          <w:tcPr>
            <w:tcW w:w="2176" w:type="pct"/>
            <w:gridSpan w:val="2"/>
            <w:tcBorders>
              <w:top w:val="nil"/>
              <w:left w:val="nil"/>
              <w:bottom w:val="single" w:sz="4" w:space="0" w:color="auto"/>
              <w:right w:val="single" w:sz="4" w:space="0" w:color="auto"/>
            </w:tcBorders>
            <w:vAlign w:val="center"/>
            <w:hideMark/>
          </w:tcPr>
          <w:p w14:paraId="6B33D1F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A11B5B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00A6068" w14:textId="77777777" w:rsidR="008D35E8" w:rsidRPr="0051288B" w:rsidRDefault="008D35E8" w:rsidP="00950EB7">
            <w:pPr>
              <w:spacing w:line="256" w:lineRule="auto"/>
              <w:jc w:val="right"/>
              <w:rPr>
                <w:color w:val="010000"/>
                <w:sz w:val="16"/>
                <w:szCs w:val="16"/>
              </w:rPr>
            </w:pPr>
            <w:r w:rsidRPr="0051288B">
              <w:rPr>
                <w:color w:val="010000"/>
                <w:sz w:val="16"/>
                <w:szCs w:val="16"/>
              </w:rPr>
              <w:t>59</w:t>
            </w:r>
          </w:p>
        </w:tc>
        <w:tc>
          <w:tcPr>
            <w:tcW w:w="990" w:type="pct"/>
            <w:gridSpan w:val="2"/>
            <w:tcBorders>
              <w:top w:val="nil"/>
              <w:left w:val="nil"/>
              <w:bottom w:val="single" w:sz="4" w:space="0" w:color="auto"/>
              <w:right w:val="single" w:sz="4" w:space="0" w:color="auto"/>
            </w:tcBorders>
            <w:vAlign w:val="center"/>
            <w:hideMark/>
          </w:tcPr>
          <w:p w14:paraId="59215E3B"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7028DF5D"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vAlign w:val="center"/>
            <w:hideMark/>
          </w:tcPr>
          <w:p w14:paraId="6B0DDC22" w14:textId="77777777" w:rsidR="008D35E8" w:rsidRPr="0051288B" w:rsidRDefault="008D35E8" w:rsidP="00950EB7">
            <w:pPr>
              <w:spacing w:line="256" w:lineRule="auto"/>
              <w:jc w:val="center"/>
              <w:rPr>
                <w:color w:val="010000"/>
                <w:sz w:val="16"/>
                <w:szCs w:val="16"/>
              </w:rPr>
            </w:pPr>
            <w:r w:rsidRPr="0051288B">
              <w:rPr>
                <w:color w:val="010000"/>
                <w:sz w:val="16"/>
                <w:szCs w:val="16"/>
              </w:rPr>
              <w:t>2016</w:t>
            </w:r>
          </w:p>
        </w:tc>
        <w:tc>
          <w:tcPr>
            <w:tcW w:w="2176" w:type="pct"/>
            <w:gridSpan w:val="2"/>
            <w:tcBorders>
              <w:top w:val="nil"/>
              <w:left w:val="nil"/>
              <w:bottom w:val="single" w:sz="4" w:space="0" w:color="auto"/>
              <w:right w:val="single" w:sz="4" w:space="0" w:color="auto"/>
            </w:tcBorders>
            <w:vAlign w:val="center"/>
            <w:hideMark/>
          </w:tcPr>
          <w:p w14:paraId="0DC2ED2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E543F1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473C859" w14:textId="77777777" w:rsidR="008D35E8" w:rsidRPr="0051288B" w:rsidRDefault="008D35E8" w:rsidP="00950EB7">
            <w:pPr>
              <w:spacing w:line="256" w:lineRule="auto"/>
              <w:jc w:val="right"/>
              <w:rPr>
                <w:color w:val="010000"/>
                <w:sz w:val="16"/>
                <w:szCs w:val="16"/>
              </w:rPr>
            </w:pPr>
            <w:r w:rsidRPr="0051288B">
              <w:rPr>
                <w:color w:val="010000"/>
                <w:sz w:val="16"/>
                <w:szCs w:val="16"/>
              </w:rPr>
              <w:t>60</w:t>
            </w:r>
          </w:p>
        </w:tc>
        <w:tc>
          <w:tcPr>
            <w:tcW w:w="990" w:type="pct"/>
            <w:gridSpan w:val="2"/>
            <w:tcBorders>
              <w:top w:val="nil"/>
              <w:left w:val="nil"/>
              <w:bottom w:val="single" w:sz="4" w:space="0" w:color="auto"/>
              <w:right w:val="single" w:sz="4" w:space="0" w:color="auto"/>
            </w:tcBorders>
            <w:shd w:val="clear" w:color="auto" w:fill="FFFFFF"/>
            <w:vAlign w:val="center"/>
            <w:hideMark/>
          </w:tcPr>
          <w:p w14:paraId="48D9ED00"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B65FDB4" w14:textId="77777777" w:rsidR="008D35E8" w:rsidRPr="0051288B" w:rsidRDefault="008D35E8" w:rsidP="00950EB7">
            <w:pPr>
              <w:spacing w:line="256" w:lineRule="auto"/>
              <w:rPr>
                <w:color w:val="010000"/>
                <w:sz w:val="16"/>
                <w:szCs w:val="16"/>
              </w:rPr>
            </w:pPr>
            <w:r w:rsidRPr="0051288B">
              <w:rPr>
                <w:color w:val="010000"/>
                <w:sz w:val="16"/>
                <w:szCs w:val="16"/>
              </w:rPr>
              <w:t>396255</w:t>
            </w:r>
          </w:p>
        </w:tc>
        <w:tc>
          <w:tcPr>
            <w:tcW w:w="656" w:type="pct"/>
            <w:tcBorders>
              <w:top w:val="nil"/>
              <w:left w:val="nil"/>
              <w:bottom w:val="single" w:sz="4" w:space="0" w:color="auto"/>
              <w:right w:val="single" w:sz="4" w:space="0" w:color="auto"/>
            </w:tcBorders>
            <w:shd w:val="clear" w:color="auto" w:fill="FFFFFF"/>
            <w:vAlign w:val="center"/>
            <w:hideMark/>
          </w:tcPr>
          <w:p w14:paraId="42C2C106"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vAlign w:val="center"/>
            <w:hideMark/>
          </w:tcPr>
          <w:p w14:paraId="4473ECE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1210D8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104779E" w14:textId="77777777" w:rsidR="008D35E8" w:rsidRPr="0051288B" w:rsidRDefault="008D35E8" w:rsidP="00950EB7">
            <w:pPr>
              <w:spacing w:line="256" w:lineRule="auto"/>
              <w:jc w:val="right"/>
              <w:rPr>
                <w:color w:val="010000"/>
                <w:sz w:val="16"/>
                <w:szCs w:val="16"/>
              </w:rPr>
            </w:pPr>
            <w:r w:rsidRPr="0051288B">
              <w:rPr>
                <w:color w:val="010000"/>
                <w:sz w:val="16"/>
                <w:szCs w:val="16"/>
              </w:rPr>
              <w:t>61</w:t>
            </w:r>
          </w:p>
        </w:tc>
        <w:tc>
          <w:tcPr>
            <w:tcW w:w="990" w:type="pct"/>
            <w:gridSpan w:val="2"/>
            <w:tcBorders>
              <w:top w:val="nil"/>
              <w:left w:val="nil"/>
              <w:bottom w:val="single" w:sz="4" w:space="0" w:color="auto"/>
              <w:right w:val="single" w:sz="4" w:space="0" w:color="auto"/>
            </w:tcBorders>
            <w:shd w:val="clear" w:color="auto" w:fill="FFFFFF"/>
            <w:vAlign w:val="center"/>
            <w:hideMark/>
          </w:tcPr>
          <w:p w14:paraId="536DDFAF"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92B1D02" w14:textId="77777777" w:rsidR="008D35E8" w:rsidRPr="0051288B" w:rsidRDefault="008D35E8" w:rsidP="00950EB7">
            <w:pPr>
              <w:spacing w:line="256" w:lineRule="auto"/>
              <w:rPr>
                <w:color w:val="010000"/>
                <w:sz w:val="16"/>
                <w:szCs w:val="16"/>
              </w:rPr>
            </w:pPr>
            <w:r w:rsidRPr="0051288B">
              <w:rPr>
                <w:color w:val="010000"/>
                <w:sz w:val="16"/>
                <w:szCs w:val="16"/>
              </w:rPr>
              <w:t>396255</w:t>
            </w:r>
          </w:p>
        </w:tc>
        <w:tc>
          <w:tcPr>
            <w:tcW w:w="656" w:type="pct"/>
            <w:tcBorders>
              <w:top w:val="nil"/>
              <w:left w:val="nil"/>
              <w:bottom w:val="single" w:sz="4" w:space="0" w:color="auto"/>
              <w:right w:val="single" w:sz="4" w:space="0" w:color="auto"/>
            </w:tcBorders>
            <w:shd w:val="clear" w:color="auto" w:fill="FFFFFF"/>
            <w:vAlign w:val="center"/>
            <w:hideMark/>
          </w:tcPr>
          <w:p w14:paraId="4604A6CD"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3B7FCE7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F59EA2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C1049B5" w14:textId="77777777" w:rsidR="008D35E8" w:rsidRPr="0051288B" w:rsidRDefault="008D35E8" w:rsidP="00950EB7">
            <w:pPr>
              <w:spacing w:line="256" w:lineRule="auto"/>
              <w:jc w:val="right"/>
              <w:rPr>
                <w:color w:val="010000"/>
                <w:sz w:val="16"/>
                <w:szCs w:val="16"/>
              </w:rPr>
            </w:pPr>
            <w:r w:rsidRPr="0051288B">
              <w:rPr>
                <w:color w:val="010000"/>
                <w:sz w:val="16"/>
                <w:szCs w:val="16"/>
              </w:rPr>
              <w:t>62</w:t>
            </w:r>
          </w:p>
        </w:tc>
        <w:tc>
          <w:tcPr>
            <w:tcW w:w="990" w:type="pct"/>
            <w:gridSpan w:val="2"/>
            <w:tcBorders>
              <w:top w:val="nil"/>
              <w:left w:val="nil"/>
              <w:bottom w:val="single" w:sz="4" w:space="0" w:color="auto"/>
              <w:right w:val="single" w:sz="4" w:space="0" w:color="auto"/>
            </w:tcBorders>
            <w:shd w:val="clear" w:color="auto" w:fill="FFFFFF"/>
            <w:vAlign w:val="center"/>
            <w:hideMark/>
          </w:tcPr>
          <w:p w14:paraId="77E88CE7"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F726631" w14:textId="77777777" w:rsidR="008D35E8" w:rsidRPr="0051288B" w:rsidRDefault="008D35E8" w:rsidP="00950EB7">
            <w:pPr>
              <w:spacing w:line="256" w:lineRule="auto"/>
              <w:rPr>
                <w:color w:val="010000"/>
                <w:sz w:val="16"/>
                <w:szCs w:val="16"/>
              </w:rPr>
            </w:pPr>
            <w:r w:rsidRPr="0051288B">
              <w:rPr>
                <w:color w:val="010000"/>
                <w:sz w:val="16"/>
                <w:szCs w:val="16"/>
              </w:rPr>
              <w:t>396255</w:t>
            </w:r>
          </w:p>
        </w:tc>
        <w:tc>
          <w:tcPr>
            <w:tcW w:w="656" w:type="pct"/>
            <w:tcBorders>
              <w:top w:val="nil"/>
              <w:left w:val="nil"/>
              <w:bottom w:val="single" w:sz="4" w:space="0" w:color="auto"/>
              <w:right w:val="single" w:sz="4" w:space="0" w:color="auto"/>
            </w:tcBorders>
            <w:shd w:val="clear" w:color="auto" w:fill="FFFFFF"/>
            <w:vAlign w:val="center"/>
            <w:hideMark/>
          </w:tcPr>
          <w:p w14:paraId="52C72B69"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vAlign w:val="center"/>
            <w:hideMark/>
          </w:tcPr>
          <w:p w14:paraId="3DD92B2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515CD2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779030E" w14:textId="77777777" w:rsidR="008D35E8" w:rsidRPr="0051288B" w:rsidRDefault="008D35E8" w:rsidP="00950EB7">
            <w:pPr>
              <w:spacing w:line="256" w:lineRule="auto"/>
              <w:jc w:val="right"/>
              <w:rPr>
                <w:color w:val="010000"/>
                <w:sz w:val="16"/>
                <w:szCs w:val="16"/>
              </w:rPr>
            </w:pPr>
            <w:r w:rsidRPr="0051288B">
              <w:rPr>
                <w:color w:val="010000"/>
                <w:sz w:val="16"/>
                <w:szCs w:val="16"/>
              </w:rPr>
              <w:t>63</w:t>
            </w:r>
          </w:p>
        </w:tc>
        <w:tc>
          <w:tcPr>
            <w:tcW w:w="990" w:type="pct"/>
            <w:gridSpan w:val="2"/>
            <w:tcBorders>
              <w:top w:val="nil"/>
              <w:left w:val="nil"/>
              <w:bottom w:val="single" w:sz="4" w:space="0" w:color="auto"/>
              <w:right w:val="single" w:sz="4" w:space="0" w:color="auto"/>
            </w:tcBorders>
            <w:shd w:val="clear" w:color="auto" w:fill="FFFFFF"/>
            <w:vAlign w:val="center"/>
            <w:hideMark/>
          </w:tcPr>
          <w:p w14:paraId="087719F7"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5C2BBF18" w14:textId="77777777" w:rsidR="008D35E8" w:rsidRPr="0051288B" w:rsidRDefault="008D35E8" w:rsidP="00950EB7">
            <w:pPr>
              <w:spacing w:line="256" w:lineRule="auto"/>
              <w:rPr>
                <w:color w:val="010000"/>
                <w:sz w:val="16"/>
                <w:szCs w:val="16"/>
              </w:rPr>
            </w:pPr>
            <w:r w:rsidRPr="0051288B">
              <w:rPr>
                <w:color w:val="010000"/>
                <w:sz w:val="16"/>
                <w:szCs w:val="16"/>
              </w:rPr>
              <w:t>396254</w:t>
            </w:r>
          </w:p>
        </w:tc>
        <w:tc>
          <w:tcPr>
            <w:tcW w:w="656" w:type="pct"/>
            <w:tcBorders>
              <w:top w:val="nil"/>
              <w:left w:val="nil"/>
              <w:bottom w:val="single" w:sz="4" w:space="0" w:color="auto"/>
              <w:right w:val="single" w:sz="4" w:space="0" w:color="auto"/>
            </w:tcBorders>
            <w:shd w:val="clear" w:color="auto" w:fill="FFFFFF"/>
            <w:vAlign w:val="center"/>
            <w:hideMark/>
          </w:tcPr>
          <w:p w14:paraId="154ED590"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vAlign w:val="center"/>
            <w:hideMark/>
          </w:tcPr>
          <w:p w14:paraId="0C63A0A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8899B3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06C1F65" w14:textId="77777777" w:rsidR="008D35E8" w:rsidRPr="0051288B" w:rsidRDefault="008D35E8" w:rsidP="00950EB7">
            <w:pPr>
              <w:spacing w:line="256" w:lineRule="auto"/>
              <w:jc w:val="right"/>
              <w:rPr>
                <w:color w:val="010000"/>
                <w:sz w:val="16"/>
                <w:szCs w:val="16"/>
              </w:rPr>
            </w:pPr>
            <w:r w:rsidRPr="0051288B">
              <w:rPr>
                <w:color w:val="010000"/>
                <w:sz w:val="16"/>
                <w:szCs w:val="16"/>
              </w:rPr>
              <w:t>64</w:t>
            </w:r>
          </w:p>
        </w:tc>
        <w:tc>
          <w:tcPr>
            <w:tcW w:w="990" w:type="pct"/>
            <w:gridSpan w:val="2"/>
            <w:tcBorders>
              <w:top w:val="nil"/>
              <w:left w:val="nil"/>
              <w:bottom w:val="single" w:sz="4" w:space="0" w:color="auto"/>
              <w:right w:val="single" w:sz="4" w:space="0" w:color="auto"/>
            </w:tcBorders>
            <w:shd w:val="clear" w:color="auto" w:fill="FFFFFF"/>
            <w:vAlign w:val="center"/>
            <w:hideMark/>
          </w:tcPr>
          <w:p w14:paraId="1EFD3172"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25EAE63" w14:textId="77777777" w:rsidR="008D35E8" w:rsidRPr="0051288B" w:rsidRDefault="008D35E8" w:rsidP="00950EB7">
            <w:pPr>
              <w:spacing w:line="256" w:lineRule="auto"/>
              <w:rPr>
                <w:color w:val="010000"/>
                <w:sz w:val="16"/>
                <w:szCs w:val="16"/>
              </w:rPr>
            </w:pPr>
            <w:r w:rsidRPr="0051288B">
              <w:rPr>
                <w:color w:val="010000"/>
                <w:sz w:val="16"/>
                <w:szCs w:val="16"/>
              </w:rPr>
              <w:t>396259</w:t>
            </w:r>
          </w:p>
        </w:tc>
        <w:tc>
          <w:tcPr>
            <w:tcW w:w="656" w:type="pct"/>
            <w:tcBorders>
              <w:top w:val="nil"/>
              <w:left w:val="nil"/>
              <w:bottom w:val="single" w:sz="4" w:space="0" w:color="auto"/>
              <w:right w:val="single" w:sz="4" w:space="0" w:color="auto"/>
            </w:tcBorders>
            <w:shd w:val="clear" w:color="auto" w:fill="FFFFFF"/>
            <w:vAlign w:val="center"/>
            <w:hideMark/>
          </w:tcPr>
          <w:p w14:paraId="35551336"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vAlign w:val="center"/>
            <w:hideMark/>
          </w:tcPr>
          <w:p w14:paraId="1BCED33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65E9DB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214ED65" w14:textId="77777777" w:rsidR="008D35E8" w:rsidRPr="0051288B" w:rsidRDefault="008D35E8" w:rsidP="00950EB7">
            <w:pPr>
              <w:spacing w:line="256" w:lineRule="auto"/>
              <w:jc w:val="right"/>
              <w:rPr>
                <w:color w:val="010000"/>
                <w:sz w:val="16"/>
                <w:szCs w:val="16"/>
              </w:rPr>
            </w:pPr>
            <w:r w:rsidRPr="0051288B">
              <w:rPr>
                <w:color w:val="010000"/>
                <w:sz w:val="16"/>
                <w:szCs w:val="16"/>
              </w:rPr>
              <w:t>65</w:t>
            </w:r>
          </w:p>
        </w:tc>
        <w:tc>
          <w:tcPr>
            <w:tcW w:w="990" w:type="pct"/>
            <w:gridSpan w:val="2"/>
            <w:tcBorders>
              <w:top w:val="nil"/>
              <w:left w:val="nil"/>
              <w:bottom w:val="single" w:sz="4" w:space="0" w:color="auto"/>
              <w:right w:val="single" w:sz="4" w:space="0" w:color="auto"/>
            </w:tcBorders>
            <w:shd w:val="clear" w:color="auto" w:fill="FFFFFF"/>
            <w:vAlign w:val="center"/>
            <w:hideMark/>
          </w:tcPr>
          <w:p w14:paraId="77E3EFB0"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E6F3563"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0B6010E0"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F74293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79FD41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6D46073" w14:textId="77777777" w:rsidR="008D35E8" w:rsidRPr="0051288B" w:rsidRDefault="008D35E8" w:rsidP="00950EB7">
            <w:pPr>
              <w:spacing w:line="256" w:lineRule="auto"/>
              <w:jc w:val="right"/>
              <w:rPr>
                <w:color w:val="010000"/>
                <w:sz w:val="16"/>
                <w:szCs w:val="16"/>
              </w:rPr>
            </w:pPr>
            <w:r w:rsidRPr="0051288B">
              <w:rPr>
                <w:color w:val="010000"/>
                <w:sz w:val="16"/>
                <w:szCs w:val="16"/>
              </w:rPr>
              <w:t>66</w:t>
            </w:r>
          </w:p>
        </w:tc>
        <w:tc>
          <w:tcPr>
            <w:tcW w:w="990" w:type="pct"/>
            <w:gridSpan w:val="2"/>
            <w:tcBorders>
              <w:top w:val="nil"/>
              <w:left w:val="nil"/>
              <w:bottom w:val="single" w:sz="4" w:space="0" w:color="auto"/>
              <w:right w:val="single" w:sz="4" w:space="0" w:color="auto"/>
            </w:tcBorders>
            <w:shd w:val="clear" w:color="auto" w:fill="FFFFFF"/>
            <w:vAlign w:val="center"/>
            <w:hideMark/>
          </w:tcPr>
          <w:p w14:paraId="6C84EAC0"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22EB2D3" w14:textId="77777777" w:rsidR="008D35E8" w:rsidRPr="0051288B" w:rsidRDefault="008D35E8" w:rsidP="00950EB7">
            <w:pPr>
              <w:spacing w:line="256" w:lineRule="auto"/>
              <w:rPr>
                <w:color w:val="010000"/>
                <w:sz w:val="16"/>
                <w:szCs w:val="16"/>
              </w:rPr>
            </w:pPr>
            <w:r w:rsidRPr="0051288B">
              <w:rPr>
                <w:color w:val="010000"/>
                <w:sz w:val="16"/>
                <w:szCs w:val="16"/>
              </w:rPr>
              <w:t>396254</w:t>
            </w:r>
          </w:p>
        </w:tc>
        <w:tc>
          <w:tcPr>
            <w:tcW w:w="656" w:type="pct"/>
            <w:tcBorders>
              <w:top w:val="nil"/>
              <w:left w:val="nil"/>
              <w:bottom w:val="single" w:sz="4" w:space="0" w:color="auto"/>
              <w:right w:val="single" w:sz="4" w:space="0" w:color="auto"/>
            </w:tcBorders>
            <w:shd w:val="clear" w:color="auto" w:fill="FFFFFF"/>
            <w:vAlign w:val="center"/>
            <w:hideMark/>
          </w:tcPr>
          <w:p w14:paraId="148F11DC"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FACEA2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0687E8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997CB0D" w14:textId="77777777" w:rsidR="008D35E8" w:rsidRPr="0051288B" w:rsidRDefault="008D35E8" w:rsidP="00950EB7">
            <w:pPr>
              <w:spacing w:line="256" w:lineRule="auto"/>
              <w:jc w:val="right"/>
              <w:rPr>
                <w:color w:val="010000"/>
                <w:sz w:val="16"/>
                <w:szCs w:val="16"/>
              </w:rPr>
            </w:pPr>
            <w:r w:rsidRPr="0051288B">
              <w:rPr>
                <w:color w:val="010000"/>
                <w:sz w:val="16"/>
                <w:szCs w:val="16"/>
              </w:rPr>
              <w:t>67</w:t>
            </w:r>
          </w:p>
        </w:tc>
        <w:tc>
          <w:tcPr>
            <w:tcW w:w="990" w:type="pct"/>
            <w:gridSpan w:val="2"/>
            <w:tcBorders>
              <w:top w:val="nil"/>
              <w:left w:val="nil"/>
              <w:bottom w:val="single" w:sz="4" w:space="0" w:color="auto"/>
              <w:right w:val="single" w:sz="4" w:space="0" w:color="auto"/>
            </w:tcBorders>
            <w:shd w:val="clear" w:color="auto" w:fill="FFFFFF"/>
            <w:vAlign w:val="center"/>
            <w:hideMark/>
          </w:tcPr>
          <w:p w14:paraId="1F5565A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A29666D"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114B2444"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ABAEED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C354BC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3CBAAAA" w14:textId="77777777" w:rsidR="008D35E8" w:rsidRPr="0051288B" w:rsidRDefault="008D35E8" w:rsidP="00950EB7">
            <w:pPr>
              <w:spacing w:line="256" w:lineRule="auto"/>
              <w:jc w:val="right"/>
              <w:rPr>
                <w:color w:val="010000"/>
                <w:sz w:val="16"/>
                <w:szCs w:val="16"/>
              </w:rPr>
            </w:pPr>
            <w:r w:rsidRPr="0051288B">
              <w:rPr>
                <w:color w:val="010000"/>
                <w:sz w:val="16"/>
                <w:szCs w:val="16"/>
              </w:rPr>
              <w:t>68</w:t>
            </w:r>
          </w:p>
        </w:tc>
        <w:tc>
          <w:tcPr>
            <w:tcW w:w="990" w:type="pct"/>
            <w:gridSpan w:val="2"/>
            <w:tcBorders>
              <w:top w:val="nil"/>
              <w:left w:val="nil"/>
              <w:bottom w:val="single" w:sz="4" w:space="0" w:color="auto"/>
              <w:right w:val="single" w:sz="4" w:space="0" w:color="auto"/>
            </w:tcBorders>
            <w:shd w:val="clear" w:color="auto" w:fill="FFFFFF"/>
            <w:vAlign w:val="center"/>
            <w:hideMark/>
          </w:tcPr>
          <w:p w14:paraId="375EDB27"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D0A4521"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1E0AD44A"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07ED16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58830C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3A974A0" w14:textId="77777777" w:rsidR="008D35E8" w:rsidRPr="0051288B" w:rsidRDefault="008D35E8" w:rsidP="00950EB7">
            <w:pPr>
              <w:spacing w:line="256" w:lineRule="auto"/>
              <w:jc w:val="right"/>
              <w:rPr>
                <w:color w:val="010000"/>
                <w:sz w:val="16"/>
                <w:szCs w:val="16"/>
              </w:rPr>
            </w:pPr>
            <w:r w:rsidRPr="0051288B">
              <w:rPr>
                <w:color w:val="010000"/>
                <w:sz w:val="16"/>
                <w:szCs w:val="16"/>
              </w:rPr>
              <w:t>69</w:t>
            </w:r>
          </w:p>
        </w:tc>
        <w:tc>
          <w:tcPr>
            <w:tcW w:w="990" w:type="pct"/>
            <w:gridSpan w:val="2"/>
            <w:tcBorders>
              <w:top w:val="nil"/>
              <w:left w:val="nil"/>
              <w:bottom w:val="single" w:sz="4" w:space="0" w:color="auto"/>
              <w:right w:val="single" w:sz="4" w:space="0" w:color="auto"/>
            </w:tcBorders>
            <w:shd w:val="clear" w:color="auto" w:fill="FFFFFF"/>
            <w:vAlign w:val="center"/>
            <w:hideMark/>
          </w:tcPr>
          <w:p w14:paraId="76EBFBB5"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562449EF"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49354757"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BFEB59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37AD67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4C4F9FF" w14:textId="77777777" w:rsidR="008D35E8" w:rsidRPr="0051288B" w:rsidRDefault="008D35E8" w:rsidP="00950EB7">
            <w:pPr>
              <w:spacing w:line="256" w:lineRule="auto"/>
              <w:jc w:val="right"/>
              <w:rPr>
                <w:color w:val="010000"/>
                <w:sz w:val="16"/>
                <w:szCs w:val="16"/>
              </w:rPr>
            </w:pPr>
            <w:r w:rsidRPr="0051288B">
              <w:rPr>
                <w:color w:val="010000"/>
                <w:sz w:val="16"/>
                <w:szCs w:val="16"/>
              </w:rPr>
              <w:t>70</w:t>
            </w:r>
          </w:p>
        </w:tc>
        <w:tc>
          <w:tcPr>
            <w:tcW w:w="990" w:type="pct"/>
            <w:gridSpan w:val="2"/>
            <w:tcBorders>
              <w:top w:val="nil"/>
              <w:left w:val="nil"/>
              <w:bottom w:val="single" w:sz="4" w:space="0" w:color="auto"/>
              <w:right w:val="single" w:sz="4" w:space="0" w:color="auto"/>
            </w:tcBorders>
            <w:shd w:val="clear" w:color="auto" w:fill="FFFFFF"/>
            <w:vAlign w:val="center"/>
            <w:hideMark/>
          </w:tcPr>
          <w:p w14:paraId="33B77717"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06083D3"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31AE00A8"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B5C000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EEF599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A81F0FC" w14:textId="77777777" w:rsidR="008D35E8" w:rsidRPr="0051288B" w:rsidRDefault="008D35E8" w:rsidP="00950EB7">
            <w:pPr>
              <w:spacing w:line="256" w:lineRule="auto"/>
              <w:jc w:val="right"/>
              <w:rPr>
                <w:color w:val="010000"/>
                <w:sz w:val="16"/>
                <w:szCs w:val="16"/>
              </w:rPr>
            </w:pPr>
            <w:r w:rsidRPr="0051288B">
              <w:rPr>
                <w:color w:val="010000"/>
                <w:sz w:val="16"/>
                <w:szCs w:val="16"/>
              </w:rPr>
              <w:t>71</w:t>
            </w:r>
          </w:p>
        </w:tc>
        <w:tc>
          <w:tcPr>
            <w:tcW w:w="990" w:type="pct"/>
            <w:gridSpan w:val="2"/>
            <w:tcBorders>
              <w:top w:val="nil"/>
              <w:left w:val="nil"/>
              <w:bottom w:val="single" w:sz="4" w:space="0" w:color="auto"/>
              <w:right w:val="single" w:sz="4" w:space="0" w:color="auto"/>
            </w:tcBorders>
            <w:shd w:val="clear" w:color="auto" w:fill="FFFFFF"/>
            <w:vAlign w:val="center"/>
            <w:hideMark/>
          </w:tcPr>
          <w:p w14:paraId="1606F361"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3B37F12"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381E9D2C"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9806D5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4E1874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F4D4F39" w14:textId="77777777" w:rsidR="008D35E8" w:rsidRPr="0051288B" w:rsidRDefault="008D35E8" w:rsidP="00950EB7">
            <w:pPr>
              <w:spacing w:line="256" w:lineRule="auto"/>
              <w:jc w:val="right"/>
              <w:rPr>
                <w:color w:val="010000"/>
                <w:sz w:val="16"/>
                <w:szCs w:val="16"/>
              </w:rPr>
            </w:pPr>
            <w:r w:rsidRPr="0051288B">
              <w:rPr>
                <w:color w:val="010000"/>
                <w:sz w:val="16"/>
                <w:szCs w:val="16"/>
              </w:rPr>
              <w:t>72</w:t>
            </w:r>
          </w:p>
        </w:tc>
        <w:tc>
          <w:tcPr>
            <w:tcW w:w="990" w:type="pct"/>
            <w:gridSpan w:val="2"/>
            <w:tcBorders>
              <w:top w:val="nil"/>
              <w:left w:val="nil"/>
              <w:bottom w:val="single" w:sz="4" w:space="0" w:color="auto"/>
              <w:right w:val="single" w:sz="4" w:space="0" w:color="auto"/>
            </w:tcBorders>
            <w:shd w:val="clear" w:color="auto" w:fill="FFFFFF"/>
            <w:vAlign w:val="center"/>
            <w:hideMark/>
          </w:tcPr>
          <w:p w14:paraId="33E51539"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66C0B8A"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2A039330"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6325B3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10129A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B104B4C" w14:textId="77777777" w:rsidR="008D35E8" w:rsidRPr="0051288B" w:rsidRDefault="008D35E8" w:rsidP="00950EB7">
            <w:pPr>
              <w:spacing w:line="256" w:lineRule="auto"/>
              <w:jc w:val="right"/>
              <w:rPr>
                <w:color w:val="010000"/>
                <w:sz w:val="16"/>
                <w:szCs w:val="16"/>
              </w:rPr>
            </w:pPr>
            <w:r w:rsidRPr="0051288B">
              <w:rPr>
                <w:color w:val="010000"/>
                <w:sz w:val="16"/>
                <w:szCs w:val="16"/>
              </w:rPr>
              <w:t>73</w:t>
            </w:r>
          </w:p>
        </w:tc>
        <w:tc>
          <w:tcPr>
            <w:tcW w:w="990" w:type="pct"/>
            <w:gridSpan w:val="2"/>
            <w:tcBorders>
              <w:top w:val="nil"/>
              <w:left w:val="nil"/>
              <w:bottom w:val="single" w:sz="4" w:space="0" w:color="auto"/>
              <w:right w:val="single" w:sz="4" w:space="0" w:color="auto"/>
            </w:tcBorders>
            <w:shd w:val="clear" w:color="auto" w:fill="FFFFFF"/>
            <w:vAlign w:val="center"/>
            <w:hideMark/>
          </w:tcPr>
          <w:p w14:paraId="4B257089"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65B0E02"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1E35658E"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185B1C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87150D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4A7E521" w14:textId="77777777" w:rsidR="008D35E8" w:rsidRPr="0051288B" w:rsidRDefault="008D35E8" w:rsidP="00950EB7">
            <w:pPr>
              <w:spacing w:line="256" w:lineRule="auto"/>
              <w:jc w:val="right"/>
              <w:rPr>
                <w:color w:val="010000"/>
                <w:sz w:val="16"/>
                <w:szCs w:val="16"/>
              </w:rPr>
            </w:pPr>
            <w:r w:rsidRPr="0051288B">
              <w:rPr>
                <w:color w:val="010000"/>
                <w:sz w:val="16"/>
                <w:szCs w:val="16"/>
              </w:rPr>
              <w:t>74</w:t>
            </w:r>
          </w:p>
        </w:tc>
        <w:tc>
          <w:tcPr>
            <w:tcW w:w="990" w:type="pct"/>
            <w:gridSpan w:val="2"/>
            <w:tcBorders>
              <w:top w:val="nil"/>
              <w:left w:val="nil"/>
              <w:bottom w:val="single" w:sz="4" w:space="0" w:color="auto"/>
              <w:right w:val="single" w:sz="4" w:space="0" w:color="auto"/>
            </w:tcBorders>
            <w:shd w:val="clear" w:color="auto" w:fill="FFFFFF"/>
            <w:vAlign w:val="center"/>
            <w:hideMark/>
          </w:tcPr>
          <w:p w14:paraId="580DF2D2"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A294CF3"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0D79E298"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7F68C4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D31A69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E3662E0" w14:textId="77777777" w:rsidR="008D35E8" w:rsidRPr="0051288B" w:rsidRDefault="008D35E8" w:rsidP="00950EB7">
            <w:pPr>
              <w:spacing w:line="256" w:lineRule="auto"/>
              <w:jc w:val="right"/>
              <w:rPr>
                <w:color w:val="010000"/>
                <w:sz w:val="16"/>
                <w:szCs w:val="16"/>
              </w:rPr>
            </w:pPr>
            <w:r w:rsidRPr="0051288B">
              <w:rPr>
                <w:color w:val="010000"/>
                <w:sz w:val="16"/>
                <w:szCs w:val="16"/>
              </w:rPr>
              <w:t>75</w:t>
            </w:r>
          </w:p>
        </w:tc>
        <w:tc>
          <w:tcPr>
            <w:tcW w:w="990" w:type="pct"/>
            <w:gridSpan w:val="2"/>
            <w:tcBorders>
              <w:top w:val="nil"/>
              <w:left w:val="nil"/>
              <w:bottom w:val="single" w:sz="4" w:space="0" w:color="auto"/>
              <w:right w:val="single" w:sz="4" w:space="0" w:color="auto"/>
            </w:tcBorders>
            <w:shd w:val="clear" w:color="auto" w:fill="FFFFFF"/>
            <w:vAlign w:val="center"/>
            <w:hideMark/>
          </w:tcPr>
          <w:p w14:paraId="677C1C5D"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F5918B1"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38151046"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B1E1C55" w14:textId="77777777" w:rsidR="008D35E8" w:rsidRPr="0051288B" w:rsidRDefault="008D35E8" w:rsidP="00950EB7">
            <w:pPr>
              <w:spacing w:line="256" w:lineRule="auto"/>
              <w:jc w:val="center"/>
              <w:rPr>
                <w:color w:val="010000"/>
                <w:sz w:val="16"/>
                <w:szCs w:val="16"/>
              </w:rPr>
            </w:pPr>
            <w:r w:rsidRPr="0051288B">
              <w:rPr>
                <w:sz w:val="16"/>
                <w:szCs w:val="16"/>
              </w:rPr>
              <w:t>1</w:t>
            </w:r>
          </w:p>
        </w:tc>
      </w:tr>
      <w:tr w:rsidR="008D35E8" w:rsidRPr="0051288B" w14:paraId="48B7E9A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4D1EF04" w14:textId="77777777" w:rsidR="008D35E8" w:rsidRPr="0051288B" w:rsidRDefault="008D35E8" w:rsidP="00950EB7">
            <w:pPr>
              <w:spacing w:line="256" w:lineRule="auto"/>
              <w:jc w:val="right"/>
              <w:rPr>
                <w:color w:val="010000"/>
                <w:sz w:val="16"/>
                <w:szCs w:val="16"/>
              </w:rPr>
            </w:pPr>
            <w:r w:rsidRPr="0051288B">
              <w:rPr>
                <w:color w:val="010000"/>
                <w:sz w:val="16"/>
                <w:szCs w:val="16"/>
              </w:rPr>
              <w:t>76</w:t>
            </w:r>
          </w:p>
        </w:tc>
        <w:tc>
          <w:tcPr>
            <w:tcW w:w="990" w:type="pct"/>
            <w:gridSpan w:val="2"/>
            <w:tcBorders>
              <w:top w:val="nil"/>
              <w:left w:val="nil"/>
              <w:bottom w:val="single" w:sz="4" w:space="0" w:color="auto"/>
              <w:right w:val="single" w:sz="4" w:space="0" w:color="auto"/>
            </w:tcBorders>
            <w:shd w:val="clear" w:color="auto" w:fill="FFFFFF"/>
            <w:vAlign w:val="center"/>
            <w:hideMark/>
          </w:tcPr>
          <w:p w14:paraId="24CB2A6C"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1272D08"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76F73D6E"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5FCA7A4"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AA6FA5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28BE33E" w14:textId="77777777" w:rsidR="008D35E8" w:rsidRPr="0051288B" w:rsidRDefault="008D35E8" w:rsidP="00950EB7">
            <w:pPr>
              <w:spacing w:line="256" w:lineRule="auto"/>
              <w:jc w:val="right"/>
              <w:rPr>
                <w:color w:val="010000"/>
                <w:sz w:val="16"/>
                <w:szCs w:val="16"/>
              </w:rPr>
            </w:pPr>
            <w:r w:rsidRPr="0051288B">
              <w:rPr>
                <w:color w:val="010000"/>
                <w:sz w:val="16"/>
                <w:szCs w:val="16"/>
              </w:rPr>
              <w:t>77</w:t>
            </w:r>
          </w:p>
        </w:tc>
        <w:tc>
          <w:tcPr>
            <w:tcW w:w="990" w:type="pct"/>
            <w:gridSpan w:val="2"/>
            <w:tcBorders>
              <w:top w:val="nil"/>
              <w:left w:val="nil"/>
              <w:bottom w:val="single" w:sz="4" w:space="0" w:color="auto"/>
              <w:right w:val="single" w:sz="4" w:space="0" w:color="auto"/>
            </w:tcBorders>
            <w:shd w:val="clear" w:color="auto" w:fill="FFFFFF"/>
            <w:vAlign w:val="center"/>
            <w:hideMark/>
          </w:tcPr>
          <w:p w14:paraId="5B999C1C"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F06CF2A"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334654CD"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C300E7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DC7C17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2DDB32C" w14:textId="77777777" w:rsidR="008D35E8" w:rsidRPr="0051288B" w:rsidRDefault="008D35E8" w:rsidP="00950EB7">
            <w:pPr>
              <w:spacing w:line="256" w:lineRule="auto"/>
              <w:jc w:val="right"/>
              <w:rPr>
                <w:color w:val="010000"/>
                <w:sz w:val="16"/>
                <w:szCs w:val="16"/>
              </w:rPr>
            </w:pPr>
            <w:r w:rsidRPr="0051288B">
              <w:rPr>
                <w:color w:val="010000"/>
                <w:sz w:val="16"/>
                <w:szCs w:val="16"/>
              </w:rPr>
              <w:t>78</w:t>
            </w:r>
          </w:p>
        </w:tc>
        <w:tc>
          <w:tcPr>
            <w:tcW w:w="990" w:type="pct"/>
            <w:gridSpan w:val="2"/>
            <w:tcBorders>
              <w:top w:val="nil"/>
              <w:left w:val="nil"/>
              <w:bottom w:val="single" w:sz="4" w:space="0" w:color="auto"/>
              <w:right w:val="single" w:sz="4" w:space="0" w:color="auto"/>
            </w:tcBorders>
            <w:shd w:val="clear" w:color="auto" w:fill="FFFFFF"/>
            <w:vAlign w:val="center"/>
            <w:hideMark/>
          </w:tcPr>
          <w:p w14:paraId="0E2F45E0"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6986045"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5EB202E4"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E25DE2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7E3CFF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3563A5D" w14:textId="77777777" w:rsidR="008D35E8" w:rsidRPr="0051288B" w:rsidRDefault="008D35E8" w:rsidP="00950EB7">
            <w:pPr>
              <w:spacing w:line="256" w:lineRule="auto"/>
              <w:jc w:val="right"/>
              <w:rPr>
                <w:color w:val="010000"/>
                <w:sz w:val="16"/>
                <w:szCs w:val="16"/>
              </w:rPr>
            </w:pPr>
            <w:r w:rsidRPr="0051288B">
              <w:rPr>
                <w:color w:val="010000"/>
                <w:sz w:val="16"/>
                <w:szCs w:val="16"/>
              </w:rPr>
              <w:t>79</w:t>
            </w:r>
          </w:p>
        </w:tc>
        <w:tc>
          <w:tcPr>
            <w:tcW w:w="990" w:type="pct"/>
            <w:gridSpan w:val="2"/>
            <w:tcBorders>
              <w:top w:val="nil"/>
              <w:left w:val="nil"/>
              <w:bottom w:val="single" w:sz="4" w:space="0" w:color="auto"/>
              <w:right w:val="single" w:sz="4" w:space="0" w:color="auto"/>
            </w:tcBorders>
            <w:shd w:val="clear" w:color="auto" w:fill="FFFFFF"/>
            <w:vAlign w:val="center"/>
            <w:hideMark/>
          </w:tcPr>
          <w:p w14:paraId="0E09E1D9"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C29F010"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5FEB726C"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691868D"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0BA428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9AD795C" w14:textId="77777777" w:rsidR="008D35E8" w:rsidRPr="0051288B" w:rsidRDefault="008D35E8" w:rsidP="00950EB7">
            <w:pPr>
              <w:spacing w:line="256" w:lineRule="auto"/>
              <w:jc w:val="right"/>
              <w:rPr>
                <w:color w:val="010000"/>
                <w:sz w:val="16"/>
                <w:szCs w:val="16"/>
              </w:rPr>
            </w:pPr>
            <w:r w:rsidRPr="0051288B">
              <w:rPr>
                <w:color w:val="010000"/>
                <w:sz w:val="16"/>
                <w:szCs w:val="16"/>
              </w:rPr>
              <w:t>80</w:t>
            </w:r>
          </w:p>
        </w:tc>
        <w:tc>
          <w:tcPr>
            <w:tcW w:w="990" w:type="pct"/>
            <w:gridSpan w:val="2"/>
            <w:tcBorders>
              <w:top w:val="nil"/>
              <w:left w:val="nil"/>
              <w:bottom w:val="single" w:sz="4" w:space="0" w:color="auto"/>
              <w:right w:val="single" w:sz="4" w:space="0" w:color="auto"/>
            </w:tcBorders>
            <w:shd w:val="clear" w:color="auto" w:fill="FFFFFF"/>
            <w:vAlign w:val="center"/>
            <w:hideMark/>
          </w:tcPr>
          <w:p w14:paraId="0F15C7C5"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519D8218"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2294AF08"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D0B975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657E4E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497A917" w14:textId="77777777" w:rsidR="008D35E8" w:rsidRPr="0051288B" w:rsidRDefault="008D35E8" w:rsidP="00950EB7">
            <w:pPr>
              <w:spacing w:line="256" w:lineRule="auto"/>
              <w:jc w:val="right"/>
              <w:rPr>
                <w:color w:val="010000"/>
                <w:sz w:val="16"/>
                <w:szCs w:val="16"/>
              </w:rPr>
            </w:pPr>
            <w:r w:rsidRPr="0051288B">
              <w:rPr>
                <w:color w:val="010000"/>
                <w:sz w:val="16"/>
                <w:szCs w:val="16"/>
              </w:rPr>
              <w:t>81</w:t>
            </w:r>
          </w:p>
        </w:tc>
        <w:tc>
          <w:tcPr>
            <w:tcW w:w="990" w:type="pct"/>
            <w:gridSpan w:val="2"/>
            <w:tcBorders>
              <w:top w:val="nil"/>
              <w:left w:val="nil"/>
              <w:bottom w:val="single" w:sz="4" w:space="0" w:color="auto"/>
              <w:right w:val="single" w:sz="4" w:space="0" w:color="auto"/>
            </w:tcBorders>
            <w:shd w:val="clear" w:color="auto" w:fill="FFFFFF"/>
            <w:vAlign w:val="center"/>
            <w:hideMark/>
          </w:tcPr>
          <w:p w14:paraId="493E7B9F"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D1964CC"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523CE57D"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53CBE2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CC686B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4F4C8EE" w14:textId="77777777" w:rsidR="008D35E8" w:rsidRPr="0051288B" w:rsidRDefault="008D35E8" w:rsidP="00950EB7">
            <w:pPr>
              <w:spacing w:line="256" w:lineRule="auto"/>
              <w:jc w:val="right"/>
              <w:rPr>
                <w:color w:val="010000"/>
                <w:sz w:val="16"/>
                <w:szCs w:val="16"/>
              </w:rPr>
            </w:pPr>
            <w:r w:rsidRPr="0051288B">
              <w:rPr>
                <w:color w:val="010000"/>
                <w:sz w:val="16"/>
                <w:szCs w:val="16"/>
              </w:rPr>
              <w:t>82</w:t>
            </w:r>
          </w:p>
        </w:tc>
        <w:tc>
          <w:tcPr>
            <w:tcW w:w="990" w:type="pct"/>
            <w:gridSpan w:val="2"/>
            <w:tcBorders>
              <w:top w:val="nil"/>
              <w:left w:val="nil"/>
              <w:bottom w:val="single" w:sz="4" w:space="0" w:color="auto"/>
              <w:right w:val="single" w:sz="4" w:space="0" w:color="auto"/>
            </w:tcBorders>
            <w:shd w:val="clear" w:color="auto" w:fill="FFFFFF"/>
            <w:vAlign w:val="center"/>
            <w:hideMark/>
          </w:tcPr>
          <w:p w14:paraId="6DCD44F3"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6DB0D18"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4C92446F" w14:textId="77777777" w:rsidR="008D35E8" w:rsidRPr="0051288B" w:rsidRDefault="008D35E8" w:rsidP="00950EB7">
            <w:pPr>
              <w:spacing w:line="256" w:lineRule="auto"/>
              <w:jc w:val="center"/>
              <w:rPr>
                <w:color w:val="010000"/>
                <w:sz w:val="16"/>
                <w:szCs w:val="16"/>
              </w:rPr>
            </w:pPr>
            <w:r w:rsidRPr="0051288B">
              <w:rPr>
                <w:color w:val="010000"/>
                <w:sz w:val="16"/>
                <w:szCs w:val="16"/>
              </w:rPr>
              <w:t>2018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25833C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3FF42E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72B3A9A" w14:textId="77777777" w:rsidR="008D35E8" w:rsidRPr="0051288B" w:rsidRDefault="008D35E8" w:rsidP="00950EB7">
            <w:pPr>
              <w:spacing w:line="256" w:lineRule="auto"/>
              <w:jc w:val="right"/>
              <w:rPr>
                <w:color w:val="010000"/>
                <w:sz w:val="16"/>
                <w:szCs w:val="16"/>
              </w:rPr>
            </w:pPr>
            <w:r w:rsidRPr="0051288B">
              <w:rPr>
                <w:color w:val="010000"/>
                <w:sz w:val="16"/>
                <w:szCs w:val="16"/>
              </w:rPr>
              <w:t>83</w:t>
            </w:r>
          </w:p>
        </w:tc>
        <w:tc>
          <w:tcPr>
            <w:tcW w:w="990" w:type="pct"/>
            <w:gridSpan w:val="2"/>
            <w:tcBorders>
              <w:top w:val="nil"/>
              <w:left w:val="nil"/>
              <w:bottom w:val="single" w:sz="4" w:space="0" w:color="auto"/>
              <w:right w:val="single" w:sz="4" w:space="0" w:color="auto"/>
            </w:tcBorders>
            <w:shd w:val="clear" w:color="auto" w:fill="FFFFFF"/>
            <w:vAlign w:val="center"/>
            <w:hideMark/>
          </w:tcPr>
          <w:p w14:paraId="30740628"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6E1CE8B2"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vAlign w:val="center"/>
            <w:hideMark/>
          </w:tcPr>
          <w:p w14:paraId="6617EF65"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F47E3E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086E6A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2B668EB" w14:textId="77777777" w:rsidR="008D35E8" w:rsidRPr="0051288B" w:rsidRDefault="008D35E8" w:rsidP="00950EB7">
            <w:pPr>
              <w:spacing w:line="256" w:lineRule="auto"/>
              <w:jc w:val="right"/>
              <w:rPr>
                <w:color w:val="010000"/>
                <w:sz w:val="16"/>
                <w:szCs w:val="16"/>
              </w:rPr>
            </w:pPr>
            <w:r w:rsidRPr="0051288B">
              <w:rPr>
                <w:color w:val="010000"/>
                <w:sz w:val="16"/>
                <w:szCs w:val="16"/>
              </w:rPr>
              <w:t>84</w:t>
            </w:r>
          </w:p>
        </w:tc>
        <w:tc>
          <w:tcPr>
            <w:tcW w:w="990" w:type="pct"/>
            <w:gridSpan w:val="2"/>
            <w:tcBorders>
              <w:top w:val="nil"/>
              <w:left w:val="nil"/>
              <w:bottom w:val="single" w:sz="4" w:space="0" w:color="auto"/>
              <w:right w:val="single" w:sz="4" w:space="0" w:color="auto"/>
            </w:tcBorders>
            <w:vAlign w:val="center"/>
            <w:hideMark/>
          </w:tcPr>
          <w:p w14:paraId="1AE3C069"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vAlign w:val="center"/>
            <w:hideMark/>
          </w:tcPr>
          <w:p w14:paraId="2E594919"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vAlign w:val="center"/>
            <w:hideMark/>
          </w:tcPr>
          <w:p w14:paraId="32560C77"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vAlign w:val="center"/>
            <w:hideMark/>
          </w:tcPr>
          <w:p w14:paraId="2A28F68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68D7DF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24B31F7" w14:textId="77777777" w:rsidR="008D35E8" w:rsidRPr="0051288B" w:rsidRDefault="008D35E8" w:rsidP="00950EB7">
            <w:pPr>
              <w:spacing w:line="256" w:lineRule="auto"/>
              <w:jc w:val="right"/>
              <w:rPr>
                <w:color w:val="010000"/>
                <w:sz w:val="16"/>
                <w:szCs w:val="16"/>
              </w:rPr>
            </w:pPr>
            <w:r w:rsidRPr="0051288B">
              <w:rPr>
                <w:color w:val="010000"/>
                <w:sz w:val="16"/>
                <w:szCs w:val="16"/>
              </w:rPr>
              <w:t>85</w:t>
            </w:r>
          </w:p>
        </w:tc>
        <w:tc>
          <w:tcPr>
            <w:tcW w:w="990" w:type="pct"/>
            <w:gridSpan w:val="2"/>
            <w:tcBorders>
              <w:top w:val="nil"/>
              <w:left w:val="nil"/>
              <w:bottom w:val="single" w:sz="4" w:space="0" w:color="auto"/>
              <w:right w:val="single" w:sz="4" w:space="0" w:color="auto"/>
            </w:tcBorders>
            <w:shd w:val="clear" w:color="auto" w:fill="FFFFFF"/>
            <w:vAlign w:val="center"/>
            <w:hideMark/>
          </w:tcPr>
          <w:p w14:paraId="29C8AB66"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12641EC1" w14:textId="77777777" w:rsidR="008D35E8" w:rsidRPr="0051288B" w:rsidRDefault="008D35E8" w:rsidP="00950EB7">
            <w:pPr>
              <w:spacing w:line="256" w:lineRule="auto"/>
              <w:rPr>
                <w:color w:val="010000"/>
                <w:sz w:val="16"/>
                <w:szCs w:val="16"/>
              </w:rPr>
            </w:pPr>
            <w:r w:rsidRPr="0051288B">
              <w:rPr>
                <w:color w:val="010000"/>
                <w:sz w:val="16"/>
                <w:szCs w:val="16"/>
              </w:rPr>
              <w:t>3034LW</w:t>
            </w:r>
          </w:p>
        </w:tc>
        <w:tc>
          <w:tcPr>
            <w:tcW w:w="656" w:type="pct"/>
            <w:tcBorders>
              <w:top w:val="nil"/>
              <w:left w:val="nil"/>
              <w:bottom w:val="single" w:sz="4" w:space="0" w:color="auto"/>
              <w:right w:val="single" w:sz="4" w:space="0" w:color="auto"/>
            </w:tcBorders>
            <w:shd w:val="clear" w:color="auto" w:fill="FFFFFF"/>
            <w:vAlign w:val="center"/>
            <w:hideMark/>
          </w:tcPr>
          <w:p w14:paraId="25FC9C85"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670D5BF4"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F682EB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D26AD98" w14:textId="77777777" w:rsidR="008D35E8" w:rsidRPr="0051288B" w:rsidRDefault="008D35E8" w:rsidP="00950EB7">
            <w:pPr>
              <w:spacing w:line="256" w:lineRule="auto"/>
              <w:jc w:val="right"/>
              <w:rPr>
                <w:color w:val="010000"/>
                <w:sz w:val="16"/>
                <w:szCs w:val="16"/>
              </w:rPr>
            </w:pPr>
            <w:r w:rsidRPr="0051288B">
              <w:rPr>
                <w:color w:val="010000"/>
                <w:sz w:val="16"/>
                <w:szCs w:val="16"/>
              </w:rPr>
              <w:t>86</w:t>
            </w:r>
          </w:p>
        </w:tc>
        <w:tc>
          <w:tcPr>
            <w:tcW w:w="990" w:type="pct"/>
            <w:gridSpan w:val="2"/>
            <w:tcBorders>
              <w:top w:val="nil"/>
              <w:left w:val="nil"/>
              <w:bottom w:val="single" w:sz="4" w:space="0" w:color="auto"/>
              <w:right w:val="single" w:sz="4" w:space="0" w:color="auto"/>
            </w:tcBorders>
            <w:shd w:val="clear" w:color="auto" w:fill="FFFFFF"/>
            <w:vAlign w:val="center"/>
            <w:hideMark/>
          </w:tcPr>
          <w:p w14:paraId="4FDE8EE3" w14:textId="77777777" w:rsidR="008D35E8" w:rsidRPr="0051288B" w:rsidRDefault="008D35E8" w:rsidP="00950EB7">
            <w:pPr>
              <w:spacing w:line="256" w:lineRule="auto"/>
              <w:rPr>
                <w:color w:val="010000"/>
                <w:sz w:val="16"/>
                <w:szCs w:val="16"/>
              </w:rPr>
            </w:pPr>
            <w:r w:rsidRPr="0051288B">
              <w:rPr>
                <w:color w:val="010000"/>
                <w:sz w:val="16"/>
                <w:szCs w:val="16"/>
              </w:rPr>
              <w:t xml:space="preserve">ГАЗ </w:t>
            </w:r>
          </w:p>
        </w:tc>
        <w:tc>
          <w:tcPr>
            <w:tcW w:w="813" w:type="pct"/>
            <w:tcBorders>
              <w:top w:val="nil"/>
              <w:left w:val="nil"/>
              <w:bottom w:val="single" w:sz="4" w:space="0" w:color="auto"/>
              <w:right w:val="single" w:sz="4" w:space="0" w:color="auto"/>
            </w:tcBorders>
            <w:shd w:val="clear" w:color="auto" w:fill="FFFFFF"/>
            <w:vAlign w:val="center"/>
            <w:hideMark/>
          </w:tcPr>
          <w:p w14:paraId="281C7F3F" w14:textId="77777777" w:rsidR="008D35E8" w:rsidRPr="0051288B" w:rsidRDefault="008D35E8" w:rsidP="00950EB7">
            <w:pPr>
              <w:spacing w:line="256" w:lineRule="auto"/>
              <w:rPr>
                <w:color w:val="010000"/>
                <w:sz w:val="16"/>
                <w:szCs w:val="16"/>
              </w:rPr>
            </w:pPr>
            <w:r w:rsidRPr="0051288B">
              <w:rPr>
                <w:color w:val="010000"/>
                <w:sz w:val="16"/>
                <w:szCs w:val="16"/>
              </w:rPr>
              <w:t>3308</w:t>
            </w:r>
          </w:p>
        </w:tc>
        <w:tc>
          <w:tcPr>
            <w:tcW w:w="656" w:type="pct"/>
            <w:tcBorders>
              <w:top w:val="nil"/>
              <w:left w:val="nil"/>
              <w:bottom w:val="single" w:sz="4" w:space="0" w:color="auto"/>
              <w:right w:val="single" w:sz="4" w:space="0" w:color="auto"/>
            </w:tcBorders>
            <w:shd w:val="clear" w:color="auto" w:fill="FFFFFF"/>
            <w:vAlign w:val="center"/>
            <w:hideMark/>
          </w:tcPr>
          <w:p w14:paraId="684A5320" w14:textId="77777777" w:rsidR="008D35E8" w:rsidRPr="0051288B" w:rsidRDefault="008D35E8" w:rsidP="00950EB7">
            <w:pPr>
              <w:spacing w:line="256" w:lineRule="auto"/>
              <w:jc w:val="center"/>
              <w:rPr>
                <w:color w:val="010000"/>
                <w:sz w:val="16"/>
                <w:szCs w:val="16"/>
              </w:rPr>
            </w:pPr>
            <w:r w:rsidRPr="0051288B">
              <w:rPr>
                <w:color w:val="010000"/>
                <w:sz w:val="16"/>
                <w:szCs w:val="16"/>
              </w:rPr>
              <w:t>2002</w:t>
            </w:r>
          </w:p>
        </w:tc>
        <w:tc>
          <w:tcPr>
            <w:tcW w:w="2176" w:type="pct"/>
            <w:gridSpan w:val="2"/>
            <w:tcBorders>
              <w:top w:val="nil"/>
              <w:left w:val="nil"/>
              <w:bottom w:val="single" w:sz="4" w:space="0" w:color="auto"/>
              <w:right w:val="single" w:sz="4" w:space="0" w:color="auto"/>
            </w:tcBorders>
            <w:vAlign w:val="center"/>
            <w:hideMark/>
          </w:tcPr>
          <w:p w14:paraId="0663D82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44BCBE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AD57841" w14:textId="77777777" w:rsidR="008D35E8" w:rsidRPr="0051288B" w:rsidRDefault="008D35E8" w:rsidP="00950EB7">
            <w:pPr>
              <w:spacing w:line="256" w:lineRule="auto"/>
              <w:jc w:val="right"/>
              <w:rPr>
                <w:color w:val="010000"/>
                <w:sz w:val="16"/>
                <w:szCs w:val="16"/>
              </w:rPr>
            </w:pPr>
            <w:r w:rsidRPr="0051288B">
              <w:rPr>
                <w:color w:val="010000"/>
                <w:sz w:val="16"/>
                <w:szCs w:val="16"/>
              </w:rPr>
              <w:t>87</w:t>
            </w:r>
          </w:p>
        </w:tc>
        <w:tc>
          <w:tcPr>
            <w:tcW w:w="990" w:type="pct"/>
            <w:gridSpan w:val="2"/>
            <w:tcBorders>
              <w:top w:val="nil"/>
              <w:left w:val="nil"/>
              <w:bottom w:val="single" w:sz="4" w:space="0" w:color="auto"/>
              <w:right w:val="single" w:sz="4" w:space="0" w:color="auto"/>
            </w:tcBorders>
            <w:shd w:val="clear" w:color="auto" w:fill="FFFFFF"/>
            <w:vAlign w:val="center"/>
            <w:hideMark/>
          </w:tcPr>
          <w:p w14:paraId="0A73118F" w14:textId="77777777" w:rsidR="008D35E8" w:rsidRPr="0051288B" w:rsidRDefault="008D35E8" w:rsidP="00950EB7">
            <w:pPr>
              <w:spacing w:line="256" w:lineRule="auto"/>
              <w:rPr>
                <w:color w:val="010000"/>
                <w:sz w:val="16"/>
                <w:szCs w:val="16"/>
              </w:rPr>
            </w:pPr>
            <w:r w:rsidRPr="0051288B">
              <w:rPr>
                <w:color w:val="010000"/>
                <w:sz w:val="16"/>
                <w:szCs w:val="16"/>
              </w:rPr>
              <w:t xml:space="preserve">ГАЗ </w:t>
            </w:r>
          </w:p>
        </w:tc>
        <w:tc>
          <w:tcPr>
            <w:tcW w:w="813" w:type="pct"/>
            <w:tcBorders>
              <w:top w:val="nil"/>
              <w:left w:val="nil"/>
              <w:bottom w:val="single" w:sz="4" w:space="0" w:color="auto"/>
              <w:right w:val="single" w:sz="4" w:space="0" w:color="auto"/>
            </w:tcBorders>
            <w:shd w:val="clear" w:color="auto" w:fill="FFFFFF"/>
            <w:vAlign w:val="center"/>
            <w:hideMark/>
          </w:tcPr>
          <w:p w14:paraId="7B755A69" w14:textId="77777777" w:rsidR="008D35E8" w:rsidRPr="0051288B" w:rsidRDefault="008D35E8" w:rsidP="00950EB7">
            <w:pPr>
              <w:spacing w:line="256" w:lineRule="auto"/>
              <w:rPr>
                <w:color w:val="010000"/>
                <w:sz w:val="16"/>
                <w:szCs w:val="16"/>
              </w:rPr>
            </w:pPr>
            <w:r w:rsidRPr="0051288B">
              <w:rPr>
                <w:color w:val="010000"/>
                <w:sz w:val="16"/>
                <w:szCs w:val="16"/>
              </w:rPr>
              <w:t>3308</w:t>
            </w:r>
          </w:p>
        </w:tc>
        <w:tc>
          <w:tcPr>
            <w:tcW w:w="656" w:type="pct"/>
            <w:tcBorders>
              <w:top w:val="nil"/>
              <w:left w:val="nil"/>
              <w:bottom w:val="single" w:sz="4" w:space="0" w:color="auto"/>
              <w:right w:val="single" w:sz="4" w:space="0" w:color="auto"/>
            </w:tcBorders>
            <w:shd w:val="clear" w:color="auto" w:fill="FFFFFF"/>
            <w:vAlign w:val="center"/>
            <w:hideMark/>
          </w:tcPr>
          <w:p w14:paraId="601A6893" w14:textId="77777777" w:rsidR="008D35E8" w:rsidRPr="0051288B" w:rsidRDefault="008D35E8" w:rsidP="00950EB7">
            <w:pPr>
              <w:spacing w:line="256" w:lineRule="auto"/>
              <w:jc w:val="center"/>
              <w:rPr>
                <w:color w:val="010000"/>
                <w:sz w:val="16"/>
                <w:szCs w:val="16"/>
              </w:rPr>
            </w:pPr>
            <w:r w:rsidRPr="0051288B">
              <w:rPr>
                <w:color w:val="010000"/>
                <w:sz w:val="16"/>
                <w:szCs w:val="16"/>
              </w:rPr>
              <w:t>2002</w:t>
            </w:r>
          </w:p>
        </w:tc>
        <w:tc>
          <w:tcPr>
            <w:tcW w:w="2176" w:type="pct"/>
            <w:gridSpan w:val="2"/>
            <w:tcBorders>
              <w:top w:val="nil"/>
              <w:left w:val="nil"/>
              <w:bottom w:val="single" w:sz="4" w:space="0" w:color="auto"/>
              <w:right w:val="single" w:sz="4" w:space="0" w:color="auto"/>
            </w:tcBorders>
            <w:vAlign w:val="center"/>
            <w:hideMark/>
          </w:tcPr>
          <w:p w14:paraId="702AC81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2B103A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ADA9FA8" w14:textId="77777777" w:rsidR="008D35E8" w:rsidRPr="0051288B" w:rsidRDefault="008D35E8" w:rsidP="00950EB7">
            <w:pPr>
              <w:spacing w:line="256" w:lineRule="auto"/>
              <w:jc w:val="right"/>
              <w:rPr>
                <w:color w:val="010000"/>
                <w:sz w:val="16"/>
                <w:szCs w:val="16"/>
              </w:rPr>
            </w:pPr>
            <w:r w:rsidRPr="0051288B">
              <w:rPr>
                <w:color w:val="010000"/>
                <w:sz w:val="16"/>
                <w:szCs w:val="16"/>
              </w:rPr>
              <w:t>88</w:t>
            </w:r>
          </w:p>
        </w:tc>
        <w:tc>
          <w:tcPr>
            <w:tcW w:w="990" w:type="pct"/>
            <w:gridSpan w:val="2"/>
            <w:tcBorders>
              <w:top w:val="nil"/>
              <w:left w:val="nil"/>
              <w:bottom w:val="single" w:sz="4" w:space="0" w:color="auto"/>
              <w:right w:val="single" w:sz="4" w:space="0" w:color="auto"/>
            </w:tcBorders>
            <w:shd w:val="clear" w:color="auto" w:fill="FFFFFF"/>
            <w:vAlign w:val="center"/>
            <w:hideMark/>
          </w:tcPr>
          <w:p w14:paraId="102BCD18" w14:textId="77777777" w:rsidR="008D35E8" w:rsidRPr="0051288B" w:rsidRDefault="008D35E8" w:rsidP="00950EB7">
            <w:pPr>
              <w:spacing w:line="256" w:lineRule="auto"/>
              <w:rPr>
                <w:color w:val="010000"/>
                <w:sz w:val="16"/>
                <w:szCs w:val="16"/>
              </w:rPr>
            </w:pPr>
            <w:r w:rsidRPr="0051288B">
              <w:rPr>
                <w:color w:val="010000"/>
                <w:sz w:val="16"/>
                <w:szCs w:val="16"/>
              </w:rPr>
              <w:t xml:space="preserve">ГАЗ </w:t>
            </w:r>
          </w:p>
        </w:tc>
        <w:tc>
          <w:tcPr>
            <w:tcW w:w="813" w:type="pct"/>
            <w:tcBorders>
              <w:top w:val="nil"/>
              <w:left w:val="nil"/>
              <w:bottom w:val="single" w:sz="4" w:space="0" w:color="auto"/>
              <w:right w:val="single" w:sz="4" w:space="0" w:color="auto"/>
            </w:tcBorders>
            <w:shd w:val="clear" w:color="auto" w:fill="FFFFFF"/>
            <w:vAlign w:val="center"/>
            <w:hideMark/>
          </w:tcPr>
          <w:p w14:paraId="7B67DC1F" w14:textId="77777777" w:rsidR="008D35E8" w:rsidRPr="0051288B" w:rsidRDefault="008D35E8" w:rsidP="00950EB7">
            <w:pPr>
              <w:spacing w:line="256" w:lineRule="auto"/>
              <w:rPr>
                <w:color w:val="010000"/>
                <w:sz w:val="16"/>
                <w:szCs w:val="16"/>
              </w:rPr>
            </w:pPr>
            <w:r w:rsidRPr="0051288B">
              <w:rPr>
                <w:color w:val="010000"/>
                <w:sz w:val="16"/>
                <w:szCs w:val="16"/>
              </w:rPr>
              <w:t>3308</w:t>
            </w:r>
          </w:p>
        </w:tc>
        <w:tc>
          <w:tcPr>
            <w:tcW w:w="656" w:type="pct"/>
            <w:tcBorders>
              <w:top w:val="nil"/>
              <w:left w:val="nil"/>
              <w:bottom w:val="single" w:sz="4" w:space="0" w:color="auto"/>
              <w:right w:val="single" w:sz="4" w:space="0" w:color="auto"/>
            </w:tcBorders>
            <w:shd w:val="clear" w:color="auto" w:fill="FFFFFF"/>
            <w:vAlign w:val="center"/>
            <w:hideMark/>
          </w:tcPr>
          <w:p w14:paraId="5A747943" w14:textId="77777777" w:rsidR="008D35E8" w:rsidRPr="0051288B" w:rsidRDefault="008D35E8" w:rsidP="00950EB7">
            <w:pPr>
              <w:spacing w:line="256" w:lineRule="auto"/>
              <w:jc w:val="center"/>
              <w:rPr>
                <w:color w:val="010000"/>
                <w:sz w:val="16"/>
                <w:szCs w:val="16"/>
              </w:rPr>
            </w:pPr>
            <w:r w:rsidRPr="0051288B">
              <w:rPr>
                <w:color w:val="010000"/>
                <w:sz w:val="16"/>
                <w:szCs w:val="16"/>
              </w:rPr>
              <w:t>2002</w:t>
            </w:r>
          </w:p>
        </w:tc>
        <w:tc>
          <w:tcPr>
            <w:tcW w:w="2176" w:type="pct"/>
            <w:gridSpan w:val="2"/>
            <w:tcBorders>
              <w:top w:val="nil"/>
              <w:left w:val="nil"/>
              <w:bottom w:val="single" w:sz="4" w:space="0" w:color="auto"/>
              <w:right w:val="single" w:sz="4" w:space="0" w:color="auto"/>
            </w:tcBorders>
            <w:vAlign w:val="center"/>
            <w:hideMark/>
          </w:tcPr>
          <w:p w14:paraId="415CDDAD"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A45774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BE4D96D" w14:textId="77777777" w:rsidR="008D35E8" w:rsidRPr="0051288B" w:rsidRDefault="008D35E8" w:rsidP="00950EB7">
            <w:pPr>
              <w:spacing w:line="256" w:lineRule="auto"/>
              <w:jc w:val="right"/>
              <w:rPr>
                <w:color w:val="010000"/>
                <w:sz w:val="16"/>
                <w:szCs w:val="16"/>
              </w:rPr>
            </w:pPr>
            <w:r w:rsidRPr="0051288B">
              <w:rPr>
                <w:color w:val="010000"/>
                <w:sz w:val="16"/>
                <w:szCs w:val="16"/>
              </w:rPr>
              <w:t>89</w:t>
            </w:r>
          </w:p>
        </w:tc>
        <w:tc>
          <w:tcPr>
            <w:tcW w:w="990" w:type="pct"/>
            <w:gridSpan w:val="2"/>
            <w:tcBorders>
              <w:top w:val="nil"/>
              <w:left w:val="nil"/>
              <w:bottom w:val="single" w:sz="4" w:space="0" w:color="auto"/>
              <w:right w:val="single" w:sz="4" w:space="0" w:color="auto"/>
            </w:tcBorders>
            <w:shd w:val="clear" w:color="auto" w:fill="FFFFFF"/>
            <w:vAlign w:val="center"/>
            <w:hideMark/>
          </w:tcPr>
          <w:p w14:paraId="157635AB"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72F59964" w14:textId="77777777" w:rsidR="008D35E8" w:rsidRPr="0051288B" w:rsidRDefault="008D35E8" w:rsidP="00950EB7">
            <w:pPr>
              <w:spacing w:line="256" w:lineRule="auto"/>
              <w:rPr>
                <w:color w:val="010000"/>
                <w:sz w:val="16"/>
                <w:szCs w:val="16"/>
              </w:rPr>
            </w:pPr>
            <w:r w:rsidRPr="0051288B">
              <w:rPr>
                <w:color w:val="010000"/>
                <w:sz w:val="16"/>
                <w:szCs w:val="16"/>
              </w:rPr>
              <w:t>28510А</w:t>
            </w:r>
          </w:p>
        </w:tc>
        <w:tc>
          <w:tcPr>
            <w:tcW w:w="656" w:type="pct"/>
            <w:tcBorders>
              <w:top w:val="nil"/>
              <w:left w:val="nil"/>
              <w:bottom w:val="single" w:sz="4" w:space="0" w:color="auto"/>
              <w:right w:val="single" w:sz="4" w:space="0" w:color="auto"/>
            </w:tcBorders>
            <w:shd w:val="clear" w:color="auto" w:fill="FFFFFF"/>
            <w:vAlign w:val="center"/>
            <w:hideMark/>
          </w:tcPr>
          <w:p w14:paraId="530A7AFA"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vAlign w:val="center"/>
            <w:hideMark/>
          </w:tcPr>
          <w:p w14:paraId="541CA72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3A833A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5FEDA02" w14:textId="77777777" w:rsidR="008D35E8" w:rsidRPr="0051288B" w:rsidRDefault="008D35E8" w:rsidP="00950EB7">
            <w:pPr>
              <w:spacing w:line="256" w:lineRule="auto"/>
              <w:jc w:val="right"/>
              <w:rPr>
                <w:color w:val="010000"/>
                <w:sz w:val="16"/>
                <w:szCs w:val="16"/>
              </w:rPr>
            </w:pPr>
            <w:r w:rsidRPr="0051288B">
              <w:rPr>
                <w:color w:val="010000"/>
                <w:sz w:val="16"/>
                <w:szCs w:val="16"/>
              </w:rPr>
              <w:t>90</w:t>
            </w:r>
          </w:p>
        </w:tc>
        <w:tc>
          <w:tcPr>
            <w:tcW w:w="990" w:type="pct"/>
            <w:gridSpan w:val="2"/>
            <w:tcBorders>
              <w:top w:val="nil"/>
              <w:left w:val="nil"/>
              <w:bottom w:val="single" w:sz="4" w:space="0" w:color="auto"/>
              <w:right w:val="single" w:sz="4" w:space="0" w:color="auto"/>
            </w:tcBorders>
            <w:shd w:val="clear" w:color="auto" w:fill="FFFFFF"/>
            <w:vAlign w:val="center"/>
            <w:hideMark/>
          </w:tcPr>
          <w:p w14:paraId="1CFE3D12"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607993CF" w14:textId="77777777" w:rsidR="008D35E8" w:rsidRPr="0051288B" w:rsidRDefault="008D35E8" w:rsidP="00950EB7">
            <w:pPr>
              <w:spacing w:line="256" w:lineRule="auto"/>
              <w:rPr>
                <w:color w:val="010000"/>
                <w:sz w:val="16"/>
                <w:szCs w:val="16"/>
              </w:rPr>
            </w:pPr>
            <w:r w:rsidRPr="0051288B">
              <w:rPr>
                <w:color w:val="010000"/>
                <w:sz w:val="16"/>
                <w:szCs w:val="16"/>
              </w:rPr>
              <w:t>28717</w:t>
            </w:r>
          </w:p>
        </w:tc>
        <w:tc>
          <w:tcPr>
            <w:tcW w:w="656" w:type="pct"/>
            <w:tcBorders>
              <w:top w:val="nil"/>
              <w:left w:val="nil"/>
              <w:bottom w:val="single" w:sz="4" w:space="0" w:color="auto"/>
              <w:right w:val="single" w:sz="4" w:space="0" w:color="auto"/>
            </w:tcBorders>
            <w:shd w:val="clear" w:color="auto" w:fill="FFFFFF"/>
            <w:vAlign w:val="center"/>
            <w:hideMark/>
          </w:tcPr>
          <w:p w14:paraId="332855D9"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2D72440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982A80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6D28494" w14:textId="77777777" w:rsidR="008D35E8" w:rsidRPr="0051288B" w:rsidRDefault="008D35E8" w:rsidP="00950EB7">
            <w:pPr>
              <w:spacing w:line="256" w:lineRule="auto"/>
              <w:jc w:val="right"/>
              <w:rPr>
                <w:color w:val="010000"/>
                <w:sz w:val="16"/>
                <w:szCs w:val="16"/>
              </w:rPr>
            </w:pPr>
            <w:r w:rsidRPr="0051288B">
              <w:rPr>
                <w:color w:val="010000"/>
                <w:sz w:val="16"/>
                <w:szCs w:val="16"/>
              </w:rPr>
              <w:t>91</w:t>
            </w:r>
          </w:p>
        </w:tc>
        <w:tc>
          <w:tcPr>
            <w:tcW w:w="990" w:type="pct"/>
            <w:gridSpan w:val="2"/>
            <w:tcBorders>
              <w:top w:val="nil"/>
              <w:left w:val="nil"/>
              <w:bottom w:val="single" w:sz="4" w:space="0" w:color="auto"/>
              <w:right w:val="single" w:sz="4" w:space="0" w:color="auto"/>
            </w:tcBorders>
            <w:shd w:val="clear" w:color="auto" w:fill="FFFFFF"/>
            <w:vAlign w:val="center"/>
            <w:hideMark/>
          </w:tcPr>
          <w:p w14:paraId="453505B8"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1E294986" w14:textId="77777777" w:rsidR="008D35E8" w:rsidRPr="0051288B" w:rsidRDefault="008D35E8" w:rsidP="00950EB7">
            <w:pPr>
              <w:spacing w:line="256" w:lineRule="auto"/>
              <w:rPr>
                <w:color w:val="010000"/>
                <w:sz w:val="16"/>
                <w:szCs w:val="16"/>
              </w:rPr>
            </w:pPr>
            <w:r w:rsidRPr="0051288B">
              <w:rPr>
                <w:color w:val="010000"/>
                <w:sz w:val="16"/>
                <w:szCs w:val="16"/>
              </w:rPr>
              <w:t>32213</w:t>
            </w:r>
          </w:p>
        </w:tc>
        <w:tc>
          <w:tcPr>
            <w:tcW w:w="656" w:type="pct"/>
            <w:tcBorders>
              <w:top w:val="nil"/>
              <w:left w:val="nil"/>
              <w:bottom w:val="single" w:sz="4" w:space="0" w:color="auto"/>
              <w:right w:val="single" w:sz="4" w:space="0" w:color="auto"/>
            </w:tcBorders>
            <w:shd w:val="clear" w:color="auto" w:fill="FFFFFF"/>
            <w:vAlign w:val="center"/>
            <w:hideMark/>
          </w:tcPr>
          <w:p w14:paraId="30F65FD0"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76C688F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81B140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4760005" w14:textId="77777777" w:rsidR="008D35E8" w:rsidRPr="0051288B" w:rsidRDefault="008D35E8" w:rsidP="00950EB7">
            <w:pPr>
              <w:spacing w:line="256" w:lineRule="auto"/>
              <w:jc w:val="right"/>
              <w:rPr>
                <w:color w:val="010000"/>
                <w:sz w:val="16"/>
                <w:szCs w:val="16"/>
              </w:rPr>
            </w:pPr>
            <w:r w:rsidRPr="0051288B">
              <w:rPr>
                <w:color w:val="010000"/>
                <w:sz w:val="16"/>
                <w:szCs w:val="16"/>
              </w:rPr>
              <w:t>92</w:t>
            </w:r>
          </w:p>
        </w:tc>
        <w:tc>
          <w:tcPr>
            <w:tcW w:w="990" w:type="pct"/>
            <w:gridSpan w:val="2"/>
            <w:tcBorders>
              <w:top w:val="nil"/>
              <w:left w:val="nil"/>
              <w:bottom w:val="single" w:sz="4" w:space="0" w:color="auto"/>
              <w:right w:val="single" w:sz="4" w:space="0" w:color="auto"/>
            </w:tcBorders>
            <w:shd w:val="clear" w:color="auto" w:fill="FFFFFF"/>
            <w:vAlign w:val="center"/>
            <w:hideMark/>
          </w:tcPr>
          <w:p w14:paraId="1DEB9EFA" w14:textId="77777777" w:rsidR="008D35E8" w:rsidRPr="0051288B" w:rsidRDefault="008D35E8" w:rsidP="00950EB7">
            <w:pPr>
              <w:spacing w:line="256" w:lineRule="auto"/>
              <w:rPr>
                <w:color w:val="010000"/>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733EAA85" w14:textId="77777777" w:rsidR="008D35E8" w:rsidRPr="0051288B" w:rsidRDefault="008D35E8" w:rsidP="00950EB7">
            <w:pPr>
              <w:spacing w:line="256" w:lineRule="auto"/>
              <w:rPr>
                <w:color w:val="010000"/>
                <w:sz w:val="16"/>
                <w:szCs w:val="16"/>
              </w:rPr>
            </w:pPr>
            <w:r w:rsidRPr="0051288B">
              <w:rPr>
                <w:color w:val="010000"/>
                <w:sz w:val="16"/>
                <w:szCs w:val="16"/>
              </w:rPr>
              <w:t>2123 Шев.-Нива</w:t>
            </w:r>
          </w:p>
        </w:tc>
        <w:tc>
          <w:tcPr>
            <w:tcW w:w="656" w:type="pct"/>
            <w:tcBorders>
              <w:top w:val="nil"/>
              <w:left w:val="nil"/>
              <w:bottom w:val="single" w:sz="4" w:space="0" w:color="auto"/>
              <w:right w:val="single" w:sz="4" w:space="0" w:color="auto"/>
            </w:tcBorders>
            <w:shd w:val="clear" w:color="auto" w:fill="FFFFFF"/>
            <w:vAlign w:val="center"/>
            <w:hideMark/>
          </w:tcPr>
          <w:p w14:paraId="46209804"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vAlign w:val="center"/>
            <w:hideMark/>
          </w:tcPr>
          <w:p w14:paraId="6B74BA4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F8DB53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1DD240B" w14:textId="77777777" w:rsidR="008D35E8" w:rsidRPr="0051288B" w:rsidRDefault="008D35E8" w:rsidP="00950EB7">
            <w:pPr>
              <w:spacing w:line="256" w:lineRule="auto"/>
              <w:jc w:val="right"/>
              <w:rPr>
                <w:color w:val="010000"/>
                <w:sz w:val="16"/>
                <w:szCs w:val="16"/>
              </w:rPr>
            </w:pPr>
            <w:r w:rsidRPr="0051288B">
              <w:rPr>
                <w:color w:val="010000"/>
                <w:sz w:val="16"/>
                <w:szCs w:val="16"/>
              </w:rPr>
              <w:t>93</w:t>
            </w:r>
          </w:p>
        </w:tc>
        <w:tc>
          <w:tcPr>
            <w:tcW w:w="990" w:type="pct"/>
            <w:gridSpan w:val="2"/>
            <w:tcBorders>
              <w:top w:val="nil"/>
              <w:left w:val="nil"/>
              <w:bottom w:val="single" w:sz="4" w:space="0" w:color="auto"/>
              <w:right w:val="single" w:sz="4" w:space="0" w:color="auto"/>
            </w:tcBorders>
            <w:shd w:val="clear" w:color="auto" w:fill="FFFFFF"/>
            <w:vAlign w:val="center"/>
            <w:hideMark/>
          </w:tcPr>
          <w:p w14:paraId="5BBC946F"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6C974961"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vAlign w:val="center"/>
            <w:hideMark/>
          </w:tcPr>
          <w:p w14:paraId="02E6ED07"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01FD07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E1303C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A6E9257" w14:textId="77777777" w:rsidR="008D35E8" w:rsidRPr="0051288B" w:rsidRDefault="008D35E8" w:rsidP="00950EB7">
            <w:pPr>
              <w:spacing w:line="256" w:lineRule="auto"/>
              <w:jc w:val="right"/>
              <w:rPr>
                <w:color w:val="010000"/>
                <w:sz w:val="16"/>
                <w:szCs w:val="16"/>
              </w:rPr>
            </w:pPr>
            <w:r w:rsidRPr="0051288B">
              <w:rPr>
                <w:color w:val="010000"/>
                <w:sz w:val="16"/>
                <w:szCs w:val="16"/>
              </w:rPr>
              <w:t>94</w:t>
            </w:r>
          </w:p>
        </w:tc>
        <w:tc>
          <w:tcPr>
            <w:tcW w:w="990" w:type="pct"/>
            <w:gridSpan w:val="2"/>
            <w:tcBorders>
              <w:top w:val="nil"/>
              <w:left w:val="nil"/>
              <w:bottom w:val="single" w:sz="4" w:space="0" w:color="auto"/>
              <w:right w:val="single" w:sz="4" w:space="0" w:color="auto"/>
            </w:tcBorders>
            <w:shd w:val="clear" w:color="auto" w:fill="FFFFFF"/>
            <w:vAlign w:val="center"/>
            <w:hideMark/>
          </w:tcPr>
          <w:p w14:paraId="0EF101C1"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4EDCFD0A" w14:textId="77777777" w:rsidR="008D35E8" w:rsidRPr="0051288B" w:rsidRDefault="008D35E8" w:rsidP="00950EB7">
            <w:pPr>
              <w:spacing w:line="256" w:lineRule="auto"/>
              <w:rPr>
                <w:color w:val="010000"/>
                <w:sz w:val="16"/>
                <w:szCs w:val="16"/>
              </w:rPr>
            </w:pPr>
            <w:r w:rsidRPr="0051288B">
              <w:rPr>
                <w:color w:val="010000"/>
                <w:sz w:val="16"/>
                <w:szCs w:val="16"/>
              </w:rPr>
              <w:t>6611</w:t>
            </w:r>
          </w:p>
        </w:tc>
        <w:tc>
          <w:tcPr>
            <w:tcW w:w="656" w:type="pct"/>
            <w:tcBorders>
              <w:top w:val="nil"/>
              <w:left w:val="nil"/>
              <w:bottom w:val="single" w:sz="4" w:space="0" w:color="auto"/>
              <w:right w:val="single" w:sz="4" w:space="0" w:color="auto"/>
            </w:tcBorders>
            <w:shd w:val="clear" w:color="auto" w:fill="FFFFFF"/>
            <w:vAlign w:val="center"/>
            <w:hideMark/>
          </w:tcPr>
          <w:p w14:paraId="0EE43DC1" w14:textId="77777777" w:rsidR="008D35E8" w:rsidRPr="0051288B" w:rsidRDefault="008D35E8" w:rsidP="00950EB7">
            <w:pPr>
              <w:spacing w:line="256" w:lineRule="auto"/>
              <w:jc w:val="center"/>
              <w:rPr>
                <w:color w:val="010000"/>
                <w:sz w:val="16"/>
                <w:szCs w:val="16"/>
              </w:rPr>
            </w:pPr>
            <w:r w:rsidRPr="0051288B">
              <w:rPr>
                <w:color w:val="010000"/>
                <w:sz w:val="16"/>
                <w:szCs w:val="16"/>
              </w:rPr>
              <w:t>1990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521D5C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7E31D4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A845331" w14:textId="77777777" w:rsidR="008D35E8" w:rsidRPr="0051288B" w:rsidRDefault="008D35E8" w:rsidP="00950EB7">
            <w:pPr>
              <w:spacing w:line="256" w:lineRule="auto"/>
              <w:jc w:val="right"/>
              <w:rPr>
                <w:color w:val="010000"/>
                <w:sz w:val="16"/>
                <w:szCs w:val="16"/>
              </w:rPr>
            </w:pPr>
            <w:r w:rsidRPr="0051288B">
              <w:rPr>
                <w:color w:val="010000"/>
                <w:sz w:val="16"/>
                <w:szCs w:val="16"/>
              </w:rPr>
              <w:t>95</w:t>
            </w:r>
          </w:p>
        </w:tc>
        <w:tc>
          <w:tcPr>
            <w:tcW w:w="990" w:type="pct"/>
            <w:gridSpan w:val="2"/>
            <w:tcBorders>
              <w:top w:val="nil"/>
              <w:left w:val="nil"/>
              <w:bottom w:val="single" w:sz="4" w:space="0" w:color="auto"/>
              <w:right w:val="single" w:sz="4" w:space="0" w:color="auto"/>
            </w:tcBorders>
            <w:shd w:val="clear" w:color="auto" w:fill="FFFFFF"/>
            <w:vAlign w:val="center"/>
            <w:hideMark/>
          </w:tcPr>
          <w:p w14:paraId="6178423C"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5D91E3EB"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40E18C55"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7D16A2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5D0C72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EE64FCE" w14:textId="77777777" w:rsidR="008D35E8" w:rsidRPr="0051288B" w:rsidRDefault="008D35E8" w:rsidP="00950EB7">
            <w:pPr>
              <w:spacing w:line="256" w:lineRule="auto"/>
              <w:jc w:val="right"/>
              <w:rPr>
                <w:color w:val="010000"/>
                <w:sz w:val="16"/>
                <w:szCs w:val="16"/>
              </w:rPr>
            </w:pPr>
            <w:r w:rsidRPr="0051288B">
              <w:rPr>
                <w:color w:val="010000"/>
                <w:sz w:val="16"/>
                <w:szCs w:val="16"/>
              </w:rPr>
              <w:t>96</w:t>
            </w:r>
          </w:p>
        </w:tc>
        <w:tc>
          <w:tcPr>
            <w:tcW w:w="990" w:type="pct"/>
            <w:gridSpan w:val="2"/>
            <w:tcBorders>
              <w:top w:val="nil"/>
              <w:left w:val="nil"/>
              <w:bottom w:val="single" w:sz="4" w:space="0" w:color="auto"/>
              <w:right w:val="single" w:sz="4" w:space="0" w:color="auto"/>
            </w:tcBorders>
            <w:shd w:val="clear" w:color="auto" w:fill="FFFFFF"/>
            <w:vAlign w:val="center"/>
            <w:hideMark/>
          </w:tcPr>
          <w:p w14:paraId="74908213"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6DB16D9" w14:textId="77777777" w:rsidR="008D35E8" w:rsidRPr="0051288B" w:rsidRDefault="008D35E8" w:rsidP="00950EB7">
            <w:pPr>
              <w:spacing w:line="256" w:lineRule="auto"/>
              <w:rPr>
                <w:color w:val="010000"/>
                <w:sz w:val="16"/>
                <w:szCs w:val="16"/>
              </w:rPr>
            </w:pPr>
            <w:r w:rsidRPr="0051288B">
              <w:rPr>
                <w:color w:val="010000"/>
                <w:sz w:val="16"/>
                <w:szCs w:val="16"/>
              </w:rPr>
              <w:t>374195</w:t>
            </w:r>
          </w:p>
        </w:tc>
        <w:tc>
          <w:tcPr>
            <w:tcW w:w="656" w:type="pct"/>
            <w:tcBorders>
              <w:top w:val="nil"/>
              <w:left w:val="nil"/>
              <w:bottom w:val="single" w:sz="4" w:space="0" w:color="auto"/>
              <w:right w:val="single" w:sz="4" w:space="0" w:color="auto"/>
            </w:tcBorders>
            <w:vAlign w:val="center"/>
            <w:hideMark/>
          </w:tcPr>
          <w:p w14:paraId="7E087E16" w14:textId="77777777" w:rsidR="008D35E8" w:rsidRPr="0051288B" w:rsidRDefault="008D35E8" w:rsidP="00950EB7">
            <w:pPr>
              <w:spacing w:line="256" w:lineRule="auto"/>
              <w:jc w:val="center"/>
              <w:rPr>
                <w:color w:val="010000"/>
                <w:sz w:val="16"/>
                <w:szCs w:val="16"/>
              </w:rPr>
            </w:pPr>
            <w:r w:rsidRPr="0051288B">
              <w:rPr>
                <w:sz w:val="16"/>
                <w:szCs w:val="16"/>
              </w:rPr>
              <w:t>2010</w:t>
            </w:r>
          </w:p>
        </w:tc>
        <w:tc>
          <w:tcPr>
            <w:tcW w:w="2176" w:type="pct"/>
            <w:gridSpan w:val="2"/>
            <w:tcBorders>
              <w:top w:val="nil"/>
              <w:left w:val="nil"/>
              <w:bottom w:val="single" w:sz="4" w:space="0" w:color="auto"/>
              <w:right w:val="single" w:sz="4" w:space="0" w:color="auto"/>
            </w:tcBorders>
            <w:vAlign w:val="center"/>
            <w:hideMark/>
          </w:tcPr>
          <w:p w14:paraId="26DA0A7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D25664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5752566" w14:textId="77777777" w:rsidR="008D35E8" w:rsidRPr="0051288B" w:rsidRDefault="008D35E8" w:rsidP="00950EB7">
            <w:pPr>
              <w:spacing w:line="256" w:lineRule="auto"/>
              <w:jc w:val="right"/>
              <w:rPr>
                <w:color w:val="010000"/>
                <w:sz w:val="16"/>
                <w:szCs w:val="16"/>
              </w:rPr>
            </w:pPr>
            <w:r w:rsidRPr="0051288B">
              <w:rPr>
                <w:color w:val="010000"/>
                <w:sz w:val="16"/>
                <w:szCs w:val="16"/>
              </w:rPr>
              <w:t>97</w:t>
            </w:r>
          </w:p>
        </w:tc>
        <w:tc>
          <w:tcPr>
            <w:tcW w:w="990" w:type="pct"/>
            <w:gridSpan w:val="2"/>
            <w:tcBorders>
              <w:top w:val="nil"/>
              <w:left w:val="nil"/>
              <w:bottom w:val="single" w:sz="4" w:space="0" w:color="auto"/>
              <w:right w:val="single" w:sz="4" w:space="0" w:color="auto"/>
            </w:tcBorders>
            <w:shd w:val="clear" w:color="auto" w:fill="FFFFFF"/>
            <w:vAlign w:val="center"/>
            <w:hideMark/>
          </w:tcPr>
          <w:p w14:paraId="7A2861B0"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A38A082" w14:textId="77777777" w:rsidR="008D35E8" w:rsidRPr="0051288B" w:rsidRDefault="008D35E8" w:rsidP="00950EB7">
            <w:pPr>
              <w:spacing w:line="256" w:lineRule="auto"/>
              <w:rPr>
                <w:color w:val="010000"/>
                <w:sz w:val="16"/>
                <w:szCs w:val="16"/>
              </w:rPr>
            </w:pPr>
            <w:r w:rsidRPr="0051288B">
              <w:rPr>
                <w:color w:val="010000"/>
                <w:sz w:val="16"/>
                <w:szCs w:val="16"/>
              </w:rPr>
              <w:t>396252-03</w:t>
            </w:r>
          </w:p>
        </w:tc>
        <w:tc>
          <w:tcPr>
            <w:tcW w:w="656" w:type="pct"/>
            <w:tcBorders>
              <w:top w:val="nil"/>
              <w:left w:val="nil"/>
              <w:bottom w:val="single" w:sz="4" w:space="0" w:color="auto"/>
              <w:right w:val="single" w:sz="4" w:space="0" w:color="auto"/>
            </w:tcBorders>
            <w:shd w:val="clear" w:color="auto" w:fill="FFFFFF"/>
            <w:vAlign w:val="center"/>
            <w:hideMark/>
          </w:tcPr>
          <w:p w14:paraId="697299EE"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C881F4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21B936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ED25ABB" w14:textId="77777777" w:rsidR="008D35E8" w:rsidRPr="0051288B" w:rsidRDefault="008D35E8" w:rsidP="00950EB7">
            <w:pPr>
              <w:spacing w:line="256" w:lineRule="auto"/>
              <w:jc w:val="right"/>
              <w:rPr>
                <w:color w:val="010000"/>
                <w:sz w:val="16"/>
                <w:szCs w:val="16"/>
              </w:rPr>
            </w:pPr>
            <w:r w:rsidRPr="0051288B">
              <w:rPr>
                <w:color w:val="010000"/>
                <w:sz w:val="16"/>
                <w:szCs w:val="16"/>
              </w:rPr>
              <w:t>98</w:t>
            </w:r>
          </w:p>
        </w:tc>
        <w:tc>
          <w:tcPr>
            <w:tcW w:w="990" w:type="pct"/>
            <w:gridSpan w:val="2"/>
            <w:tcBorders>
              <w:top w:val="nil"/>
              <w:left w:val="nil"/>
              <w:bottom w:val="single" w:sz="4" w:space="0" w:color="auto"/>
              <w:right w:val="single" w:sz="4" w:space="0" w:color="auto"/>
            </w:tcBorders>
            <w:shd w:val="clear" w:color="auto" w:fill="FFFFFF"/>
            <w:vAlign w:val="center"/>
            <w:hideMark/>
          </w:tcPr>
          <w:p w14:paraId="46EFB211"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48F12DC"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2FD37636" w14:textId="77777777" w:rsidR="008D35E8" w:rsidRPr="0051288B" w:rsidRDefault="008D35E8" w:rsidP="00950EB7">
            <w:pPr>
              <w:spacing w:line="256" w:lineRule="auto"/>
              <w:jc w:val="center"/>
              <w:rPr>
                <w:color w:val="010000"/>
                <w:sz w:val="16"/>
                <w:szCs w:val="16"/>
              </w:rPr>
            </w:pPr>
            <w:r w:rsidRPr="0051288B">
              <w:rPr>
                <w:color w:val="010000"/>
                <w:sz w:val="16"/>
                <w:szCs w:val="16"/>
              </w:rPr>
              <w:t>2016</w:t>
            </w:r>
          </w:p>
        </w:tc>
        <w:tc>
          <w:tcPr>
            <w:tcW w:w="2176" w:type="pct"/>
            <w:gridSpan w:val="2"/>
            <w:tcBorders>
              <w:top w:val="nil"/>
              <w:left w:val="nil"/>
              <w:bottom w:val="single" w:sz="4" w:space="0" w:color="auto"/>
              <w:right w:val="single" w:sz="4" w:space="0" w:color="auto"/>
            </w:tcBorders>
            <w:vAlign w:val="center"/>
            <w:hideMark/>
          </w:tcPr>
          <w:p w14:paraId="5E6ACBD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18E4A9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6F1F5FC" w14:textId="77777777" w:rsidR="008D35E8" w:rsidRPr="0051288B" w:rsidRDefault="008D35E8" w:rsidP="00950EB7">
            <w:pPr>
              <w:spacing w:line="256" w:lineRule="auto"/>
              <w:jc w:val="right"/>
              <w:rPr>
                <w:color w:val="010000"/>
                <w:sz w:val="16"/>
                <w:szCs w:val="16"/>
              </w:rPr>
            </w:pPr>
            <w:r w:rsidRPr="0051288B">
              <w:rPr>
                <w:color w:val="010000"/>
                <w:sz w:val="16"/>
                <w:szCs w:val="16"/>
              </w:rPr>
              <w:t>99</w:t>
            </w:r>
          </w:p>
        </w:tc>
        <w:tc>
          <w:tcPr>
            <w:tcW w:w="990" w:type="pct"/>
            <w:gridSpan w:val="2"/>
            <w:tcBorders>
              <w:top w:val="nil"/>
              <w:left w:val="nil"/>
              <w:bottom w:val="single" w:sz="4" w:space="0" w:color="auto"/>
              <w:right w:val="single" w:sz="4" w:space="0" w:color="auto"/>
            </w:tcBorders>
            <w:shd w:val="clear" w:color="auto" w:fill="FFFFFF"/>
            <w:vAlign w:val="center"/>
            <w:hideMark/>
          </w:tcPr>
          <w:p w14:paraId="7B76A72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1F75E82"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vAlign w:val="center"/>
            <w:hideMark/>
          </w:tcPr>
          <w:p w14:paraId="59F164E3" w14:textId="77777777" w:rsidR="008D35E8" w:rsidRPr="0051288B" w:rsidRDefault="008D35E8" w:rsidP="00950EB7">
            <w:pPr>
              <w:spacing w:line="256" w:lineRule="auto"/>
              <w:jc w:val="center"/>
              <w:rPr>
                <w:color w:val="010000"/>
                <w:sz w:val="16"/>
                <w:szCs w:val="16"/>
              </w:rPr>
            </w:pPr>
            <w:r w:rsidRPr="0051288B">
              <w:rPr>
                <w:sz w:val="16"/>
                <w:szCs w:val="16"/>
              </w:rPr>
              <w:t>2009</w:t>
            </w:r>
          </w:p>
        </w:tc>
        <w:tc>
          <w:tcPr>
            <w:tcW w:w="2176" w:type="pct"/>
            <w:gridSpan w:val="2"/>
            <w:tcBorders>
              <w:top w:val="nil"/>
              <w:left w:val="nil"/>
              <w:bottom w:val="single" w:sz="4" w:space="0" w:color="auto"/>
              <w:right w:val="single" w:sz="4" w:space="0" w:color="auto"/>
            </w:tcBorders>
            <w:vAlign w:val="center"/>
            <w:hideMark/>
          </w:tcPr>
          <w:p w14:paraId="1CB8332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B3ECDF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AD02EEA" w14:textId="77777777" w:rsidR="008D35E8" w:rsidRPr="0051288B" w:rsidRDefault="008D35E8" w:rsidP="00950EB7">
            <w:pPr>
              <w:spacing w:line="256" w:lineRule="auto"/>
              <w:jc w:val="right"/>
              <w:rPr>
                <w:color w:val="010000"/>
                <w:sz w:val="16"/>
                <w:szCs w:val="16"/>
              </w:rPr>
            </w:pPr>
            <w:r w:rsidRPr="0051288B">
              <w:rPr>
                <w:color w:val="010000"/>
                <w:sz w:val="16"/>
                <w:szCs w:val="16"/>
              </w:rPr>
              <w:t>100</w:t>
            </w:r>
          </w:p>
        </w:tc>
        <w:tc>
          <w:tcPr>
            <w:tcW w:w="990" w:type="pct"/>
            <w:gridSpan w:val="2"/>
            <w:tcBorders>
              <w:top w:val="nil"/>
              <w:left w:val="nil"/>
              <w:bottom w:val="single" w:sz="4" w:space="0" w:color="auto"/>
              <w:right w:val="single" w:sz="4" w:space="0" w:color="auto"/>
            </w:tcBorders>
            <w:shd w:val="clear" w:color="auto" w:fill="FFFFFF"/>
            <w:vAlign w:val="center"/>
            <w:hideMark/>
          </w:tcPr>
          <w:p w14:paraId="0FA4995B"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389C0370" w14:textId="77777777" w:rsidR="008D35E8" w:rsidRPr="0051288B" w:rsidRDefault="008D35E8" w:rsidP="00950EB7">
            <w:pPr>
              <w:spacing w:line="256" w:lineRule="auto"/>
              <w:rPr>
                <w:color w:val="010000"/>
                <w:sz w:val="16"/>
                <w:szCs w:val="16"/>
              </w:rPr>
            </w:pPr>
            <w:r w:rsidRPr="0051288B">
              <w:rPr>
                <w:color w:val="010000"/>
                <w:sz w:val="16"/>
                <w:szCs w:val="16"/>
              </w:rPr>
              <w:t>31519-10</w:t>
            </w:r>
          </w:p>
        </w:tc>
        <w:tc>
          <w:tcPr>
            <w:tcW w:w="656" w:type="pct"/>
            <w:tcBorders>
              <w:top w:val="nil"/>
              <w:left w:val="nil"/>
              <w:bottom w:val="single" w:sz="4" w:space="0" w:color="auto"/>
              <w:right w:val="single" w:sz="4" w:space="0" w:color="auto"/>
            </w:tcBorders>
            <w:shd w:val="clear" w:color="auto" w:fill="FFFFFF"/>
            <w:vAlign w:val="center"/>
            <w:hideMark/>
          </w:tcPr>
          <w:p w14:paraId="543CAF2F" w14:textId="77777777" w:rsidR="008D35E8" w:rsidRPr="0051288B" w:rsidRDefault="008D35E8" w:rsidP="00950EB7">
            <w:pPr>
              <w:spacing w:line="256" w:lineRule="auto"/>
              <w:jc w:val="center"/>
              <w:rPr>
                <w:color w:val="010000"/>
                <w:sz w:val="16"/>
                <w:szCs w:val="16"/>
              </w:rPr>
            </w:pPr>
            <w:r w:rsidRPr="0051288B">
              <w:rPr>
                <w:color w:val="010000"/>
                <w:sz w:val="16"/>
                <w:szCs w:val="16"/>
              </w:rPr>
              <w:t>1997</w:t>
            </w:r>
          </w:p>
        </w:tc>
        <w:tc>
          <w:tcPr>
            <w:tcW w:w="2176" w:type="pct"/>
            <w:gridSpan w:val="2"/>
            <w:tcBorders>
              <w:top w:val="nil"/>
              <w:left w:val="nil"/>
              <w:bottom w:val="single" w:sz="4" w:space="0" w:color="auto"/>
              <w:right w:val="single" w:sz="4" w:space="0" w:color="auto"/>
            </w:tcBorders>
            <w:vAlign w:val="center"/>
            <w:hideMark/>
          </w:tcPr>
          <w:p w14:paraId="3719939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8E228F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3701741" w14:textId="77777777" w:rsidR="008D35E8" w:rsidRPr="0051288B" w:rsidRDefault="008D35E8" w:rsidP="00950EB7">
            <w:pPr>
              <w:spacing w:line="256" w:lineRule="auto"/>
              <w:jc w:val="right"/>
              <w:rPr>
                <w:color w:val="010000"/>
                <w:sz w:val="16"/>
                <w:szCs w:val="16"/>
              </w:rPr>
            </w:pPr>
            <w:r w:rsidRPr="0051288B">
              <w:rPr>
                <w:color w:val="010000"/>
                <w:sz w:val="16"/>
                <w:szCs w:val="16"/>
              </w:rPr>
              <w:t>101</w:t>
            </w:r>
          </w:p>
        </w:tc>
        <w:tc>
          <w:tcPr>
            <w:tcW w:w="990" w:type="pct"/>
            <w:gridSpan w:val="2"/>
            <w:tcBorders>
              <w:top w:val="nil"/>
              <w:left w:val="nil"/>
              <w:bottom w:val="single" w:sz="4" w:space="0" w:color="auto"/>
              <w:right w:val="single" w:sz="4" w:space="0" w:color="auto"/>
            </w:tcBorders>
            <w:shd w:val="clear" w:color="auto" w:fill="FFFFFF"/>
            <w:vAlign w:val="center"/>
            <w:hideMark/>
          </w:tcPr>
          <w:p w14:paraId="5E38FE24"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4B7A89A3"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36FF14E5" w14:textId="77777777" w:rsidR="008D35E8" w:rsidRPr="0051288B" w:rsidRDefault="008D35E8" w:rsidP="00950EB7">
            <w:pPr>
              <w:spacing w:line="256" w:lineRule="auto"/>
              <w:jc w:val="center"/>
              <w:rPr>
                <w:color w:val="010000"/>
                <w:sz w:val="16"/>
                <w:szCs w:val="16"/>
              </w:rPr>
            </w:pPr>
            <w:r w:rsidRPr="0051288B">
              <w:rPr>
                <w:color w:val="010000"/>
                <w:sz w:val="16"/>
                <w:szCs w:val="16"/>
              </w:rPr>
              <w:t>2016</w:t>
            </w:r>
          </w:p>
        </w:tc>
        <w:tc>
          <w:tcPr>
            <w:tcW w:w="2176" w:type="pct"/>
            <w:gridSpan w:val="2"/>
            <w:tcBorders>
              <w:top w:val="nil"/>
              <w:left w:val="nil"/>
              <w:bottom w:val="single" w:sz="4" w:space="0" w:color="auto"/>
              <w:right w:val="single" w:sz="4" w:space="0" w:color="auto"/>
            </w:tcBorders>
            <w:vAlign w:val="center"/>
            <w:hideMark/>
          </w:tcPr>
          <w:p w14:paraId="72D1777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CB3585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74A5FE0" w14:textId="77777777" w:rsidR="008D35E8" w:rsidRPr="0051288B" w:rsidRDefault="008D35E8" w:rsidP="00950EB7">
            <w:pPr>
              <w:spacing w:line="256" w:lineRule="auto"/>
              <w:jc w:val="right"/>
              <w:rPr>
                <w:color w:val="010000"/>
                <w:sz w:val="16"/>
                <w:szCs w:val="16"/>
              </w:rPr>
            </w:pPr>
            <w:r w:rsidRPr="0051288B">
              <w:rPr>
                <w:color w:val="010000"/>
                <w:sz w:val="16"/>
                <w:szCs w:val="16"/>
              </w:rPr>
              <w:t>102</w:t>
            </w:r>
          </w:p>
        </w:tc>
        <w:tc>
          <w:tcPr>
            <w:tcW w:w="990" w:type="pct"/>
            <w:gridSpan w:val="2"/>
            <w:tcBorders>
              <w:top w:val="nil"/>
              <w:left w:val="nil"/>
              <w:bottom w:val="single" w:sz="4" w:space="0" w:color="auto"/>
              <w:right w:val="single" w:sz="4" w:space="0" w:color="auto"/>
            </w:tcBorders>
            <w:shd w:val="clear" w:color="auto" w:fill="FFFFFF"/>
            <w:vAlign w:val="center"/>
            <w:hideMark/>
          </w:tcPr>
          <w:p w14:paraId="0B4CED8B"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2141A6D2"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6EA9780A"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vAlign w:val="center"/>
            <w:hideMark/>
          </w:tcPr>
          <w:p w14:paraId="766F08D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7EA804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75167B6" w14:textId="77777777" w:rsidR="008D35E8" w:rsidRPr="0051288B" w:rsidRDefault="008D35E8" w:rsidP="00950EB7">
            <w:pPr>
              <w:spacing w:line="256" w:lineRule="auto"/>
              <w:jc w:val="right"/>
              <w:rPr>
                <w:color w:val="010000"/>
                <w:sz w:val="16"/>
                <w:szCs w:val="16"/>
              </w:rPr>
            </w:pPr>
            <w:r w:rsidRPr="0051288B">
              <w:rPr>
                <w:color w:val="010000"/>
                <w:sz w:val="16"/>
                <w:szCs w:val="16"/>
              </w:rPr>
              <w:t>103</w:t>
            </w:r>
          </w:p>
        </w:tc>
        <w:tc>
          <w:tcPr>
            <w:tcW w:w="990" w:type="pct"/>
            <w:gridSpan w:val="2"/>
            <w:tcBorders>
              <w:top w:val="nil"/>
              <w:left w:val="nil"/>
              <w:bottom w:val="single" w:sz="4" w:space="0" w:color="auto"/>
              <w:right w:val="single" w:sz="4" w:space="0" w:color="auto"/>
            </w:tcBorders>
            <w:shd w:val="clear" w:color="auto" w:fill="FFFFFF"/>
            <w:vAlign w:val="center"/>
            <w:hideMark/>
          </w:tcPr>
          <w:p w14:paraId="790483FC"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3D4856B4"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1B33107C"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vAlign w:val="center"/>
            <w:hideMark/>
          </w:tcPr>
          <w:p w14:paraId="110C176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E9468B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A4887BA" w14:textId="77777777" w:rsidR="008D35E8" w:rsidRPr="0051288B" w:rsidRDefault="008D35E8" w:rsidP="00950EB7">
            <w:pPr>
              <w:spacing w:line="256" w:lineRule="auto"/>
              <w:jc w:val="right"/>
              <w:rPr>
                <w:color w:val="010000"/>
                <w:sz w:val="16"/>
                <w:szCs w:val="16"/>
              </w:rPr>
            </w:pPr>
            <w:r w:rsidRPr="0051288B">
              <w:rPr>
                <w:color w:val="010000"/>
                <w:sz w:val="16"/>
                <w:szCs w:val="16"/>
              </w:rPr>
              <w:t>104</w:t>
            </w:r>
          </w:p>
        </w:tc>
        <w:tc>
          <w:tcPr>
            <w:tcW w:w="990" w:type="pct"/>
            <w:gridSpan w:val="2"/>
            <w:tcBorders>
              <w:top w:val="nil"/>
              <w:left w:val="nil"/>
              <w:bottom w:val="single" w:sz="4" w:space="0" w:color="auto"/>
              <w:right w:val="single" w:sz="4" w:space="0" w:color="auto"/>
            </w:tcBorders>
            <w:vAlign w:val="center"/>
            <w:hideMark/>
          </w:tcPr>
          <w:p w14:paraId="6B8BB32C"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vAlign w:val="center"/>
            <w:hideMark/>
          </w:tcPr>
          <w:p w14:paraId="69659F8F"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vAlign w:val="center"/>
            <w:hideMark/>
          </w:tcPr>
          <w:p w14:paraId="7AA72576"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79550B0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82C50B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E81898C" w14:textId="77777777" w:rsidR="008D35E8" w:rsidRPr="0051288B" w:rsidRDefault="008D35E8" w:rsidP="00950EB7">
            <w:pPr>
              <w:spacing w:line="256" w:lineRule="auto"/>
              <w:jc w:val="right"/>
              <w:rPr>
                <w:color w:val="010000"/>
                <w:sz w:val="16"/>
                <w:szCs w:val="16"/>
              </w:rPr>
            </w:pPr>
            <w:r w:rsidRPr="0051288B">
              <w:rPr>
                <w:color w:val="010000"/>
                <w:sz w:val="16"/>
                <w:szCs w:val="16"/>
              </w:rPr>
              <w:t>105</w:t>
            </w:r>
          </w:p>
        </w:tc>
        <w:tc>
          <w:tcPr>
            <w:tcW w:w="990" w:type="pct"/>
            <w:gridSpan w:val="2"/>
            <w:tcBorders>
              <w:top w:val="nil"/>
              <w:left w:val="nil"/>
              <w:bottom w:val="single" w:sz="4" w:space="0" w:color="auto"/>
              <w:right w:val="single" w:sz="4" w:space="0" w:color="auto"/>
            </w:tcBorders>
            <w:vAlign w:val="center"/>
            <w:hideMark/>
          </w:tcPr>
          <w:p w14:paraId="3A8696A1"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vAlign w:val="center"/>
            <w:hideMark/>
          </w:tcPr>
          <w:p w14:paraId="584D5F00" w14:textId="77777777" w:rsidR="008D35E8" w:rsidRPr="0051288B" w:rsidRDefault="008D35E8" w:rsidP="00950EB7">
            <w:pPr>
              <w:spacing w:line="256" w:lineRule="auto"/>
              <w:rPr>
                <w:color w:val="010000"/>
                <w:sz w:val="16"/>
                <w:szCs w:val="16"/>
              </w:rPr>
            </w:pPr>
            <w:r w:rsidRPr="0051288B">
              <w:rPr>
                <w:color w:val="010000"/>
                <w:sz w:val="16"/>
                <w:szCs w:val="16"/>
              </w:rPr>
              <w:t>390902</w:t>
            </w:r>
          </w:p>
        </w:tc>
        <w:tc>
          <w:tcPr>
            <w:tcW w:w="656" w:type="pct"/>
            <w:tcBorders>
              <w:top w:val="nil"/>
              <w:left w:val="nil"/>
              <w:bottom w:val="single" w:sz="4" w:space="0" w:color="auto"/>
              <w:right w:val="single" w:sz="4" w:space="0" w:color="auto"/>
            </w:tcBorders>
            <w:vAlign w:val="center"/>
            <w:hideMark/>
          </w:tcPr>
          <w:p w14:paraId="2B426BE7" w14:textId="77777777" w:rsidR="008D35E8" w:rsidRPr="0051288B" w:rsidRDefault="008D35E8" w:rsidP="00950EB7">
            <w:pPr>
              <w:spacing w:line="256" w:lineRule="auto"/>
              <w:jc w:val="center"/>
              <w:rPr>
                <w:color w:val="010000"/>
                <w:sz w:val="16"/>
                <w:szCs w:val="16"/>
              </w:rPr>
            </w:pPr>
            <w:r w:rsidRPr="0051288B">
              <w:rPr>
                <w:color w:val="010000"/>
                <w:sz w:val="16"/>
                <w:szCs w:val="16"/>
              </w:rPr>
              <w:t>2004</w:t>
            </w:r>
          </w:p>
        </w:tc>
        <w:tc>
          <w:tcPr>
            <w:tcW w:w="2176" w:type="pct"/>
            <w:gridSpan w:val="2"/>
            <w:tcBorders>
              <w:top w:val="nil"/>
              <w:left w:val="nil"/>
              <w:bottom w:val="single" w:sz="4" w:space="0" w:color="auto"/>
              <w:right w:val="single" w:sz="4" w:space="0" w:color="auto"/>
            </w:tcBorders>
            <w:vAlign w:val="center"/>
            <w:hideMark/>
          </w:tcPr>
          <w:p w14:paraId="2E323BC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1CBFD0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720FC8E" w14:textId="77777777" w:rsidR="008D35E8" w:rsidRPr="0051288B" w:rsidRDefault="008D35E8" w:rsidP="00950EB7">
            <w:pPr>
              <w:spacing w:line="256" w:lineRule="auto"/>
              <w:jc w:val="right"/>
              <w:rPr>
                <w:color w:val="010000"/>
                <w:sz w:val="16"/>
                <w:szCs w:val="16"/>
              </w:rPr>
            </w:pPr>
            <w:r w:rsidRPr="0051288B">
              <w:rPr>
                <w:color w:val="010000"/>
                <w:sz w:val="16"/>
                <w:szCs w:val="16"/>
              </w:rPr>
              <w:t>106</w:t>
            </w:r>
          </w:p>
        </w:tc>
        <w:tc>
          <w:tcPr>
            <w:tcW w:w="990" w:type="pct"/>
            <w:gridSpan w:val="2"/>
            <w:tcBorders>
              <w:top w:val="nil"/>
              <w:left w:val="nil"/>
              <w:bottom w:val="single" w:sz="4" w:space="0" w:color="auto"/>
              <w:right w:val="single" w:sz="4" w:space="0" w:color="auto"/>
            </w:tcBorders>
            <w:vAlign w:val="center"/>
            <w:hideMark/>
          </w:tcPr>
          <w:p w14:paraId="0785B466"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2F66543E" w14:textId="77777777" w:rsidR="008D35E8" w:rsidRPr="0051288B" w:rsidRDefault="008D35E8" w:rsidP="00950EB7">
            <w:pPr>
              <w:spacing w:line="256" w:lineRule="auto"/>
              <w:rPr>
                <w:color w:val="010000"/>
                <w:sz w:val="16"/>
                <w:szCs w:val="16"/>
              </w:rPr>
            </w:pPr>
            <w:r w:rsidRPr="0051288B">
              <w:rPr>
                <w:color w:val="010000"/>
                <w:sz w:val="16"/>
                <w:szCs w:val="16"/>
              </w:rPr>
              <w:t>3962</w:t>
            </w:r>
          </w:p>
        </w:tc>
        <w:tc>
          <w:tcPr>
            <w:tcW w:w="656" w:type="pct"/>
            <w:tcBorders>
              <w:top w:val="nil"/>
              <w:left w:val="nil"/>
              <w:bottom w:val="single" w:sz="4" w:space="0" w:color="auto"/>
              <w:right w:val="single" w:sz="4" w:space="0" w:color="auto"/>
            </w:tcBorders>
            <w:vAlign w:val="center"/>
            <w:hideMark/>
          </w:tcPr>
          <w:p w14:paraId="03BAA84B"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vAlign w:val="center"/>
            <w:hideMark/>
          </w:tcPr>
          <w:p w14:paraId="2AD6E99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775391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9B5DD36" w14:textId="77777777" w:rsidR="008D35E8" w:rsidRPr="0051288B" w:rsidRDefault="008D35E8" w:rsidP="00950EB7">
            <w:pPr>
              <w:spacing w:line="256" w:lineRule="auto"/>
              <w:jc w:val="right"/>
              <w:rPr>
                <w:color w:val="010000"/>
                <w:sz w:val="16"/>
                <w:szCs w:val="16"/>
              </w:rPr>
            </w:pPr>
            <w:r w:rsidRPr="0051288B">
              <w:rPr>
                <w:color w:val="010000"/>
                <w:sz w:val="16"/>
                <w:szCs w:val="16"/>
              </w:rPr>
              <w:t>107</w:t>
            </w:r>
          </w:p>
        </w:tc>
        <w:tc>
          <w:tcPr>
            <w:tcW w:w="990" w:type="pct"/>
            <w:gridSpan w:val="2"/>
            <w:tcBorders>
              <w:top w:val="nil"/>
              <w:left w:val="nil"/>
              <w:bottom w:val="single" w:sz="4" w:space="0" w:color="auto"/>
              <w:right w:val="single" w:sz="4" w:space="0" w:color="auto"/>
            </w:tcBorders>
            <w:vAlign w:val="center"/>
            <w:hideMark/>
          </w:tcPr>
          <w:p w14:paraId="30F45641"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289DDC33" w14:textId="77777777" w:rsidR="008D35E8" w:rsidRPr="0051288B" w:rsidRDefault="008D35E8" w:rsidP="00950EB7">
            <w:pPr>
              <w:spacing w:line="256" w:lineRule="auto"/>
              <w:rPr>
                <w:color w:val="010000"/>
                <w:sz w:val="16"/>
                <w:szCs w:val="16"/>
              </w:rPr>
            </w:pPr>
            <w:r w:rsidRPr="0051288B">
              <w:rPr>
                <w:color w:val="010000"/>
                <w:sz w:val="16"/>
                <w:szCs w:val="16"/>
              </w:rPr>
              <w:t>315195</w:t>
            </w:r>
          </w:p>
        </w:tc>
        <w:tc>
          <w:tcPr>
            <w:tcW w:w="656" w:type="pct"/>
            <w:tcBorders>
              <w:top w:val="nil"/>
              <w:left w:val="nil"/>
              <w:bottom w:val="single" w:sz="4" w:space="0" w:color="auto"/>
              <w:right w:val="single" w:sz="4" w:space="0" w:color="auto"/>
            </w:tcBorders>
            <w:vAlign w:val="center"/>
            <w:hideMark/>
          </w:tcPr>
          <w:p w14:paraId="4B15492C"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vAlign w:val="center"/>
            <w:hideMark/>
          </w:tcPr>
          <w:p w14:paraId="0AA5031D"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2D2085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71CF59C" w14:textId="77777777" w:rsidR="008D35E8" w:rsidRPr="0051288B" w:rsidRDefault="008D35E8" w:rsidP="00950EB7">
            <w:pPr>
              <w:spacing w:line="256" w:lineRule="auto"/>
              <w:jc w:val="right"/>
              <w:rPr>
                <w:color w:val="010000"/>
                <w:sz w:val="16"/>
                <w:szCs w:val="16"/>
              </w:rPr>
            </w:pPr>
            <w:r w:rsidRPr="0051288B">
              <w:rPr>
                <w:color w:val="010000"/>
                <w:sz w:val="16"/>
                <w:szCs w:val="16"/>
              </w:rPr>
              <w:t>108</w:t>
            </w:r>
          </w:p>
        </w:tc>
        <w:tc>
          <w:tcPr>
            <w:tcW w:w="990" w:type="pct"/>
            <w:gridSpan w:val="2"/>
            <w:tcBorders>
              <w:top w:val="nil"/>
              <w:left w:val="nil"/>
              <w:bottom w:val="single" w:sz="4" w:space="0" w:color="auto"/>
              <w:right w:val="single" w:sz="4" w:space="0" w:color="auto"/>
            </w:tcBorders>
            <w:vAlign w:val="center"/>
            <w:hideMark/>
          </w:tcPr>
          <w:p w14:paraId="5D07470C"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vAlign w:val="center"/>
            <w:hideMark/>
          </w:tcPr>
          <w:p w14:paraId="7B3D8E58" w14:textId="77777777" w:rsidR="008D35E8" w:rsidRPr="0051288B" w:rsidRDefault="008D35E8" w:rsidP="00950EB7">
            <w:pPr>
              <w:spacing w:line="256" w:lineRule="auto"/>
              <w:rPr>
                <w:color w:val="010000"/>
                <w:sz w:val="16"/>
                <w:szCs w:val="16"/>
              </w:rPr>
            </w:pPr>
            <w:r w:rsidRPr="0051288B">
              <w:rPr>
                <w:color w:val="010000"/>
                <w:sz w:val="16"/>
                <w:szCs w:val="16"/>
              </w:rPr>
              <w:t>3034-PS</w:t>
            </w:r>
          </w:p>
        </w:tc>
        <w:tc>
          <w:tcPr>
            <w:tcW w:w="656" w:type="pct"/>
            <w:tcBorders>
              <w:top w:val="nil"/>
              <w:left w:val="nil"/>
              <w:bottom w:val="single" w:sz="4" w:space="0" w:color="auto"/>
              <w:right w:val="single" w:sz="4" w:space="0" w:color="auto"/>
            </w:tcBorders>
            <w:vAlign w:val="center"/>
            <w:hideMark/>
          </w:tcPr>
          <w:p w14:paraId="038AB0E5"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7AB0FC7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5D63BA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E96EAE9" w14:textId="77777777" w:rsidR="008D35E8" w:rsidRPr="0051288B" w:rsidRDefault="008D35E8" w:rsidP="00950EB7">
            <w:pPr>
              <w:spacing w:line="256" w:lineRule="auto"/>
              <w:jc w:val="right"/>
              <w:rPr>
                <w:color w:val="010000"/>
                <w:sz w:val="16"/>
                <w:szCs w:val="16"/>
              </w:rPr>
            </w:pPr>
            <w:r w:rsidRPr="0051288B">
              <w:rPr>
                <w:color w:val="010000"/>
                <w:sz w:val="16"/>
                <w:szCs w:val="16"/>
              </w:rPr>
              <w:t>109</w:t>
            </w:r>
          </w:p>
        </w:tc>
        <w:tc>
          <w:tcPr>
            <w:tcW w:w="990" w:type="pct"/>
            <w:gridSpan w:val="2"/>
            <w:tcBorders>
              <w:top w:val="nil"/>
              <w:left w:val="nil"/>
              <w:bottom w:val="single" w:sz="4" w:space="0" w:color="auto"/>
              <w:right w:val="single" w:sz="4" w:space="0" w:color="auto"/>
            </w:tcBorders>
            <w:vAlign w:val="center"/>
            <w:hideMark/>
          </w:tcPr>
          <w:p w14:paraId="7EBEEFD7"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7E040D67" w14:textId="77777777" w:rsidR="008D35E8" w:rsidRPr="0051288B" w:rsidRDefault="008D35E8" w:rsidP="00950EB7">
            <w:pPr>
              <w:spacing w:line="256" w:lineRule="auto"/>
              <w:rPr>
                <w:color w:val="010000"/>
                <w:sz w:val="16"/>
                <w:szCs w:val="16"/>
              </w:rPr>
            </w:pPr>
            <w:r w:rsidRPr="0051288B">
              <w:rPr>
                <w:color w:val="010000"/>
                <w:sz w:val="16"/>
                <w:szCs w:val="16"/>
              </w:rPr>
              <w:t>396259</w:t>
            </w:r>
          </w:p>
        </w:tc>
        <w:tc>
          <w:tcPr>
            <w:tcW w:w="656" w:type="pct"/>
            <w:tcBorders>
              <w:top w:val="nil"/>
              <w:left w:val="nil"/>
              <w:bottom w:val="single" w:sz="4" w:space="0" w:color="auto"/>
              <w:right w:val="single" w:sz="4" w:space="0" w:color="auto"/>
            </w:tcBorders>
            <w:vAlign w:val="center"/>
            <w:hideMark/>
          </w:tcPr>
          <w:p w14:paraId="7C8323D2"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vAlign w:val="center"/>
            <w:hideMark/>
          </w:tcPr>
          <w:p w14:paraId="4E0235C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5FF726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6BB7B7D" w14:textId="77777777" w:rsidR="008D35E8" w:rsidRPr="0051288B" w:rsidRDefault="008D35E8" w:rsidP="00950EB7">
            <w:pPr>
              <w:spacing w:line="256" w:lineRule="auto"/>
              <w:jc w:val="right"/>
              <w:rPr>
                <w:color w:val="010000"/>
                <w:sz w:val="16"/>
                <w:szCs w:val="16"/>
              </w:rPr>
            </w:pPr>
            <w:r w:rsidRPr="0051288B">
              <w:rPr>
                <w:color w:val="010000"/>
                <w:sz w:val="16"/>
                <w:szCs w:val="16"/>
              </w:rPr>
              <w:t>110</w:t>
            </w:r>
          </w:p>
        </w:tc>
        <w:tc>
          <w:tcPr>
            <w:tcW w:w="990" w:type="pct"/>
            <w:gridSpan w:val="2"/>
            <w:tcBorders>
              <w:top w:val="nil"/>
              <w:left w:val="nil"/>
              <w:bottom w:val="single" w:sz="4" w:space="0" w:color="auto"/>
              <w:right w:val="single" w:sz="4" w:space="0" w:color="auto"/>
            </w:tcBorders>
            <w:shd w:val="clear" w:color="auto" w:fill="FFFFFF"/>
            <w:vAlign w:val="center"/>
            <w:hideMark/>
          </w:tcPr>
          <w:p w14:paraId="217D53FC" w14:textId="77777777" w:rsidR="008D35E8" w:rsidRPr="0051288B" w:rsidRDefault="008D35E8" w:rsidP="00950EB7">
            <w:pPr>
              <w:spacing w:line="256" w:lineRule="auto"/>
              <w:rPr>
                <w:color w:val="010000"/>
                <w:sz w:val="16"/>
                <w:szCs w:val="16"/>
              </w:rPr>
            </w:pPr>
            <w:r w:rsidRPr="0051288B">
              <w:rPr>
                <w:color w:val="010000"/>
                <w:sz w:val="16"/>
                <w:szCs w:val="16"/>
              </w:rPr>
              <w:t>Шевроле Нива</w:t>
            </w:r>
          </w:p>
        </w:tc>
        <w:tc>
          <w:tcPr>
            <w:tcW w:w="813" w:type="pct"/>
            <w:tcBorders>
              <w:top w:val="nil"/>
              <w:left w:val="nil"/>
              <w:bottom w:val="single" w:sz="4" w:space="0" w:color="auto"/>
              <w:right w:val="single" w:sz="4" w:space="0" w:color="auto"/>
            </w:tcBorders>
            <w:shd w:val="clear" w:color="auto" w:fill="FFFFFF"/>
            <w:vAlign w:val="center"/>
            <w:hideMark/>
          </w:tcPr>
          <w:p w14:paraId="600BC1C3" w14:textId="77777777" w:rsidR="008D35E8" w:rsidRPr="0051288B" w:rsidRDefault="008D35E8" w:rsidP="00950EB7">
            <w:pPr>
              <w:spacing w:line="256" w:lineRule="auto"/>
              <w:rPr>
                <w:color w:val="010000"/>
                <w:sz w:val="16"/>
                <w:szCs w:val="16"/>
              </w:rPr>
            </w:pPr>
            <w:r w:rsidRPr="0051288B">
              <w:rPr>
                <w:color w:val="010000"/>
                <w:sz w:val="16"/>
                <w:szCs w:val="16"/>
              </w:rPr>
              <w:t xml:space="preserve">ШЕВРОЛЕ НИВА </w:t>
            </w:r>
          </w:p>
        </w:tc>
        <w:tc>
          <w:tcPr>
            <w:tcW w:w="656" w:type="pct"/>
            <w:tcBorders>
              <w:top w:val="nil"/>
              <w:left w:val="nil"/>
              <w:bottom w:val="single" w:sz="4" w:space="0" w:color="auto"/>
              <w:right w:val="single" w:sz="4" w:space="0" w:color="auto"/>
            </w:tcBorders>
            <w:shd w:val="clear" w:color="auto" w:fill="FFFFFF"/>
            <w:vAlign w:val="center"/>
            <w:hideMark/>
          </w:tcPr>
          <w:p w14:paraId="3E15402A"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504B5B6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EEC0C6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3D6069B" w14:textId="77777777" w:rsidR="008D35E8" w:rsidRPr="0051288B" w:rsidRDefault="008D35E8" w:rsidP="00950EB7">
            <w:pPr>
              <w:spacing w:line="256" w:lineRule="auto"/>
              <w:jc w:val="right"/>
              <w:rPr>
                <w:color w:val="010000"/>
                <w:sz w:val="16"/>
                <w:szCs w:val="16"/>
              </w:rPr>
            </w:pPr>
            <w:r w:rsidRPr="0051288B">
              <w:rPr>
                <w:color w:val="010000"/>
                <w:sz w:val="16"/>
                <w:szCs w:val="16"/>
              </w:rPr>
              <w:t>111</w:t>
            </w:r>
          </w:p>
        </w:tc>
        <w:tc>
          <w:tcPr>
            <w:tcW w:w="990" w:type="pct"/>
            <w:gridSpan w:val="2"/>
            <w:tcBorders>
              <w:top w:val="nil"/>
              <w:left w:val="nil"/>
              <w:bottom w:val="single" w:sz="4" w:space="0" w:color="auto"/>
              <w:right w:val="single" w:sz="4" w:space="0" w:color="auto"/>
            </w:tcBorders>
            <w:shd w:val="clear" w:color="auto" w:fill="FFFFFF"/>
            <w:vAlign w:val="center"/>
            <w:hideMark/>
          </w:tcPr>
          <w:p w14:paraId="24C852EF"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34226082"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25DD3238" w14:textId="77777777" w:rsidR="008D35E8" w:rsidRPr="0051288B" w:rsidRDefault="008D35E8" w:rsidP="00950EB7">
            <w:pPr>
              <w:spacing w:line="256" w:lineRule="auto"/>
              <w:jc w:val="center"/>
              <w:rPr>
                <w:color w:val="010000"/>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vAlign w:val="center"/>
            <w:hideMark/>
          </w:tcPr>
          <w:p w14:paraId="31DC63C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79C6A3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0A3A539" w14:textId="77777777" w:rsidR="008D35E8" w:rsidRPr="0051288B" w:rsidRDefault="008D35E8" w:rsidP="00950EB7">
            <w:pPr>
              <w:spacing w:line="256" w:lineRule="auto"/>
              <w:jc w:val="right"/>
              <w:rPr>
                <w:color w:val="010000"/>
                <w:sz w:val="16"/>
                <w:szCs w:val="16"/>
              </w:rPr>
            </w:pPr>
            <w:r w:rsidRPr="0051288B">
              <w:rPr>
                <w:color w:val="010000"/>
                <w:sz w:val="16"/>
                <w:szCs w:val="16"/>
              </w:rPr>
              <w:t>112</w:t>
            </w:r>
          </w:p>
        </w:tc>
        <w:tc>
          <w:tcPr>
            <w:tcW w:w="990" w:type="pct"/>
            <w:gridSpan w:val="2"/>
            <w:tcBorders>
              <w:top w:val="nil"/>
              <w:left w:val="nil"/>
              <w:bottom w:val="single" w:sz="4" w:space="0" w:color="auto"/>
              <w:right w:val="single" w:sz="4" w:space="0" w:color="auto"/>
            </w:tcBorders>
            <w:shd w:val="clear" w:color="auto" w:fill="FFFFFF"/>
            <w:vAlign w:val="center"/>
            <w:hideMark/>
          </w:tcPr>
          <w:p w14:paraId="510680B4"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0184631E" w14:textId="77777777" w:rsidR="008D35E8" w:rsidRPr="0051288B" w:rsidRDefault="008D35E8" w:rsidP="00950EB7">
            <w:pPr>
              <w:spacing w:line="256" w:lineRule="auto"/>
              <w:rPr>
                <w:color w:val="010000"/>
                <w:sz w:val="16"/>
                <w:szCs w:val="16"/>
              </w:rPr>
            </w:pPr>
            <w:r w:rsidRPr="0051288B">
              <w:rPr>
                <w:color w:val="010000"/>
                <w:sz w:val="16"/>
                <w:szCs w:val="16"/>
              </w:rPr>
              <w:t>6601</w:t>
            </w:r>
          </w:p>
        </w:tc>
        <w:tc>
          <w:tcPr>
            <w:tcW w:w="656" w:type="pct"/>
            <w:tcBorders>
              <w:top w:val="nil"/>
              <w:left w:val="nil"/>
              <w:bottom w:val="single" w:sz="4" w:space="0" w:color="auto"/>
              <w:right w:val="single" w:sz="4" w:space="0" w:color="auto"/>
            </w:tcBorders>
            <w:shd w:val="clear" w:color="auto" w:fill="FFFFFF"/>
            <w:vAlign w:val="center"/>
            <w:hideMark/>
          </w:tcPr>
          <w:p w14:paraId="4EDB34B0" w14:textId="77777777" w:rsidR="008D35E8" w:rsidRPr="0051288B" w:rsidRDefault="008D35E8" w:rsidP="00950EB7">
            <w:pPr>
              <w:spacing w:line="256" w:lineRule="auto"/>
              <w:jc w:val="center"/>
              <w:rPr>
                <w:color w:val="010000"/>
                <w:sz w:val="16"/>
                <w:szCs w:val="16"/>
              </w:rPr>
            </w:pPr>
            <w:r w:rsidRPr="0051288B">
              <w:rPr>
                <w:color w:val="010000"/>
                <w:sz w:val="16"/>
                <w:szCs w:val="16"/>
              </w:rPr>
              <w:t>1979</w:t>
            </w:r>
          </w:p>
        </w:tc>
        <w:tc>
          <w:tcPr>
            <w:tcW w:w="2176" w:type="pct"/>
            <w:gridSpan w:val="2"/>
            <w:tcBorders>
              <w:top w:val="nil"/>
              <w:left w:val="nil"/>
              <w:bottom w:val="single" w:sz="4" w:space="0" w:color="auto"/>
              <w:right w:val="single" w:sz="4" w:space="0" w:color="auto"/>
            </w:tcBorders>
            <w:vAlign w:val="center"/>
            <w:hideMark/>
          </w:tcPr>
          <w:p w14:paraId="4A81260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15E0CD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6A3254F" w14:textId="77777777" w:rsidR="008D35E8" w:rsidRPr="0051288B" w:rsidRDefault="008D35E8" w:rsidP="00950EB7">
            <w:pPr>
              <w:spacing w:line="256" w:lineRule="auto"/>
              <w:jc w:val="right"/>
              <w:rPr>
                <w:color w:val="010000"/>
                <w:sz w:val="16"/>
                <w:szCs w:val="16"/>
              </w:rPr>
            </w:pPr>
            <w:r w:rsidRPr="0051288B">
              <w:rPr>
                <w:color w:val="010000"/>
                <w:sz w:val="16"/>
                <w:szCs w:val="16"/>
              </w:rPr>
              <w:t>113</w:t>
            </w:r>
          </w:p>
        </w:tc>
        <w:tc>
          <w:tcPr>
            <w:tcW w:w="990" w:type="pct"/>
            <w:gridSpan w:val="2"/>
            <w:tcBorders>
              <w:top w:val="nil"/>
              <w:left w:val="nil"/>
              <w:bottom w:val="single" w:sz="4" w:space="0" w:color="auto"/>
              <w:right w:val="single" w:sz="4" w:space="0" w:color="auto"/>
            </w:tcBorders>
            <w:shd w:val="clear" w:color="auto" w:fill="FFFFFF"/>
            <w:vAlign w:val="center"/>
            <w:hideMark/>
          </w:tcPr>
          <w:p w14:paraId="5BDB0810"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CD128C6" w14:textId="77777777" w:rsidR="008D35E8" w:rsidRPr="0051288B" w:rsidRDefault="008D35E8" w:rsidP="00950EB7">
            <w:pPr>
              <w:spacing w:line="256" w:lineRule="auto"/>
              <w:rPr>
                <w:color w:val="010000"/>
                <w:sz w:val="16"/>
                <w:szCs w:val="16"/>
              </w:rPr>
            </w:pPr>
            <w:r w:rsidRPr="0051288B">
              <w:rPr>
                <w:color w:val="010000"/>
                <w:sz w:val="16"/>
                <w:szCs w:val="16"/>
              </w:rPr>
              <w:t>396254</w:t>
            </w:r>
          </w:p>
        </w:tc>
        <w:tc>
          <w:tcPr>
            <w:tcW w:w="656" w:type="pct"/>
            <w:tcBorders>
              <w:top w:val="nil"/>
              <w:left w:val="nil"/>
              <w:bottom w:val="single" w:sz="4" w:space="0" w:color="auto"/>
              <w:right w:val="single" w:sz="4" w:space="0" w:color="auto"/>
            </w:tcBorders>
            <w:shd w:val="clear" w:color="auto" w:fill="FFFFFF"/>
            <w:vAlign w:val="center"/>
            <w:hideMark/>
          </w:tcPr>
          <w:p w14:paraId="7F162165"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0F0C2E6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38891A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01FC755" w14:textId="77777777" w:rsidR="008D35E8" w:rsidRPr="0051288B" w:rsidRDefault="008D35E8" w:rsidP="00950EB7">
            <w:pPr>
              <w:spacing w:line="256" w:lineRule="auto"/>
              <w:jc w:val="right"/>
              <w:rPr>
                <w:color w:val="010000"/>
                <w:sz w:val="16"/>
                <w:szCs w:val="16"/>
              </w:rPr>
            </w:pPr>
            <w:r w:rsidRPr="0051288B">
              <w:rPr>
                <w:color w:val="010000"/>
                <w:sz w:val="16"/>
                <w:szCs w:val="16"/>
              </w:rPr>
              <w:t>114</w:t>
            </w:r>
          </w:p>
        </w:tc>
        <w:tc>
          <w:tcPr>
            <w:tcW w:w="990" w:type="pct"/>
            <w:gridSpan w:val="2"/>
            <w:tcBorders>
              <w:top w:val="nil"/>
              <w:left w:val="nil"/>
              <w:bottom w:val="single" w:sz="4" w:space="0" w:color="auto"/>
              <w:right w:val="single" w:sz="4" w:space="0" w:color="auto"/>
            </w:tcBorders>
            <w:shd w:val="clear" w:color="auto" w:fill="FFFFFF"/>
            <w:vAlign w:val="center"/>
            <w:hideMark/>
          </w:tcPr>
          <w:p w14:paraId="0E2EF44E"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A5F0185"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69CA1318" w14:textId="77777777" w:rsidR="008D35E8" w:rsidRPr="0051288B" w:rsidRDefault="008D35E8" w:rsidP="00950EB7">
            <w:pPr>
              <w:spacing w:line="256" w:lineRule="auto"/>
              <w:jc w:val="center"/>
              <w:rPr>
                <w:color w:val="010000"/>
                <w:sz w:val="16"/>
                <w:szCs w:val="16"/>
              </w:rPr>
            </w:pPr>
            <w:r w:rsidRPr="0051288B">
              <w:rPr>
                <w:color w:val="010000"/>
                <w:sz w:val="16"/>
                <w:szCs w:val="16"/>
              </w:rPr>
              <w:t>2015</w:t>
            </w:r>
          </w:p>
        </w:tc>
        <w:tc>
          <w:tcPr>
            <w:tcW w:w="2176" w:type="pct"/>
            <w:gridSpan w:val="2"/>
            <w:tcBorders>
              <w:top w:val="nil"/>
              <w:left w:val="nil"/>
              <w:bottom w:val="single" w:sz="4" w:space="0" w:color="auto"/>
              <w:right w:val="single" w:sz="4" w:space="0" w:color="auto"/>
            </w:tcBorders>
            <w:vAlign w:val="center"/>
            <w:hideMark/>
          </w:tcPr>
          <w:p w14:paraId="084B806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8F9A44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947B484" w14:textId="77777777" w:rsidR="008D35E8" w:rsidRPr="0051288B" w:rsidRDefault="008D35E8" w:rsidP="00950EB7">
            <w:pPr>
              <w:spacing w:line="256" w:lineRule="auto"/>
              <w:jc w:val="right"/>
              <w:rPr>
                <w:color w:val="010000"/>
                <w:sz w:val="16"/>
                <w:szCs w:val="16"/>
              </w:rPr>
            </w:pPr>
            <w:r w:rsidRPr="0051288B">
              <w:rPr>
                <w:color w:val="010000"/>
                <w:sz w:val="16"/>
                <w:szCs w:val="16"/>
              </w:rPr>
              <w:t>115</w:t>
            </w:r>
          </w:p>
        </w:tc>
        <w:tc>
          <w:tcPr>
            <w:tcW w:w="990" w:type="pct"/>
            <w:gridSpan w:val="2"/>
            <w:tcBorders>
              <w:top w:val="nil"/>
              <w:left w:val="nil"/>
              <w:bottom w:val="single" w:sz="4" w:space="0" w:color="auto"/>
              <w:right w:val="single" w:sz="4" w:space="0" w:color="auto"/>
            </w:tcBorders>
            <w:vAlign w:val="center"/>
            <w:hideMark/>
          </w:tcPr>
          <w:p w14:paraId="0EE4FC6E"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01B4BE96"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vAlign w:val="center"/>
            <w:hideMark/>
          </w:tcPr>
          <w:p w14:paraId="0E0043EE"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vAlign w:val="center"/>
            <w:hideMark/>
          </w:tcPr>
          <w:p w14:paraId="3B3AC73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3BC65B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C2132ED" w14:textId="77777777" w:rsidR="008D35E8" w:rsidRPr="0051288B" w:rsidRDefault="008D35E8" w:rsidP="00950EB7">
            <w:pPr>
              <w:spacing w:line="256" w:lineRule="auto"/>
              <w:jc w:val="right"/>
              <w:rPr>
                <w:color w:val="010000"/>
                <w:sz w:val="16"/>
                <w:szCs w:val="16"/>
              </w:rPr>
            </w:pPr>
            <w:r w:rsidRPr="0051288B">
              <w:rPr>
                <w:color w:val="010000"/>
                <w:sz w:val="16"/>
                <w:szCs w:val="16"/>
              </w:rPr>
              <w:t>116</w:t>
            </w:r>
          </w:p>
        </w:tc>
        <w:tc>
          <w:tcPr>
            <w:tcW w:w="990" w:type="pct"/>
            <w:gridSpan w:val="2"/>
            <w:tcBorders>
              <w:top w:val="nil"/>
              <w:left w:val="nil"/>
              <w:bottom w:val="single" w:sz="4" w:space="0" w:color="auto"/>
              <w:right w:val="single" w:sz="4" w:space="0" w:color="auto"/>
            </w:tcBorders>
            <w:vAlign w:val="center"/>
            <w:hideMark/>
          </w:tcPr>
          <w:p w14:paraId="20ABB233"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75E00AFE" w14:textId="77777777" w:rsidR="008D35E8" w:rsidRPr="0051288B" w:rsidRDefault="008D35E8" w:rsidP="00950EB7">
            <w:pPr>
              <w:spacing w:line="256" w:lineRule="auto"/>
              <w:rPr>
                <w:color w:val="010000"/>
                <w:sz w:val="16"/>
                <w:szCs w:val="16"/>
              </w:rPr>
            </w:pPr>
            <w:r w:rsidRPr="0051288B">
              <w:rPr>
                <w:color w:val="010000"/>
                <w:sz w:val="16"/>
                <w:szCs w:val="16"/>
              </w:rPr>
              <w:t>3909</w:t>
            </w:r>
          </w:p>
        </w:tc>
        <w:tc>
          <w:tcPr>
            <w:tcW w:w="656" w:type="pct"/>
            <w:tcBorders>
              <w:top w:val="nil"/>
              <w:left w:val="nil"/>
              <w:bottom w:val="single" w:sz="4" w:space="0" w:color="auto"/>
              <w:right w:val="single" w:sz="4" w:space="0" w:color="auto"/>
            </w:tcBorders>
            <w:vAlign w:val="center"/>
            <w:hideMark/>
          </w:tcPr>
          <w:p w14:paraId="2F12A284" w14:textId="77777777" w:rsidR="008D35E8" w:rsidRPr="0051288B" w:rsidRDefault="008D35E8" w:rsidP="00950EB7">
            <w:pPr>
              <w:spacing w:line="256" w:lineRule="auto"/>
              <w:jc w:val="center"/>
              <w:rPr>
                <w:color w:val="010000"/>
                <w:sz w:val="16"/>
                <w:szCs w:val="16"/>
              </w:rPr>
            </w:pPr>
            <w:r w:rsidRPr="0051288B">
              <w:rPr>
                <w:color w:val="010000"/>
                <w:sz w:val="16"/>
                <w:szCs w:val="16"/>
              </w:rPr>
              <w:t>2003</w:t>
            </w:r>
          </w:p>
        </w:tc>
        <w:tc>
          <w:tcPr>
            <w:tcW w:w="2176" w:type="pct"/>
            <w:gridSpan w:val="2"/>
            <w:tcBorders>
              <w:top w:val="nil"/>
              <w:left w:val="nil"/>
              <w:bottom w:val="single" w:sz="4" w:space="0" w:color="auto"/>
              <w:right w:val="single" w:sz="4" w:space="0" w:color="auto"/>
            </w:tcBorders>
            <w:vAlign w:val="center"/>
            <w:hideMark/>
          </w:tcPr>
          <w:p w14:paraId="78F17FA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36E9FE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D9620B9" w14:textId="77777777" w:rsidR="008D35E8" w:rsidRPr="0051288B" w:rsidRDefault="008D35E8" w:rsidP="00950EB7">
            <w:pPr>
              <w:spacing w:line="256" w:lineRule="auto"/>
              <w:jc w:val="right"/>
              <w:rPr>
                <w:color w:val="010000"/>
                <w:sz w:val="16"/>
                <w:szCs w:val="16"/>
              </w:rPr>
            </w:pPr>
            <w:r w:rsidRPr="0051288B">
              <w:rPr>
                <w:color w:val="010000"/>
                <w:sz w:val="16"/>
                <w:szCs w:val="16"/>
              </w:rPr>
              <w:t>117</w:t>
            </w:r>
          </w:p>
        </w:tc>
        <w:tc>
          <w:tcPr>
            <w:tcW w:w="990" w:type="pct"/>
            <w:gridSpan w:val="2"/>
            <w:tcBorders>
              <w:top w:val="nil"/>
              <w:left w:val="nil"/>
              <w:bottom w:val="single" w:sz="4" w:space="0" w:color="auto"/>
              <w:right w:val="single" w:sz="4" w:space="0" w:color="auto"/>
            </w:tcBorders>
            <w:vAlign w:val="center"/>
            <w:hideMark/>
          </w:tcPr>
          <w:p w14:paraId="137248DA"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22619F66"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vAlign w:val="center"/>
            <w:hideMark/>
          </w:tcPr>
          <w:p w14:paraId="162CDB7B"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vAlign w:val="center"/>
            <w:hideMark/>
          </w:tcPr>
          <w:p w14:paraId="51ECC5D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F728B4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5F814E3" w14:textId="77777777" w:rsidR="008D35E8" w:rsidRPr="0051288B" w:rsidRDefault="008D35E8" w:rsidP="00950EB7">
            <w:pPr>
              <w:spacing w:line="256" w:lineRule="auto"/>
              <w:jc w:val="right"/>
              <w:rPr>
                <w:color w:val="010000"/>
                <w:sz w:val="16"/>
                <w:szCs w:val="16"/>
              </w:rPr>
            </w:pPr>
            <w:r w:rsidRPr="0051288B">
              <w:rPr>
                <w:color w:val="010000"/>
                <w:sz w:val="16"/>
                <w:szCs w:val="16"/>
              </w:rPr>
              <w:t>118</w:t>
            </w:r>
          </w:p>
        </w:tc>
        <w:tc>
          <w:tcPr>
            <w:tcW w:w="990" w:type="pct"/>
            <w:gridSpan w:val="2"/>
            <w:tcBorders>
              <w:top w:val="nil"/>
              <w:left w:val="nil"/>
              <w:bottom w:val="single" w:sz="4" w:space="0" w:color="auto"/>
              <w:right w:val="single" w:sz="4" w:space="0" w:color="auto"/>
            </w:tcBorders>
            <w:shd w:val="clear" w:color="auto" w:fill="FFFFFF"/>
            <w:vAlign w:val="center"/>
            <w:hideMark/>
          </w:tcPr>
          <w:p w14:paraId="5946315D"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74E0A203"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68B43623" w14:textId="77777777" w:rsidR="008D35E8" w:rsidRPr="0051288B" w:rsidRDefault="008D35E8" w:rsidP="00950EB7">
            <w:pPr>
              <w:spacing w:line="256" w:lineRule="auto"/>
              <w:jc w:val="center"/>
              <w:rPr>
                <w:color w:val="010000"/>
                <w:sz w:val="16"/>
                <w:szCs w:val="16"/>
              </w:rPr>
            </w:pPr>
            <w:r w:rsidRPr="0051288B">
              <w:rPr>
                <w:color w:val="010000"/>
                <w:sz w:val="16"/>
                <w:szCs w:val="16"/>
              </w:rPr>
              <w:t>2016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48DD00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ABD62A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8565B31" w14:textId="77777777" w:rsidR="008D35E8" w:rsidRPr="0051288B" w:rsidRDefault="008D35E8" w:rsidP="00950EB7">
            <w:pPr>
              <w:spacing w:line="256" w:lineRule="auto"/>
              <w:jc w:val="right"/>
              <w:rPr>
                <w:color w:val="010000"/>
                <w:sz w:val="16"/>
                <w:szCs w:val="16"/>
              </w:rPr>
            </w:pPr>
            <w:r w:rsidRPr="0051288B">
              <w:rPr>
                <w:color w:val="010000"/>
                <w:sz w:val="16"/>
                <w:szCs w:val="16"/>
              </w:rPr>
              <w:t>119</w:t>
            </w:r>
          </w:p>
        </w:tc>
        <w:tc>
          <w:tcPr>
            <w:tcW w:w="990" w:type="pct"/>
            <w:gridSpan w:val="2"/>
            <w:tcBorders>
              <w:top w:val="nil"/>
              <w:left w:val="nil"/>
              <w:bottom w:val="single" w:sz="4" w:space="0" w:color="auto"/>
              <w:right w:val="single" w:sz="4" w:space="0" w:color="auto"/>
            </w:tcBorders>
            <w:vAlign w:val="center"/>
            <w:hideMark/>
          </w:tcPr>
          <w:p w14:paraId="03F54151"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72D78415"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vAlign w:val="center"/>
            <w:hideMark/>
          </w:tcPr>
          <w:p w14:paraId="50F31AA8"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195270C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B2A5EE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E7E6AC6" w14:textId="77777777" w:rsidR="008D35E8" w:rsidRPr="0051288B" w:rsidRDefault="008D35E8" w:rsidP="00950EB7">
            <w:pPr>
              <w:spacing w:line="256" w:lineRule="auto"/>
              <w:jc w:val="right"/>
              <w:rPr>
                <w:color w:val="010000"/>
                <w:sz w:val="16"/>
                <w:szCs w:val="16"/>
              </w:rPr>
            </w:pPr>
            <w:r w:rsidRPr="0051288B">
              <w:rPr>
                <w:color w:val="010000"/>
                <w:sz w:val="16"/>
                <w:szCs w:val="16"/>
              </w:rPr>
              <w:t>120</w:t>
            </w:r>
          </w:p>
        </w:tc>
        <w:tc>
          <w:tcPr>
            <w:tcW w:w="990" w:type="pct"/>
            <w:gridSpan w:val="2"/>
            <w:tcBorders>
              <w:top w:val="nil"/>
              <w:left w:val="nil"/>
              <w:bottom w:val="single" w:sz="4" w:space="0" w:color="auto"/>
              <w:right w:val="single" w:sz="4" w:space="0" w:color="auto"/>
            </w:tcBorders>
            <w:shd w:val="clear" w:color="auto" w:fill="FFFFFF"/>
            <w:vAlign w:val="center"/>
            <w:hideMark/>
          </w:tcPr>
          <w:p w14:paraId="72D2FA0E"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22CFD9E8"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1AE765A3" w14:textId="77777777" w:rsidR="008D35E8" w:rsidRPr="0051288B" w:rsidRDefault="008D35E8" w:rsidP="00950EB7">
            <w:pPr>
              <w:spacing w:line="256" w:lineRule="auto"/>
              <w:jc w:val="center"/>
              <w:rPr>
                <w:color w:val="010000"/>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vAlign w:val="center"/>
            <w:hideMark/>
          </w:tcPr>
          <w:p w14:paraId="3A32D53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8349F2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3874EB5" w14:textId="77777777" w:rsidR="008D35E8" w:rsidRPr="0051288B" w:rsidRDefault="008D35E8" w:rsidP="00950EB7">
            <w:pPr>
              <w:spacing w:line="256" w:lineRule="auto"/>
              <w:jc w:val="right"/>
              <w:rPr>
                <w:color w:val="010000"/>
                <w:sz w:val="16"/>
                <w:szCs w:val="16"/>
              </w:rPr>
            </w:pPr>
            <w:r w:rsidRPr="0051288B">
              <w:rPr>
                <w:color w:val="010000"/>
                <w:sz w:val="16"/>
                <w:szCs w:val="16"/>
              </w:rPr>
              <w:t>121</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8E35596"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7457418B" w14:textId="77777777" w:rsidR="008D35E8" w:rsidRPr="0051288B" w:rsidRDefault="008D35E8" w:rsidP="00950EB7">
            <w:pPr>
              <w:spacing w:line="256" w:lineRule="auto"/>
              <w:rPr>
                <w:color w:val="010000"/>
                <w:sz w:val="16"/>
                <w:szCs w:val="16"/>
              </w:rPr>
            </w:pPr>
            <w:r w:rsidRPr="0051288B">
              <w:rPr>
                <w:color w:val="010000"/>
                <w:sz w:val="16"/>
                <w:szCs w:val="16"/>
              </w:rPr>
              <w:t>3390902</w:t>
            </w:r>
          </w:p>
        </w:tc>
        <w:tc>
          <w:tcPr>
            <w:tcW w:w="656" w:type="pct"/>
            <w:tcBorders>
              <w:top w:val="nil"/>
              <w:left w:val="nil"/>
              <w:bottom w:val="single" w:sz="4" w:space="0" w:color="auto"/>
              <w:right w:val="single" w:sz="4" w:space="0" w:color="auto"/>
            </w:tcBorders>
            <w:shd w:val="clear" w:color="auto" w:fill="FFFFFF"/>
            <w:noWrap/>
            <w:vAlign w:val="center"/>
            <w:hideMark/>
          </w:tcPr>
          <w:p w14:paraId="527A5A78" w14:textId="77777777" w:rsidR="008D35E8" w:rsidRPr="0051288B" w:rsidRDefault="008D35E8" w:rsidP="00950EB7">
            <w:pPr>
              <w:spacing w:line="256" w:lineRule="auto"/>
              <w:jc w:val="center"/>
              <w:rPr>
                <w:color w:val="010000"/>
                <w:sz w:val="16"/>
                <w:szCs w:val="16"/>
              </w:rPr>
            </w:pPr>
            <w:r w:rsidRPr="0051288B">
              <w:rPr>
                <w:color w:val="010000"/>
                <w:sz w:val="16"/>
                <w:szCs w:val="16"/>
              </w:rPr>
              <w:t>2004</w:t>
            </w:r>
          </w:p>
        </w:tc>
        <w:tc>
          <w:tcPr>
            <w:tcW w:w="2176" w:type="pct"/>
            <w:gridSpan w:val="2"/>
            <w:tcBorders>
              <w:top w:val="nil"/>
              <w:left w:val="nil"/>
              <w:bottom w:val="single" w:sz="4" w:space="0" w:color="auto"/>
              <w:right w:val="single" w:sz="4" w:space="0" w:color="auto"/>
            </w:tcBorders>
            <w:vAlign w:val="center"/>
            <w:hideMark/>
          </w:tcPr>
          <w:p w14:paraId="3AED99D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BC7B59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5CB9722" w14:textId="77777777" w:rsidR="008D35E8" w:rsidRPr="0051288B" w:rsidRDefault="008D35E8" w:rsidP="00950EB7">
            <w:pPr>
              <w:spacing w:line="256" w:lineRule="auto"/>
              <w:jc w:val="right"/>
              <w:rPr>
                <w:color w:val="010000"/>
                <w:sz w:val="16"/>
                <w:szCs w:val="16"/>
              </w:rPr>
            </w:pPr>
            <w:r w:rsidRPr="0051288B">
              <w:rPr>
                <w:color w:val="010000"/>
                <w:sz w:val="16"/>
                <w:szCs w:val="16"/>
              </w:rPr>
              <w:t>122</w:t>
            </w:r>
          </w:p>
        </w:tc>
        <w:tc>
          <w:tcPr>
            <w:tcW w:w="990" w:type="pct"/>
            <w:gridSpan w:val="2"/>
            <w:tcBorders>
              <w:top w:val="nil"/>
              <w:left w:val="nil"/>
              <w:bottom w:val="single" w:sz="4" w:space="0" w:color="auto"/>
              <w:right w:val="single" w:sz="4" w:space="0" w:color="auto"/>
            </w:tcBorders>
            <w:shd w:val="clear" w:color="auto" w:fill="FFFFFF"/>
            <w:vAlign w:val="center"/>
            <w:hideMark/>
          </w:tcPr>
          <w:p w14:paraId="0E71AAA7"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39AC7E18" w14:textId="77777777" w:rsidR="008D35E8" w:rsidRPr="0051288B" w:rsidRDefault="008D35E8" w:rsidP="00950EB7">
            <w:pPr>
              <w:spacing w:line="256" w:lineRule="auto"/>
              <w:rPr>
                <w:color w:val="010000"/>
                <w:sz w:val="16"/>
                <w:szCs w:val="16"/>
              </w:rPr>
            </w:pPr>
            <w:r w:rsidRPr="0051288B">
              <w:rPr>
                <w:color w:val="010000"/>
                <w:sz w:val="16"/>
                <w:szCs w:val="16"/>
              </w:rPr>
              <w:t>3390995</w:t>
            </w:r>
          </w:p>
        </w:tc>
        <w:tc>
          <w:tcPr>
            <w:tcW w:w="656" w:type="pct"/>
            <w:tcBorders>
              <w:top w:val="nil"/>
              <w:left w:val="nil"/>
              <w:bottom w:val="single" w:sz="4" w:space="0" w:color="auto"/>
              <w:right w:val="single" w:sz="4" w:space="0" w:color="auto"/>
            </w:tcBorders>
            <w:shd w:val="clear" w:color="auto" w:fill="FFFFFF"/>
            <w:vAlign w:val="center"/>
            <w:hideMark/>
          </w:tcPr>
          <w:p w14:paraId="296E25C1"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vAlign w:val="center"/>
            <w:hideMark/>
          </w:tcPr>
          <w:p w14:paraId="01AB181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69BD54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78E6B80" w14:textId="77777777" w:rsidR="008D35E8" w:rsidRPr="0051288B" w:rsidRDefault="008D35E8" w:rsidP="00950EB7">
            <w:pPr>
              <w:spacing w:line="256" w:lineRule="auto"/>
              <w:jc w:val="right"/>
              <w:rPr>
                <w:color w:val="010000"/>
                <w:sz w:val="16"/>
                <w:szCs w:val="16"/>
              </w:rPr>
            </w:pPr>
            <w:r w:rsidRPr="0051288B">
              <w:rPr>
                <w:color w:val="010000"/>
                <w:sz w:val="16"/>
                <w:szCs w:val="16"/>
              </w:rPr>
              <w:t>123</w:t>
            </w:r>
          </w:p>
        </w:tc>
        <w:tc>
          <w:tcPr>
            <w:tcW w:w="990" w:type="pct"/>
            <w:gridSpan w:val="2"/>
            <w:tcBorders>
              <w:top w:val="nil"/>
              <w:left w:val="nil"/>
              <w:bottom w:val="single" w:sz="4" w:space="0" w:color="auto"/>
              <w:right w:val="single" w:sz="4" w:space="0" w:color="auto"/>
            </w:tcBorders>
            <w:vAlign w:val="center"/>
            <w:hideMark/>
          </w:tcPr>
          <w:p w14:paraId="0DBEF1D5"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7150342B"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vAlign w:val="center"/>
            <w:hideMark/>
          </w:tcPr>
          <w:p w14:paraId="2CEE53E0"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E1494C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B9A863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3510558" w14:textId="77777777" w:rsidR="008D35E8" w:rsidRPr="0051288B" w:rsidRDefault="008D35E8" w:rsidP="00950EB7">
            <w:pPr>
              <w:spacing w:line="256" w:lineRule="auto"/>
              <w:jc w:val="right"/>
              <w:rPr>
                <w:color w:val="010000"/>
                <w:sz w:val="16"/>
                <w:szCs w:val="16"/>
              </w:rPr>
            </w:pPr>
            <w:r w:rsidRPr="0051288B">
              <w:rPr>
                <w:color w:val="010000"/>
                <w:sz w:val="16"/>
                <w:szCs w:val="16"/>
              </w:rPr>
              <w:t>124</w:t>
            </w:r>
          </w:p>
        </w:tc>
        <w:tc>
          <w:tcPr>
            <w:tcW w:w="990" w:type="pct"/>
            <w:gridSpan w:val="2"/>
            <w:tcBorders>
              <w:top w:val="nil"/>
              <w:left w:val="nil"/>
              <w:bottom w:val="single" w:sz="4" w:space="0" w:color="auto"/>
              <w:right w:val="single" w:sz="4" w:space="0" w:color="auto"/>
            </w:tcBorders>
            <w:shd w:val="clear" w:color="auto" w:fill="FFFFFF"/>
            <w:vAlign w:val="center"/>
            <w:hideMark/>
          </w:tcPr>
          <w:p w14:paraId="7646B591" w14:textId="77777777" w:rsidR="008D35E8" w:rsidRPr="0051288B" w:rsidRDefault="008D35E8" w:rsidP="00950EB7">
            <w:pPr>
              <w:spacing w:line="256" w:lineRule="auto"/>
              <w:jc w:val="both"/>
              <w:rPr>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11B06926" w14:textId="77777777" w:rsidR="008D35E8" w:rsidRPr="0051288B" w:rsidRDefault="008D35E8" w:rsidP="00950EB7">
            <w:pPr>
              <w:spacing w:line="256" w:lineRule="auto"/>
              <w:rPr>
                <w:color w:val="010000"/>
                <w:sz w:val="16"/>
                <w:szCs w:val="16"/>
              </w:rPr>
            </w:pPr>
            <w:r w:rsidRPr="0051288B">
              <w:rPr>
                <w:color w:val="010000"/>
                <w:sz w:val="16"/>
                <w:szCs w:val="16"/>
              </w:rPr>
              <w:t>3390995</w:t>
            </w:r>
          </w:p>
        </w:tc>
        <w:tc>
          <w:tcPr>
            <w:tcW w:w="656" w:type="pct"/>
            <w:tcBorders>
              <w:top w:val="nil"/>
              <w:left w:val="nil"/>
              <w:bottom w:val="single" w:sz="4" w:space="0" w:color="auto"/>
              <w:right w:val="single" w:sz="4" w:space="0" w:color="auto"/>
            </w:tcBorders>
            <w:shd w:val="clear" w:color="auto" w:fill="FFFFFF"/>
            <w:vAlign w:val="center"/>
            <w:hideMark/>
          </w:tcPr>
          <w:p w14:paraId="37BE98D1" w14:textId="77777777" w:rsidR="008D35E8" w:rsidRPr="0051288B" w:rsidRDefault="008D35E8" w:rsidP="00950EB7">
            <w:pPr>
              <w:spacing w:line="256" w:lineRule="auto"/>
              <w:jc w:val="center"/>
              <w:rPr>
                <w:sz w:val="16"/>
                <w:szCs w:val="16"/>
              </w:rPr>
            </w:pPr>
            <w:r w:rsidRPr="0051288B">
              <w:rPr>
                <w:color w:val="010000"/>
                <w:sz w:val="16"/>
                <w:szCs w:val="16"/>
              </w:rPr>
              <w:t>2016</w:t>
            </w:r>
          </w:p>
        </w:tc>
        <w:tc>
          <w:tcPr>
            <w:tcW w:w="2176" w:type="pct"/>
            <w:gridSpan w:val="2"/>
            <w:tcBorders>
              <w:top w:val="nil"/>
              <w:left w:val="nil"/>
              <w:bottom w:val="single" w:sz="4" w:space="0" w:color="auto"/>
              <w:right w:val="single" w:sz="4" w:space="0" w:color="auto"/>
            </w:tcBorders>
            <w:vAlign w:val="center"/>
            <w:hideMark/>
          </w:tcPr>
          <w:p w14:paraId="25F964B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CC9230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21AF658" w14:textId="77777777" w:rsidR="008D35E8" w:rsidRPr="0051288B" w:rsidRDefault="008D35E8" w:rsidP="00950EB7">
            <w:pPr>
              <w:spacing w:line="256" w:lineRule="auto"/>
              <w:jc w:val="right"/>
              <w:rPr>
                <w:color w:val="010000"/>
                <w:sz w:val="16"/>
                <w:szCs w:val="16"/>
              </w:rPr>
            </w:pPr>
            <w:r w:rsidRPr="0051288B">
              <w:rPr>
                <w:color w:val="010000"/>
                <w:sz w:val="16"/>
                <w:szCs w:val="16"/>
              </w:rPr>
              <w:t>125</w:t>
            </w:r>
          </w:p>
        </w:tc>
        <w:tc>
          <w:tcPr>
            <w:tcW w:w="990" w:type="pct"/>
            <w:gridSpan w:val="2"/>
            <w:tcBorders>
              <w:top w:val="nil"/>
              <w:left w:val="nil"/>
              <w:bottom w:val="single" w:sz="4" w:space="0" w:color="auto"/>
              <w:right w:val="single" w:sz="4" w:space="0" w:color="auto"/>
            </w:tcBorders>
            <w:shd w:val="clear" w:color="auto" w:fill="FFFFFF"/>
            <w:vAlign w:val="center"/>
            <w:hideMark/>
          </w:tcPr>
          <w:p w14:paraId="7F69613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8C34D41"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47777B2C"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DBD288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2AFDF0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B50B447" w14:textId="77777777" w:rsidR="008D35E8" w:rsidRPr="0051288B" w:rsidRDefault="008D35E8" w:rsidP="00950EB7">
            <w:pPr>
              <w:spacing w:line="256" w:lineRule="auto"/>
              <w:jc w:val="right"/>
              <w:rPr>
                <w:color w:val="010000"/>
                <w:sz w:val="16"/>
                <w:szCs w:val="16"/>
              </w:rPr>
            </w:pPr>
            <w:r w:rsidRPr="0051288B">
              <w:rPr>
                <w:color w:val="010000"/>
                <w:sz w:val="16"/>
                <w:szCs w:val="16"/>
              </w:rPr>
              <w:t>126</w:t>
            </w:r>
          </w:p>
        </w:tc>
        <w:tc>
          <w:tcPr>
            <w:tcW w:w="990" w:type="pct"/>
            <w:gridSpan w:val="2"/>
            <w:tcBorders>
              <w:top w:val="nil"/>
              <w:left w:val="nil"/>
              <w:bottom w:val="single" w:sz="4" w:space="0" w:color="auto"/>
              <w:right w:val="single" w:sz="4" w:space="0" w:color="auto"/>
            </w:tcBorders>
            <w:shd w:val="clear" w:color="auto" w:fill="FFFFFF"/>
            <w:vAlign w:val="center"/>
            <w:hideMark/>
          </w:tcPr>
          <w:p w14:paraId="6220FC9B" w14:textId="77777777" w:rsidR="008D35E8" w:rsidRPr="0051288B" w:rsidRDefault="008D35E8" w:rsidP="00950EB7">
            <w:pPr>
              <w:spacing w:line="256" w:lineRule="auto"/>
              <w:rPr>
                <w:color w:val="010000"/>
                <w:sz w:val="16"/>
                <w:szCs w:val="16"/>
              </w:rPr>
            </w:pPr>
            <w:r w:rsidRPr="0051288B">
              <w:rPr>
                <w:color w:val="010000"/>
                <w:sz w:val="16"/>
                <w:szCs w:val="16"/>
              </w:rPr>
              <w:t xml:space="preserve">ГАЗ </w:t>
            </w:r>
          </w:p>
        </w:tc>
        <w:tc>
          <w:tcPr>
            <w:tcW w:w="813" w:type="pct"/>
            <w:tcBorders>
              <w:top w:val="nil"/>
              <w:left w:val="nil"/>
              <w:bottom w:val="single" w:sz="4" w:space="0" w:color="auto"/>
              <w:right w:val="single" w:sz="4" w:space="0" w:color="auto"/>
            </w:tcBorders>
            <w:shd w:val="clear" w:color="auto" w:fill="FFFFFF"/>
            <w:vAlign w:val="center"/>
            <w:hideMark/>
          </w:tcPr>
          <w:p w14:paraId="2687A70B"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noWrap/>
            <w:vAlign w:val="center"/>
            <w:hideMark/>
          </w:tcPr>
          <w:p w14:paraId="3D201794"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33566A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111C13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00ABDAC" w14:textId="77777777" w:rsidR="008D35E8" w:rsidRPr="0051288B" w:rsidRDefault="008D35E8" w:rsidP="00950EB7">
            <w:pPr>
              <w:spacing w:line="256" w:lineRule="auto"/>
              <w:jc w:val="right"/>
              <w:rPr>
                <w:color w:val="010000"/>
                <w:sz w:val="16"/>
                <w:szCs w:val="16"/>
              </w:rPr>
            </w:pPr>
            <w:r w:rsidRPr="0051288B">
              <w:rPr>
                <w:color w:val="010000"/>
                <w:sz w:val="16"/>
                <w:szCs w:val="16"/>
              </w:rPr>
              <w:t>127</w:t>
            </w:r>
          </w:p>
        </w:tc>
        <w:tc>
          <w:tcPr>
            <w:tcW w:w="990" w:type="pct"/>
            <w:gridSpan w:val="2"/>
            <w:tcBorders>
              <w:top w:val="nil"/>
              <w:left w:val="nil"/>
              <w:bottom w:val="single" w:sz="4" w:space="0" w:color="auto"/>
              <w:right w:val="single" w:sz="4" w:space="0" w:color="auto"/>
            </w:tcBorders>
            <w:shd w:val="clear" w:color="auto" w:fill="FFFFFF"/>
            <w:vAlign w:val="center"/>
            <w:hideMark/>
          </w:tcPr>
          <w:p w14:paraId="271B2B95" w14:textId="77777777" w:rsidR="008D35E8" w:rsidRPr="0051288B" w:rsidRDefault="008D35E8" w:rsidP="00950EB7">
            <w:pPr>
              <w:spacing w:line="256" w:lineRule="auto"/>
              <w:rPr>
                <w:color w:val="010000"/>
                <w:sz w:val="16"/>
                <w:szCs w:val="16"/>
              </w:rPr>
            </w:pPr>
            <w:r w:rsidRPr="0051288B">
              <w:rPr>
                <w:color w:val="010000"/>
                <w:sz w:val="16"/>
                <w:szCs w:val="16"/>
              </w:rPr>
              <w:t xml:space="preserve">ВАЗ </w:t>
            </w:r>
          </w:p>
        </w:tc>
        <w:tc>
          <w:tcPr>
            <w:tcW w:w="813" w:type="pct"/>
            <w:tcBorders>
              <w:top w:val="nil"/>
              <w:left w:val="nil"/>
              <w:bottom w:val="single" w:sz="4" w:space="0" w:color="auto"/>
              <w:right w:val="single" w:sz="4" w:space="0" w:color="auto"/>
            </w:tcBorders>
            <w:shd w:val="clear" w:color="auto" w:fill="FFFFFF"/>
            <w:vAlign w:val="center"/>
            <w:hideMark/>
          </w:tcPr>
          <w:p w14:paraId="5863B12B" w14:textId="77777777" w:rsidR="008D35E8" w:rsidRPr="0051288B" w:rsidRDefault="008D35E8" w:rsidP="00950EB7">
            <w:pPr>
              <w:spacing w:line="256" w:lineRule="auto"/>
              <w:rPr>
                <w:color w:val="010000"/>
                <w:sz w:val="16"/>
                <w:szCs w:val="16"/>
              </w:rPr>
            </w:pPr>
            <w:r w:rsidRPr="0051288B">
              <w:rPr>
                <w:color w:val="010000"/>
                <w:sz w:val="16"/>
                <w:szCs w:val="16"/>
              </w:rPr>
              <w:t>232900</w:t>
            </w:r>
          </w:p>
        </w:tc>
        <w:tc>
          <w:tcPr>
            <w:tcW w:w="656" w:type="pct"/>
            <w:tcBorders>
              <w:top w:val="nil"/>
              <w:left w:val="nil"/>
              <w:bottom w:val="single" w:sz="4" w:space="0" w:color="auto"/>
              <w:right w:val="single" w:sz="4" w:space="0" w:color="auto"/>
            </w:tcBorders>
            <w:shd w:val="clear" w:color="auto" w:fill="FFFFFF"/>
            <w:noWrap/>
            <w:vAlign w:val="center"/>
            <w:hideMark/>
          </w:tcPr>
          <w:p w14:paraId="0390A7C0" w14:textId="77777777" w:rsidR="008D35E8" w:rsidRPr="0051288B" w:rsidRDefault="008D35E8" w:rsidP="00950EB7">
            <w:pPr>
              <w:spacing w:line="256" w:lineRule="auto"/>
              <w:jc w:val="center"/>
              <w:rPr>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F801E2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1AB556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12E4F45" w14:textId="77777777" w:rsidR="008D35E8" w:rsidRPr="0051288B" w:rsidRDefault="008D35E8" w:rsidP="00950EB7">
            <w:pPr>
              <w:spacing w:line="256" w:lineRule="auto"/>
              <w:jc w:val="right"/>
              <w:rPr>
                <w:color w:val="010000"/>
                <w:sz w:val="16"/>
                <w:szCs w:val="16"/>
              </w:rPr>
            </w:pPr>
            <w:r w:rsidRPr="0051288B">
              <w:rPr>
                <w:color w:val="010000"/>
                <w:sz w:val="16"/>
                <w:szCs w:val="16"/>
              </w:rPr>
              <w:t>128</w:t>
            </w:r>
          </w:p>
        </w:tc>
        <w:tc>
          <w:tcPr>
            <w:tcW w:w="990" w:type="pct"/>
            <w:gridSpan w:val="2"/>
            <w:tcBorders>
              <w:top w:val="nil"/>
              <w:left w:val="nil"/>
              <w:bottom w:val="single" w:sz="4" w:space="0" w:color="auto"/>
              <w:right w:val="single" w:sz="4" w:space="0" w:color="auto"/>
            </w:tcBorders>
            <w:shd w:val="clear" w:color="auto" w:fill="FFFFFF"/>
            <w:vAlign w:val="center"/>
            <w:hideMark/>
          </w:tcPr>
          <w:p w14:paraId="58A3E04F"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1E1132A"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52A8EB47"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556E56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9504CB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4F7C748" w14:textId="77777777" w:rsidR="008D35E8" w:rsidRPr="0051288B" w:rsidRDefault="008D35E8" w:rsidP="00950EB7">
            <w:pPr>
              <w:spacing w:line="256" w:lineRule="auto"/>
              <w:jc w:val="right"/>
              <w:rPr>
                <w:color w:val="010000"/>
                <w:sz w:val="16"/>
                <w:szCs w:val="16"/>
              </w:rPr>
            </w:pPr>
            <w:r w:rsidRPr="0051288B">
              <w:rPr>
                <w:color w:val="010000"/>
                <w:sz w:val="16"/>
                <w:szCs w:val="16"/>
              </w:rPr>
              <w:t>129</w:t>
            </w:r>
          </w:p>
        </w:tc>
        <w:tc>
          <w:tcPr>
            <w:tcW w:w="990" w:type="pct"/>
            <w:gridSpan w:val="2"/>
            <w:tcBorders>
              <w:top w:val="nil"/>
              <w:left w:val="nil"/>
              <w:bottom w:val="single" w:sz="4" w:space="0" w:color="auto"/>
              <w:right w:val="single" w:sz="4" w:space="0" w:color="auto"/>
            </w:tcBorders>
            <w:vAlign w:val="center"/>
            <w:hideMark/>
          </w:tcPr>
          <w:p w14:paraId="30A4C27D"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vAlign w:val="center"/>
            <w:hideMark/>
          </w:tcPr>
          <w:p w14:paraId="3BC60B21"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vAlign w:val="center"/>
            <w:hideMark/>
          </w:tcPr>
          <w:p w14:paraId="37A5C309"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vAlign w:val="center"/>
            <w:hideMark/>
          </w:tcPr>
          <w:p w14:paraId="6D38062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2CF1BA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89B3CBB" w14:textId="77777777" w:rsidR="008D35E8" w:rsidRPr="0051288B" w:rsidRDefault="008D35E8" w:rsidP="00950EB7">
            <w:pPr>
              <w:spacing w:line="256" w:lineRule="auto"/>
              <w:jc w:val="right"/>
              <w:rPr>
                <w:color w:val="010000"/>
                <w:sz w:val="16"/>
                <w:szCs w:val="16"/>
              </w:rPr>
            </w:pPr>
            <w:r w:rsidRPr="0051288B">
              <w:rPr>
                <w:color w:val="010000"/>
                <w:sz w:val="16"/>
                <w:szCs w:val="16"/>
              </w:rPr>
              <w:t>130</w:t>
            </w:r>
          </w:p>
        </w:tc>
        <w:tc>
          <w:tcPr>
            <w:tcW w:w="990" w:type="pct"/>
            <w:gridSpan w:val="2"/>
            <w:tcBorders>
              <w:top w:val="nil"/>
              <w:left w:val="nil"/>
              <w:bottom w:val="single" w:sz="4" w:space="0" w:color="auto"/>
              <w:right w:val="single" w:sz="4" w:space="0" w:color="auto"/>
            </w:tcBorders>
            <w:vAlign w:val="center"/>
            <w:hideMark/>
          </w:tcPr>
          <w:p w14:paraId="3675934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vAlign w:val="center"/>
            <w:hideMark/>
          </w:tcPr>
          <w:p w14:paraId="579FA6E4"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noWrap/>
            <w:vAlign w:val="center"/>
            <w:hideMark/>
          </w:tcPr>
          <w:p w14:paraId="22D25717" w14:textId="77777777" w:rsidR="008D35E8" w:rsidRPr="0051288B" w:rsidRDefault="008D35E8" w:rsidP="00950EB7">
            <w:pPr>
              <w:spacing w:line="256" w:lineRule="auto"/>
              <w:jc w:val="center"/>
              <w:rPr>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vAlign w:val="center"/>
            <w:hideMark/>
          </w:tcPr>
          <w:p w14:paraId="7A63D42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9ED000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E65ECE7" w14:textId="77777777" w:rsidR="008D35E8" w:rsidRPr="0051288B" w:rsidRDefault="008D35E8" w:rsidP="00950EB7">
            <w:pPr>
              <w:spacing w:line="256" w:lineRule="auto"/>
              <w:jc w:val="right"/>
              <w:rPr>
                <w:color w:val="010000"/>
                <w:sz w:val="16"/>
                <w:szCs w:val="16"/>
              </w:rPr>
            </w:pPr>
            <w:r w:rsidRPr="0051288B">
              <w:rPr>
                <w:color w:val="010000"/>
                <w:sz w:val="16"/>
                <w:szCs w:val="16"/>
              </w:rPr>
              <w:t>131</w:t>
            </w:r>
          </w:p>
        </w:tc>
        <w:tc>
          <w:tcPr>
            <w:tcW w:w="990" w:type="pct"/>
            <w:gridSpan w:val="2"/>
            <w:tcBorders>
              <w:top w:val="nil"/>
              <w:left w:val="nil"/>
              <w:bottom w:val="single" w:sz="4" w:space="0" w:color="auto"/>
              <w:right w:val="single" w:sz="4" w:space="0" w:color="auto"/>
            </w:tcBorders>
            <w:vAlign w:val="center"/>
            <w:hideMark/>
          </w:tcPr>
          <w:p w14:paraId="673E3C12"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vAlign w:val="center"/>
            <w:hideMark/>
          </w:tcPr>
          <w:p w14:paraId="59937CCB" w14:textId="77777777" w:rsidR="008D35E8" w:rsidRPr="0051288B" w:rsidRDefault="008D35E8" w:rsidP="00950EB7">
            <w:pPr>
              <w:spacing w:line="256" w:lineRule="auto"/>
              <w:rPr>
                <w:color w:val="010000"/>
                <w:sz w:val="16"/>
                <w:szCs w:val="16"/>
              </w:rPr>
            </w:pPr>
            <w:r w:rsidRPr="0051288B">
              <w:rPr>
                <w:color w:val="010000"/>
                <w:sz w:val="16"/>
                <w:szCs w:val="16"/>
              </w:rPr>
              <w:t>ПАТРИОТ</w:t>
            </w:r>
          </w:p>
        </w:tc>
        <w:tc>
          <w:tcPr>
            <w:tcW w:w="656" w:type="pct"/>
            <w:tcBorders>
              <w:top w:val="nil"/>
              <w:left w:val="nil"/>
              <w:bottom w:val="single" w:sz="4" w:space="0" w:color="auto"/>
              <w:right w:val="single" w:sz="4" w:space="0" w:color="auto"/>
            </w:tcBorders>
            <w:vAlign w:val="center"/>
            <w:hideMark/>
          </w:tcPr>
          <w:p w14:paraId="0A275410"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21D094E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8BB5A1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4275A38" w14:textId="77777777" w:rsidR="008D35E8" w:rsidRPr="0051288B" w:rsidRDefault="008D35E8" w:rsidP="00950EB7">
            <w:pPr>
              <w:spacing w:line="256" w:lineRule="auto"/>
              <w:jc w:val="right"/>
              <w:rPr>
                <w:color w:val="010000"/>
                <w:sz w:val="16"/>
                <w:szCs w:val="16"/>
              </w:rPr>
            </w:pPr>
            <w:r w:rsidRPr="0051288B">
              <w:rPr>
                <w:color w:val="010000"/>
                <w:sz w:val="16"/>
                <w:szCs w:val="16"/>
              </w:rPr>
              <w:t>132</w:t>
            </w:r>
          </w:p>
        </w:tc>
        <w:tc>
          <w:tcPr>
            <w:tcW w:w="990" w:type="pct"/>
            <w:gridSpan w:val="2"/>
            <w:tcBorders>
              <w:top w:val="nil"/>
              <w:left w:val="nil"/>
              <w:bottom w:val="single" w:sz="4" w:space="0" w:color="auto"/>
              <w:right w:val="single" w:sz="4" w:space="0" w:color="auto"/>
            </w:tcBorders>
            <w:shd w:val="clear" w:color="auto" w:fill="FFFFFF"/>
            <w:vAlign w:val="center"/>
            <w:hideMark/>
          </w:tcPr>
          <w:p w14:paraId="24BD075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2CF44CA" w14:textId="77777777" w:rsidR="008D35E8" w:rsidRPr="0051288B" w:rsidRDefault="008D35E8" w:rsidP="00950EB7">
            <w:pPr>
              <w:spacing w:line="256" w:lineRule="auto"/>
              <w:rPr>
                <w:color w:val="010000"/>
                <w:sz w:val="16"/>
                <w:szCs w:val="16"/>
              </w:rPr>
            </w:pPr>
            <w:r w:rsidRPr="0051288B">
              <w:rPr>
                <w:color w:val="010000"/>
                <w:sz w:val="16"/>
                <w:szCs w:val="16"/>
              </w:rPr>
              <w:t>396255</w:t>
            </w:r>
          </w:p>
        </w:tc>
        <w:tc>
          <w:tcPr>
            <w:tcW w:w="656" w:type="pct"/>
            <w:tcBorders>
              <w:top w:val="nil"/>
              <w:left w:val="nil"/>
              <w:bottom w:val="single" w:sz="4" w:space="0" w:color="auto"/>
              <w:right w:val="single" w:sz="4" w:space="0" w:color="auto"/>
            </w:tcBorders>
            <w:shd w:val="clear" w:color="auto" w:fill="FFFFFF"/>
            <w:vAlign w:val="center"/>
            <w:hideMark/>
          </w:tcPr>
          <w:p w14:paraId="648EA4FD"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F5C732D"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5E3499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67C0EE8" w14:textId="77777777" w:rsidR="008D35E8" w:rsidRPr="0051288B" w:rsidRDefault="008D35E8" w:rsidP="00950EB7">
            <w:pPr>
              <w:spacing w:line="256" w:lineRule="auto"/>
              <w:jc w:val="right"/>
              <w:rPr>
                <w:color w:val="010000"/>
                <w:sz w:val="16"/>
                <w:szCs w:val="16"/>
              </w:rPr>
            </w:pPr>
            <w:r w:rsidRPr="0051288B">
              <w:rPr>
                <w:color w:val="010000"/>
                <w:sz w:val="16"/>
                <w:szCs w:val="16"/>
              </w:rPr>
              <w:t>133</w:t>
            </w:r>
          </w:p>
        </w:tc>
        <w:tc>
          <w:tcPr>
            <w:tcW w:w="990" w:type="pct"/>
            <w:gridSpan w:val="2"/>
            <w:tcBorders>
              <w:top w:val="nil"/>
              <w:left w:val="nil"/>
              <w:bottom w:val="single" w:sz="4" w:space="0" w:color="auto"/>
              <w:right w:val="single" w:sz="4" w:space="0" w:color="auto"/>
            </w:tcBorders>
            <w:shd w:val="clear" w:color="auto" w:fill="FFFFFF"/>
            <w:vAlign w:val="center"/>
            <w:hideMark/>
          </w:tcPr>
          <w:p w14:paraId="505498FF"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587E49C0" w14:textId="77777777" w:rsidR="008D35E8" w:rsidRPr="0051288B" w:rsidRDefault="008D35E8" w:rsidP="00950EB7">
            <w:pPr>
              <w:spacing w:line="256" w:lineRule="auto"/>
              <w:rPr>
                <w:color w:val="010000"/>
                <w:sz w:val="16"/>
                <w:szCs w:val="16"/>
              </w:rPr>
            </w:pPr>
            <w:r w:rsidRPr="0051288B">
              <w:rPr>
                <w:color w:val="010000"/>
                <w:sz w:val="16"/>
                <w:szCs w:val="16"/>
              </w:rPr>
              <w:t>3909</w:t>
            </w:r>
          </w:p>
        </w:tc>
        <w:tc>
          <w:tcPr>
            <w:tcW w:w="656" w:type="pct"/>
            <w:tcBorders>
              <w:top w:val="nil"/>
              <w:left w:val="nil"/>
              <w:bottom w:val="single" w:sz="4" w:space="0" w:color="auto"/>
              <w:right w:val="single" w:sz="4" w:space="0" w:color="auto"/>
            </w:tcBorders>
            <w:shd w:val="clear" w:color="auto" w:fill="FFFFFF"/>
            <w:vAlign w:val="center"/>
            <w:hideMark/>
          </w:tcPr>
          <w:p w14:paraId="7FE01FCA"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4308EC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9531C8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B8A9D50" w14:textId="77777777" w:rsidR="008D35E8" w:rsidRPr="0051288B" w:rsidRDefault="008D35E8" w:rsidP="00950EB7">
            <w:pPr>
              <w:spacing w:line="256" w:lineRule="auto"/>
              <w:jc w:val="right"/>
              <w:rPr>
                <w:color w:val="010000"/>
                <w:sz w:val="16"/>
                <w:szCs w:val="16"/>
              </w:rPr>
            </w:pPr>
            <w:r w:rsidRPr="0051288B">
              <w:rPr>
                <w:color w:val="010000"/>
                <w:sz w:val="16"/>
                <w:szCs w:val="16"/>
              </w:rPr>
              <w:t>134</w:t>
            </w:r>
          </w:p>
        </w:tc>
        <w:tc>
          <w:tcPr>
            <w:tcW w:w="990" w:type="pct"/>
            <w:gridSpan w:val="2"/>
            <w:tcBorders>
              <w:top w:val="nil"/>
              <w:left w:val="nil"/>
              <w:bottom w:val="single" w:sz="4" w:space="0" w:color="auto"/>
              <w:right w:val="single" w:sz="4" w:space="0" w:color="auto"/>
            </w:tcBorders>
            <w:shd w:val="clear" w:color="auto" w:fill="FFFFFF"/>
            <w:vAlign w:val="center"/>
            <w:hideMark/>
          </w:tcPr>
          <w:p w14:paraId="6FC1EB23"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D669F30"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64F5EFD8"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9FF119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FFE396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4797FB7" w14:textId="77777777" w:rsidR="008D35E8" w:rsidRPr="0051288B" w:rsidRDefault="008D35E8" w:rsidP="00950EB7">
            <w:pPr>
              <w:spacing w:line="256" w:lineRule="auto"/>
              <w:jc w:val="right"/>
              <w:rPr>
                <w:color w:val="010000"/>
                <w:sz w:val="16"/>
                <w:szCs w:val="16"/>
              </w:rPr>
            </w:pPr>
            <w:r w:rsidRPr="0051288B">
              <w:rPr>
                <w:color w:val="010000"/>
                <w:sz w:val="16"/>
                <w:szCs w:val="16"/>
              </w:rPr>
              <w:t>135</w:t>
            </w:r>
          </w:p>
        </w:tc>
        <w:tc>
          <w:tcPr>
            <w:tcW w:w="990" w:type="pct"/>
            <w:gridSpan w:val="2"/>
            <w:tcBorders>
              <w:top w:val="nil"/>
              <w:left w:val="nil"/>
              <w:bottom w:val="single" w:sz="4" w:space="0" w:color="auto"/>
              <w:right w:val="single" w:sz="4" w:space="0" w:color="auto"/>
            </w:tcBorders>
            <w:shd w:val="clear" w:color="auto" w:fill="FFFFFF"/>
            <w:vAlign w:val="center"/>
            <w:hideMark/>
          </w:tcPr>
          <w:p w14:paraId="24257D2D"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D3FFE30"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2B076549"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5C55FE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DCB762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6EDF021" w14:textId="77777777" w:rsidR="008D35E8" w:rsidRPr="0051288B" w:rsidRDefault="008D35E8" w:rsidP="00950EB7">
            <w:pPr>
              <w:spacing w:line="256" w:lineRule="auto"/>
              <w:jc w:val="right"/>
              <w:rPr>
                <w:color w:val="010000"/>
                <w:sz w:val="16"/>
                <w:szCs w:val="16"/>
              </w:rPr>
            </w:pPr>
            <w:r w:rsidRPr="0051288B">
              <w:rPr>
                <w:color w:val="010000"/>
                <w:sz w:val="16"/>
                <w:szCs w:val="16"/>
              </w:rPr>
              <w:t>136</w:t>
            </w:r>
          </w:p>
        </w:tc>
        <w:tc>
          <w:tcPr>
            <w:tcW w:w="990" w:type="pct"/>
            <w:gridSpan w:val="2"/>
            <w:tcBorders>
              <w:top w:val="nil"/>
              <w:left w:val="nil"/>
              <w:bottom w:val="single" w:sz="4" w:space="0" w:color="auto"/>
              <w:right w:val="single" w:sz="4" w:space="0" w:color="auto"/>
            </w:tcBorders>
            <w:shd w:val="clear" w:color="auto" w:fill="FFFFFF"/>
            <w:vAlign w:val="center"/>
            <w:hideMark/>
          </w:tcPr>
          <w:p w14:paraId="1121DA30" w14:textId="77777777" w:rsidR="008D35E8" w:rsidRPr="0051288B" w:rsidRDefault="008D35E8" w:rsidP="00950EB7">
            <w:pPr>
              <w:spacing w:line="256" w:lineRule="auto"/>
              <w:rPr>
                <w:color w:val="010000"/>
                <w:sz w:val="16"/>
                <w:szCs w:val="16"/>
              </w:rPr>
            </w:pPr>
            <w:r w:rsidRPr="0051288B">
              <w:rPr>
                <w:color w:val="010000"/>
                <w:sz w:val="16"/>
                <w:szCs w:val="16"/>
              </w:rPr>
              <w:t>ШЕВРОЛЕ НИВА</w:t>
            </w:r>
          </w:p>
        </w:tc>
        <w:tc>
          <w:tcPr>
            <w:tcW w:w="813" w:type="pct"/>
            <w:tcBorders>
              <w:top w:val="nil"/>
              <w:left w:val="nil"/>
              <w:bottom w:val="single" w:sz="4" w:space="0" w:color="auto"/>
              <w:right w:val="single" w:sz="4" w:space="0" w:color="auto"/>
            </w:tcBorders>
            <w:shd w:val="clear" w:color="auto" w:fill="FFFFFF"/>
            <w:vAlign w:val="center"/>
            <w:hideMark/>
          </w:tcPr>
          <w:p w14:paraId="5ABC1FC1" w14:textId="77777777" w:rsidR="008D35E8" w:rsidRPr="0051288B" w:rsidRDefault="008D35E8" w:rsidP="00950EB7">
            <w:pPr>
              <w:spacing w:line="256" w:lineRule="auto"/>
              <w:rPr>
                <w:color w:val="010000"/>
                <w:sz w:val="16"/>
                <w:szCs w:val="16"/>
              </w:rPr>
            </w:pPr>
            <w:r w:rsidRPr="0051288B">
              <w:rPr>
                <w:color w:val="010000"/>
                <w:sz w:val="16"/>
                <w:szCs w:val="16"/>
              </w:rPr>
              <w:t>212300-55</w:t>
            </w:r>
          </w:p>
        </w:tc>
        <w:tc>
          <w:tcPr>
            <w:tcW w:w="656" w:type="pct"/>
            <w:tcBorders>
              <w:top w:val="nil"/>
              <w:left w:val="nil"/>
              <w:bottom w:val="single" w:sz="4" w:space="0" w:color="auto"/>
              <w:right w:val="single" w:sz="4" w:space="0" w:color="auto"/>
            </w:tcBorders>
            <w:shd w:val="clear" w:color="auto" w:fill="FFFFFF"/>
            <w:vAlign w:val="center"/>
            <w:hideMark/>
          </w:tcPr>
          <w:p w14:paraId="7E1B116A"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F781BB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08A8F7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1814F3A" w14:textId="77777777" w:rsidR="008D35E8" w:rsidRPr="0051288B" w:rsidRDefault="008D35E8" w:rsidP="00950EB7">
            <w:pPr>
              <w:spacing w:line="256" w:lineRule="auto"/>
              <w:jc w:val="right"/>
              <w:rPr>
                <w:color w:val="010000"/>
                <w:sz w:val="16"/>
                <w:szCs w:val="16"/>
              </w:rPr>
            </w:pPr>
            <w:r w:rsidRPr="0051288B">
              <w:rPr>
                <w:color w:val="010000"/>
                <w:sz w:val="16"/>
                <w:szCs w:val="16"/>
              </w:rPr>
              <w:t>137</w:t>
            </w:r>
          </w:p>
        </w:tc>
        <w:tc>
          <w:tcPr>
            <w:tcW w:w="990" w:type="pct"/>
            <w:gridSpan w:val="2"/>
            <w:tcBorders>
              <w:top w:val="nil"/>
              <w:left w:val="nil"/>
              <w:bottom w:val="single" w:sz="4" w:space="0" w:color="auto"/>
              <w:right w:val="single" w:sz="4" w:space="0" w:color="auto"/>
            </w:tcBorders>
            <w:shd w:val="clear" w:color="auto" w:fill="FFFFFF"/>
            <w:vAlign w:val="center"/>
            <w:hideMark/>
          </w:tcPr>
          <w:p w14:paraId="48C9246F"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7879149" w14:textId="77777777" w:rsidR="008D35E8" w:rsidRPr="0051288B" w:rsidRDefault="008D35E8" w:rsidP="00950EB7">
            <w:pPr>
              <w:spacing w:line="256" w:lineRule="auto"/>
              <w:rPr>
                <w:color w:val="010000"/>
                <w:sz w:val="16"/>
                <w:szCs w:val="16"/>
              </w:rPr>
            </w:pPr>
            <w:r w:rsidRPr="0051288B">
              <w:rPr>
                <w:color w:val="010000"/>
                <w:sz w:val="16"/>
                <w:szCs w:val="16"/>
              </w:rPr>
              <w:t>315195</w:t>
            </w:r>
          </w:p>
        </w:tc>
        <w:tc>
          <w:tcPr>
            <w:tcW w:w="656" w:type="pct"/>
            <w:tcBorders>
              <w:top w:val="nil"/>
              <w:left w:val="nil"/>
              <w:bottom w:val="single" w:sz="4" w:space="0" w:color="auto"/>
              <w:right w:val="single" w:sz="4" w:space="0" w:color="auto"/>
            </w:tcBorders>
            <w:shd w:val="clear" w:color="auto" w:fill="FFFFFF"/>
            <w:vAlign w:val="center"/>
            <w:hideMark/>
          </w:tcPr>
          <w:p w14:paraId="56DD8AFD"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C29F43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E17AFC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EAE8586" w14:textId="77777777" w:rsidR="008D35E8" w:rsidRPr="0051288B" w:rsidRDefault="008D35E8" w:rsidP="00950EB7">
            <w:pPr>
              <w:spacing w:line="256" w:lineRule="auto"/>
              <w:jc w:val="right"/>
              <w:rPr>
                <w:color w:val="010000"/>
                <w:sz w:val="16"/>
                <w:szCs w:val="16"/>
              </w:rPr>
            </w:pPr>
            <w:r w:rsidRPr="0051288B">
              <w:rPr>
                <w:color w:val="010000"/>
                <w:sz w:val="16"/>
                <w:szCs w:val="16"/>
              </w:rPr>
              <w:t>138</w:t>
            </w:r>
          </w:p>
        </w:tc>
        <w:tc>
          <w:tcPr>
            <w:tcW w:w="990" w:type="pct"/>
            <w:gridSpan w:val="2"/>
            <w:tcBorders>
              <w:top w:val="nil"/>
              <w:left w:val="nil"/>
              <w:bottom w:val="single" w:sz="4" w:space="0" w:color="auto"/>
              <w:right w:val="single" w:sz="4" w:space="0" w:color="auto"/>
            </w:tcBorders>
            <w:shd w:val="clear" w:color="auto" w:fill="FFFFFF"/>
            <w:vAlign w:val="center"/>
            <w:hideMark/>
          </w:tcPr>
          <w:p w14:paraId="28452F7C"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013B7EAB"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627718B2"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vAlign w:val="center"/>
            <w:hideMark/>
          </w:tcPr>
          <w:p w14:paraId="0DFB55C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AB52F4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DBF4D5E" w14:textId="77777777" w:rsidR="008D35E8" w:rsidRPr="0051288B" w:rsidRDefault="008D35E8" w:rsidP="00950EB7">
            <w:pPr>
              <w:spacing w:line="256" w:lineRule="auto"/>
              <w:jc w:val="right"/>
              <w:rPr>
                <w:color w:val="010000"/>
                <w:sz w:val="16"/>
                <w:szCs w:val="16"/>
              </w:rPr>
            </w:pPr>
            <w:r w:rsidRPr="0051288B">
              <w:rPr>
                <w:color w:val="010000"/>
                <w:sz w:val="16"/>
                <w:szCs w:val="16"/>
              </w:rPr>
              <w:t>139</w:t>
            </w:r>
          </w:p>
        </w:tc>
        <w:tc>
          <w:tcPr>
            <w:tcW w:w="990" w:type="pct"/>
            <w:gridSpan w:val="2"/>
            <w:tcBorders>
              <w:top w:val="nil"/>
              <w:left w:val="nil"/>
              <w:bottom w:val="single" w:sz="4" w:space="0" w:color="auto"/>
              <w:right w:val="single" w:sz="4" w:space="0" w:color="auto"/>
            </w:tcBorders>
            <w:shd w:val="clear" w:color="auto" w:fill="FFFFFF"/>
            <w:vAlign w:val="center"/>
            <w:hideMark/>
          </w:tcPr>
          <w:p w14:paraId="5F07F48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F3CAFBD" w14:textId="77777777" w:rsidR="008D35E8" w:rsidRPr="0051288B" w:rsidRDefault="008D35E8" w:rsidP="00950EB7">
            <w:pPr>
              <w:spacing w:line="256" w:lineRule="auto"/>
              <w:rPr>
                <w:color w:val="010000"/>
                <w:sz w:val="16"/>
                <w:szCs w:val="16"/>
              </w:rPr>
            </w:pPr>
            <w:r w:rsidRPr="0051288B">
              <w:rPr>
                <w:color w:val="010000"/>
                <w:sz w:val="16"/>
                <w:szCs w:val="16"/>
              </w:rPr>
              <w:t>390992</w:t>
            </w:r>
          </w:p>
        </w:tc>
        <w:tc>
          <w:tcPr>
            <w:tcW w:w="656" w:type="pct"/>
            <w:tcBorders>
              <w:top w:val="nil"/>
              <w:left w:val="nil"/>
              <w:bottom w:val="single" w:sz="4" w:space="0" w:color="auto"/>
              <w:right w:val="single" w:sz="4" w:space="0" w:color="auto"/>
            </w:tcBorders>
            <w:shd w:val="clear" w:color="auto" w:fill="FFFFFF"/>
            <w:vAlign w:val="center"/>
            <w:hideMark/>
          </w:tcPr>
          <w:p w14:paraId="662ED78D"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2E1019A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301591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3E38A30" w14:textId="77777777" w:rsidR="008D35E8" w:rsidRPr="0051288B" w:rsidRDefault="008D35E8" w:rsidP="00950EB7">
            <w:pPr>
              <w:spacing w:line="256" w:lineRule="auto"/>
              <w:jc w:val="right"/>
              <w:rPr>
                <w:color w:val="010000"/>
                <w:sz w:val="16"/>
                <w:szCs w:val="16"/>
              </w:rPr>
            </w:pPr>
            <w:r w:rsidRPr="0051288B">
              <w:rPr>
                <w:color w:val="010000"/>
                <w:sz w:val="16"/>
                <w:szCs w:val="16"/>
              </w:rPr>
              <w:t>140</w:t>
            </w:r>
          </w:p>
        </w:tc>
        <w:tc>
          <w:tcPr>
            <w:tcW w:w="990" w:type="pct"/>
            <w:gridSpan w:val="2"/>
            <w:tcBorders>
              <w:top w:val="nil"/>
              <w:left w:val="nil"/>
              <w:bottom w:val="single" w:sz="4" w:space="0" w:color="auto"/>
              <w:right w:val="single" w:sz="4" w:space="0" w:color="auto"/>
            </w:tcBorders>
            <w:shd w:val="clear" w:color="auto" w:fill="FFFFFF"/>
            <w:vAlign w:val="center"/>
            <w:hideMark/>
          </w:tcPr>
          <w:p w14:paraId="5B3933A5"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3C7F2379"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7480AD53"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vAlign w:val="center"/>
            <w:hideMark/>
          </w:tcPr>
          <w:p w14:paraId="0786373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BEA435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5C41AA8" w14:textId="77777777" w:rsidR="008D35E8" w:rsidRPr="0051288B" w:rsidRDefault="008D35E8" w:rsidP="00950EB7">
            <w:pPr>
              <w:spacing w:line="256" w:lineRule="auto"/>
              <w:jc w:val="right"/>
              <w:rPr>
                <w:color w:val="010000"/>
                <w:sz w:val="16"/>
                <w:szCs w:val="16"/>
              </w:rPr>
            </w:pPr>
            <w:r w:rsidRPr="0051288B">
              <w:rPr>
                <w:color w:val="010000"/>
                <w:sz w:val="16"/>
                <w:szCs w:val="16"/>
              </w:rPr>
              <w:t>141</w:t>
            </w:r>
          </w:p>
        </w:tc>
        <w:tc>
          <w:tcPr>
            <w:tcW w:w="990" w:type="pct"/>
            <w:gridSpan w:val="2"/>
            <w:tcBorders>
              <w:top w:val="nil"/>
              <w:left w:val="nil"/>
              <w:bottom w:val="single" w:sz="4" w:space="0" w:color="auto"/>
              <w:right w:val="single" w:sz="4" w:space="0" w:color="auto"/>
            </w:tcBorders>
            <w:shd w:val="clear" w:color="auto" w:fill="FFFFFF"/>
            <w:vAlign w:val="center"/>
            <w:hideMark/>
          </w:tcPr>
          <w:p w14:paraId="6F3F5B32"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6C9A87E5"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7F5C4A68" w14:textId="77777777" w:rsidR="008D35E8" w:rsidRPr="0051288B" w:rsidRDefault="008D35E8" w:rsidP="00950EB7">
            <w:pPr>
              <w:spacing w:line="256" w:lineRule="auto"/>
              <w:jc w:val="center"/>
              <w:rPr>
                <w:color w:val="010000"/>
                <w:sz w:val="16"/>
                <w:szCs w:val="16"/>
              </w:rPr>
            </w:pPr>
            <w:r w:rsidRPr="0051288B">
              <w:rPr>
                <w:color w:val="010000"/>
                <w:sz w:val="16"/>
                <w:szCs w:val="16"/>
              </w:rPr>
              <w:t>2016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29F7F7B"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3E40158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5270AAC" w14:textId="77777777" w:rsidR="008D35E8" w:rsidRPr="0051288B" w:rsidRDefault="008D35E8" w:rsidP="00950EB7">
            <w:pPr>
              <w:spacing w:line="256" w:lineRule="auto"/>
              <w:jc w:val="right"/>
              <w:rPr>
                <w:color w:val="010000"/>
                <w:sz w:val="16"/>
                <w:szCs w:val="16"/>
              </w:rPr>
            </w:pPr>
            <w:r w:rsidRPr="0051288B">
              <w:rPr>
                <w:color w:val="010000"/>
                <w:sz w:val="16"/>
                <w:szCs w:val="16"/>
              </w:rPr>
              <w:t>142</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35D131B1"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noWrap/>
            <w:vAlign w:val="center"/>
            <w:hideMark/>
          </w:tcPr>
          <w:p w14:paraId="356C1889"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noWrap/>
            <w:vAlign w:val="center"/>
            <w:hideMark/>
          </w:tcPr>
          <w:p w14:paraId="0EF61351" w14:textId="77777777" w:rsidR="008D35E8" w:rsidRPr="0051288B" w:rsidRDefault="008D35E8" w:rsidP="00950EB7">
            <w:pPr>
              <w:spacing w:line="256" w:lineRule="auto"/>
              <w:jc w:val="right"/>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noWrap/>
            <w:vAlign w:val="center"/>
            <w:hideMark/>
          </w:tcPr>
          <w:p w14:paraId="114FD236" w14:textId="77777777" w:rsidR="008D35E8" w:rsidRPr="0051288B" w:rsidRDefault="008D35E8" w:rsidP="00950EB7">
            <w:pPr>
              <w:spacing w:line="256" w:lineRule="auto"/>
              <w:jc w:val="center"/>
              <w:rPr>
                <w:color w:val="010000"/>
                <w:sz w:val="16"/>
                <w:szCs w:val="16"/>
              </w:rPr>
            </w:pPr>
            <w:r w:rsidRPr="0051288B">
              <w:rPr>
                <w:sz w:val="16"/>
                <w:szCs w:val="16"/>
              </w:rPr>
              <w:t>1</w:t>
            </w:r>
          </w:p>
        </w:tc>
      </w:tr>
      <w:tr w:rsidR="008D35E8" w:rsidRPr="0051288B" w14:paraId="492D188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B874A9D" w14:textId="77777777" w:rsidR="008D35E8" w:rsidRPr="0051288B" w:rsidRDefault="008D35E8" w:rsidP="00950EB7">
            <w:pPr>
              <w:spacing w:line="256" w:lineRule="auto"/>
              <w:jc w:val="right"/>
              <w:rPr>
                <w:color w:val="010000"/>
                <w:sz w:val="16"/>
                <w:szCs w:val="16"/>
              </w:rPr>
            </w:pPr>
            <w:r w:rsidRPr="0051288B">
              <w:rPr>
                <w:color w:val="010000"/>
                <w:sz w:val="16"/>
                <w:szCs w:val="16"/>
              </w:rPr>
              <w:t>143</w:t>
            </w:r>
          </w:p>
        </w:tc>
        <w:tc>
          <w:tcPr>
            <w:tcW w:w="990" w:type="pct"/>
            <w:gridSpan w:val="2"/>
            <w:tcBorders>
              <w:top w:val="nil"/>
              <w:left w:val="nil"/>
              <w:bottom w:val="single" w:sz="4" w:space="0" w:color="auto"/>
              <w:right w:val="single" w:sz="4" w:space="0" w:color="auto"/>
            </w:tcBorders>
            <w:shd w:val="clear" w:color="auto" w:fill="FFFFFF"/>
            <w:vAlign w:val="center"/>
            <w:hideMark/>
          </w:tcPr>
          <w:p w14:paraId="50465010"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347A4649"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51E73B81" w14:textId="77777777" w:rsidR="008D35E8" w:rsidRPr="0051288B" w:rsidRDefault="008D35E8" w:rsidP="00950EB7">
            <w:pPr>
              <w:spacing w:line="256" w:lineRule="auto"/>
              <w:jc w:val="center"/>
              <w:rPr>
                <w:color w:val="010000"/>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EE2ADA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33C89C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2125DE9" w14:textId="77777777" w:rsidR="008D35E8" w:rsidRPr="0051288B" w:rsidRDefault="008D35E8" w:rsidP="00950EB7">
            <w:pPr>
              <w:spacing w:line="256" w:lineRule="auto"/>
              <w:jc w:val="right"/>
              <w:rPr>
                <w:color w:val="010000"/>
                <w:sz w:val="16"/>
                <w:szCs w:val="16"/>
              </w:rPr>
            </w:pPr>
            <w:r w:rsidRPr="0051288B">
              <w:rPr>
                <w:color w:val="010000"/>
                <w:sz w:val="16"/>
                <w:szCs w:val="16"/>
              </w:rPr>
              <w:t>144</w:t>
            </w:r>
          </w:p>
        </w:tc>
        <w:tc>
          <w:tcPr>
            <w:tcW w:w="990" w:type="pct"/>
            <w:gridSpan w:val="2"/>
            <w:tcBorders>
              <w:top w:val="nil"/>
              <w:left w:val="nil"/>
              <w:bottom w:val="single" w:sz="4" w:space="0" w:color="auto"/>
              <w:right w:val="single" w:sz="4" w:space="0" w:color="auto"/>
            </w:tcBorders>
            <w:shd w:val="clear" w:color="auto" w:fill="FFFFFF"/>
            <w:vAlign w:val="center"/>
            <w:hideMark/>
          </w:tcPr>
          <w:p w14:paraId="75A9AB4D"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091DAC40"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5265CFB7"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vAlign w:val="center"/>
            <w:hideMark/>
          </w:tcPr>
          <w:p w14:paraId="26DE8FB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7EF672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47F0592" w14:textId="77777777" w:rsidR="008D35E8" w:rsidRPr="0051288B" w:rsidRDefault="008D35E8" w:rsidP="00950EB7">
            <w:pPr>
              <w:spacing w:line="256" w:lineRule="auto"/>
              <w:jc w:val="right"/>
              <w:rPr>
                <w:color w:val="010000"/>
                <w:sz w:val="16"/>
                <w:szCs w:val="16"/>
              </w:rPr>
            </w:pPr>
            <w:r w:rsidRPr="0051288B">
              <w:rPr>
                <w:color w:val="010000"/>
                <w:sz w:val="16"/>
                <w:szCs w:val="16"/>
              </w:rPr>
              <w:t>145</w:t>
            </w:r>
          </w:p>
        </w:tc>
        <w:tc>
          <w:tcPr>
            <w:tcW w:w="990" w:type="pct"/>
            <w:gridSpan w:val="2"/>
            <w:tcBorders>
              <w:top w:val="nil"/>
              <w:left w:val="nil"/>
              <w:bottom w:val="single" w:sz="4" w:space="0" w:color="auto"/>
              <w:right w:val="single" w:sz="4" w:space="0" w:color="auto"/>
            </w:tcBorders>
            <w:shd w:val="clear" w:color="auto" w:fill="FFFFFF"/>
            <w:vAlign w:val="center"/>
            <w:hideMark/>
          </w:tcPr>
          <w:p w14:paraId="180556D5" w14:textId="77777777" w:rsidR="008D35E8" w:rsidRPr="0051288B" w:rsidRDefault="008D35E8" w:rsidP="00950EB7">
            <w:pPr>
              <w:spacing w:line="256" w:lineRule="auto"/>
              <w:rPr>
                <w:color w:val="010000"/>
                <w:sz w:val="16"/>
                <w:szCs w:val="16"/>
              </w:rPr>
            </w:pPr>
            <w:r w:rsidRPr="0051288B">
              <w:rPr>
                <w:color w:val="010000"/>
                <w:sz w:val="16"/>
                <w:szCs w:val="16"/>
              </w:rPr>
              <w:t xml:space="preserve">ГАЗ </w:t>
            </w:r>
          </w:p>
        </w:tc>
        <w:tc>
          <w:tcPr>
            <w:tcW w:w="813" w:type="pct"/>
            <w:tcBorders>
              <w:top w:val="nil"/>
              <w:left w:val="nil"/>
              <w:bottom w:val="single" w:sz="4" w:space="0" w:color="auto"/>
              <w:right w:val="single" w:sz="4" w:space="0" w:color="auto"/>
            </w:tcBorders>
            <w:shd w:val="clear" w:color="auto" w:fill="FFFFFF"/>
            <w:vAlign w:val="center"/>
            <w:hideMark/>
          </w:tcPr>
          <w:p w14:paraId="1FE0E3FA" w14:textId="77777777" w:rsidR="008D35E8" w:rsidRPr="0051288B" w:rsidRDefault="008D35E8" w:rsidP="00950EB7">
            <w:pPr>
              <w:spacing w:line="256" w:lineRule="auto"/>
              <w:rPr>
                <w:color w:val="010000"/>
                <w:sz w:val="16"/>
                <w:szCs w:val="16"/>
              </w:rPr>
            </w:pPr>
            <w:r w:rsidRPr="0051288B">
              <w:rPr>
                <w:color w:val="010000"/>
                <w:sz w:val="16"/>
                <w:szCs w:val="16"/>
              </w:rPr>
              <w:t>33023</w:t>
            </w:r>
          </w:p>
        </w:tc>
        <w:tc>
          <w:tcPr>
            <w:tcW w:w="656" w:type="pct"/>
            <w:tcBorders>
              <w:top w:val="nil"/>
              <w:left w:val="nil"/>
              <w:bottom w:val="single" w:sz="4" w:space="0" w:color="auto"/>
              <w:right w:val="single" w:sz="4" w:space="0" w:color="auto"/>
            </w:tcBorders>
            <w:shd w:val="clear" w:color="auto" w:fill="FFFFFF"/>
            <w:vAlign w:val="center"/>
            <w:hideMark/>
          </w:tcPr>
          <w:p w14:paraId="1196A2F3" w14:textId="77777777" w:rsidR="008D35E8" w:rsidRPr="0051288B" w:rsidRDefault="008D35E8" w:rsidP="00950EB7">
            <w:pPr>
              <w:spacing w:line="256" w:lineRule="auto"/>
              <w:jc w:val="center"/>
              <w:rPr>
                <w:color w:val="010000"/>
                <w:sz w:val="16"/>
                <w:szCs w:val="16"/>
              </w:rPr>
            </w:pPr>
            <w:r w:rsidRPr="0051288B">
              <w:rPr>
                <w:color w:val="010000"/>
                <w:sz w:val="16"/>
                <w:szCs w:val="16"/>
              </w:rPr>
              <w:t>2004</w:t>
            </w:r>
          </w:p>
        </w:tc>
        <w:tc>
          <w:tcPr>
            <w:tcW w:w="2176" w:type="pct"/>
            <w:gridSpan w:val="2"/>
            <w:tcBorders>
              <w:top w:val="nil"/>
              <w:left w:val="nil"/>
              <w:bottom w:val="single" w:sz="4" w:space="0" w:color="auto"/>
              <w:right w:val="single" w:sz="4" w:space="0" w:color="auto"/>
            </w:tcBorders>
            <w:vAlign w:val="center"/>
            <w:hideMark/>
          </w:tcPr>
          <w:p w14:paraId="5AF5EF6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54614C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654A68C" w14:textId="77777777" w:rsidR="008D35E8" w:rsidRPr="0051288B" w:rsidRDefault="008D35E8" w:rsidP="00950EB7">
            <w:pPr>
              <w:spacing w:line="256" w:lineRule="auto"/>
              <w:jc w:val="right"/>
              <w:rPr>
                <w:color w:val="010000"/>
                <w:sz w:val="16"/>
                <w:szCs w:val="16"/>
              </w:rPr>
            </w:pPr>
            <w:r w:rsidRPr="0051288B">
              <w:rPr>
                <w:color w:val="010000"/>
                <w:sz w:val="16"/>
                <w:szCs w:val="16"/>
              </w:rPr>
              <w:t>146</w:t>
            </w:r>
          </w:p>
        </w:tc>
        <w:tc>
          <w:tcPr>
            <w:tcW w:w="990" w:type="pct"/>
            <w:gridSpan w:val="2"/>
            <w:tcBorders>
              <w:top w:val="nil"/>
              <w:left w:val="nil"/>
              <w:bottom w:val="single" w:sz="4" w:space="0" w:color="auto"/>
              <w:right w:val="single" w:sz="4" w:space="0" w:color="auto"/>
            </w:tcBorders>
            <w:shd w:val="clear" w:color="auto" w:fill="FFFFFF"/>
            <w:vAlign w:val="center"/>
            <w:hideMark/>
          </w:tcPr>
          <w:p w14:paraId="188613DE" w14:textId="77777777" w:rsidR="008D35E8" w:rsidRPr="0051288B" w:rsidRDefault="008D35E8" w:rsidP="00950EB7">
            <w:pPr>
              <w:spacing w:line="256" w:lineRule="auto"/>
              <w:rPr>
                <w:color w:val="010000"/>
                <w:sz w:val="16"/>
                <w:szCs w:val="16"/>
              </w:rPr>
            </w:pPr>
            <w:r w:rsidRPr="0051288B">
              <w:rPr>
                <w:color w:val="010000"/>
                <w:sz w:val="16"/>
                <w:szCs w:val="16"/>
              </w:rPr>
              <w:t xml:space="preserve">ГАЗ </w:t>
            </w:r>
          </w:p>
        </w:tc>
        <w:tc>
          <w:tcPr>
            <w:tcW w:w="813" w:type="pct"/>
            <w:tcBorders>
              <w:top w:val="nil"/>
              <w:left w:val="nil"/>
              <w:bottom w:val="single" w:sz="4" w:space="0" w:color="auto"/>
              <w:right w:val="single" w:sz="4" w:space="0" w:color="auto"/>
            </w:tcBorders>
            <w:shd w:val="clear" w:color="auto" w:fill="FFFFFF"/>
            <w:vAlign w:val="center"/>
            <w:hideMark/>
          </w:tcPr>
          <w:p w14:paraId="6AB4D84E"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vAlign w:val="center"/>
            <w:hideMark/>
          </w:tcPr>
          <w:p w14:paraId="36DB0C11"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0C6AB8F4"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C28980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C97C93F" w14:textId="77777777" w:rsidR="008D35E8" w:rsidRPr="0051288B" w:rsidRDefault="008D35E8" w:rsidP="00950EB7">
            <w:pPr>
              <w:spacing w:line="256" w:lineRule="auto"/>
              <w:jc w:val="right"/>
              <w:rPr>
                <w:color w:val="010000"/>
                <w:sz w:val="16"/>
                <w:szCs w:val="16"/>
              </w:rPr>
            </w:pPr>
            <w:r w:rsidRPr="0051288B">
              <w:rPr>
                <w:color w:val="010000"/>
                <w:sz w:val="16"/>
                <w:szCs w:val="16"/>
              </w:rPr>
              <w:t>147</w:t>
            </w:r>
          </w:p>
        </w:tc>
        <w:tc>
          <w:tcPr>
            <w:tcW w:w="990" w:type="pct"/>
            <w:gridSpan w:val="2"/>
            <w:tcBorders>
              <w:top w:val="nil"/>
              <w:left w:val="nil"/>
              <w:bottom w:val="single" w:sz="4" w:space="0" w:color="auto"/>
              <w:right w:val="single" w:sz="4" w:space="0" w:color="auto"/>
            </w:tcBorders>
            <w:shd w:val="clear" w:color="auto" w:fill="FFFFFF"/>
            <w:vAlign w:val="center"/>
            <w:hideMark/>
          </w:tcPr>
          <w:p w14:paraId="06103D26"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shd w:val="clear" w:color="auto" w:fill="FFFFFF"/>
            <w:vAlign w:val="center"/>
            <w:hideMark/>
          </w:tcPr>
          <w:p w14:paraId="38068451"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6D0EE307"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6F2867F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34740A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C5D8B7A" w14:textId="77777777" w:rsidR="008D35E8" w:rsidRPr="0051288B" w:rsidRDefault="008D35E8" w:rsidP="00950EB7">
            <w:pPr>
              <w:spacing w:line="256" w:lineRule="auto"/>
              <w:jc w:val="right"/>
              <w:rPr>
                <w:color w:val="010000"/>
                <w:sz w:val="16"/>
                <w:szCs w:val="16"/>
              </w:rPr>
            </w:pPr>
            <w:r w:rsidRPr="0051288B">
              <w:rPr>
                <w:color w:val="010000"/>
                <w:sz w:val="16"/>
                <w:szCs w:val="16"/>
              </w:rPr>
              <w:t>148</w:t>
            </w:r>
          </w:p>
        </w:tc>
        <w:tc>
          <w:tcPr>
            <w:tcW w:w="990" w:type="pct"/>
            <w:gridSpan w:val="2"/>
            <w:tcBorders>
              <w:top w:val="nil"/>
              <w:left w:val="nil"/>
              <w:bottom w:val="single" w:sz="4" w:space="0" w:color="auto"/>
              <w:right w:val="single" w:sz="4" w:space="0" w:color="auto"/>
            </w:tcBorders>
            <w:shd w:val="clear" w:color="auto" w:fill="FFFFFF"/>
            <w:vAlign w:val="center"/>
            <w:hideMark/>
          </w:tcPr>
          <w:p w14:paraId="6BBCAB0C" w14:textId="77777777" w:rsidR="008D35E8" w:rsidRPr="0051288B" w:rsidRDefault="008D35E8" w:rsidP="00950EB7">
            <w:pPr>
              <w:spacing w:line="256" w:lineRule="auto"/>
              <w:rPr>
                <w:color w:val="010000"/>
                <w:sz w:val="16"/>
                <w:szCs w:val="16"/>
              </w:rPr>
            </w:pPr>
            <w:r w:rsidRPr="0051288B">
              <w:rPr>
                <w:color w:val="010000"/>
                <w:sz w:val="16"/>
                <w:szCs w:val="16"/>
              </w:rPr>
              <w:t xml:space="preserve">ШЕВРОЛЕ НИВА </w:t>
            </w:r>
          </w:p>
        </w:tc>
        <w:tc>
          <w:tcPr>
            <w:tcW w:w="813" w:type="pct"/>
            <w:tcBorders>
              <w:top w:val="nil"/>
              <w:left w:val="nil"/>
              <w:bottom w:val="single" w:sz="4" w:space="0" w:color="auto"/>
              <w:right w:val="single" w:sz="4" w:space="0" w:color="auto"/>
            </w:tcBorders>
            <w:shd w:val="clear" w:color="auto" w:fill="FFFFFF"/>
            <w:vAlign w:val="center"/>
            <w:hideMark/>
          </w:tcPr>
          <w:p w14:paraId="3FFAE27F" w14:textId="77777777" w:rsidR="008D35E8" w:rsidRPr="0051288B" w:rsidRDefault="008D35E8" w:rsidP="00950EB7">
            <w:pPr>
              <w:spacing w:line="256" w:lineRule="auto"/>
              <w:rPr>
                <w:color w:val="010000"/>
                <w:sz w:val="16"/>
                <w:szCs w:val="16"/>
              </w:rPr>
            </w:pPr>
            <w:r w:rsidRPr="0051288B">
              <w:rPr>
                <w:color w:val="010000"/>
                <w:sz w:val="16"/>
                <w:szCs w:val="16"/>
              </w:rPr>
              <w:t xml:space="preserve">ШЕВРОЛЕ НИВА </w:t>
            </w:r>
          </w:p>
        </w:tc>
        <w:tc>
          <w:tcPr>
            <w:tcW w:w="656" w:type="pct"/>
            <w:tcBorders>
              <w:top w:val="nil"/>
              <w:left w:val="nil"/>
              <w:bottom w:val="single" w:sz="4" w:space="0" w:color="auto"/>
              <w:right w:val="single" w:sz="4" w:space="0" w:color="auto"/>
            </w:tcBorders>
            <w:shd w:val="clear" w:color="auto" w:fill="FFFFFF"/>
            <w:vAlign w:val="center"/>
            <w:hideMark/>
          </w:tcPr>
          <w:p w14:paraId="16CFF4C9"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2EE83E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3D3504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F886404" w14:textId="77777777" w:rsidR="008D35E8" w:rsidRPr="0051288B" w:rsidRDefault="008D35E8" w:rsidP="00950EB7">
            <w:pPr>
              <w:spacing w:line="256" w:lineRule="auto"/>
              <w:jc w:val="right"/>
              <w:rPr>
                <w:color w:val="010000"/>
                <w:sz w:val="16"/>
                <w:szCs w:val="16"/>
              </w:rPr>
            </w:pPr>
            <w:r w:rsidRPr="0051288B">
              <w:rPr>
                <w:color w:val="010000"/>
                <w:sz w:val="16"/>
                <w:szCs w:val="16"/>
              </w:rPr>
              <w:t>149</w:t>
            </w:r>
          </w:p>
        </w:tc>
        <w:tc>
          <w:tcPr>
            <w:tcW w:w="990" w:type="pct"/>
            <w:gridSpan w:val="2"/>
            <w:tcBorders>
              <w:top w:val="nil"/>
              <w:left w:val="nil"/>
              <w:bottom w:val="single" w:sz="4" w:space="0" w:color="auto"/>
              <w:right w:val="single" w:sz="4" w:space="0" w:color="auto"/>
            </w:tcBorders>
            <w:vAlign w:val="center"/>
            <w:hideMark/>
          </w:tcPr>
          <w:p w14:paraId="5E71D860" w14:textId="77777777" w:rsidR="008D35E8" w:rsidRPr="0051288B" w:rsidRDefault="008D35E8" w:rsidP="00950EB7">
            <w:pPr>
              <w:spacing w:line="256" w:lineRule="auto"/>
              <w:rPr>
                <w:color w:val="010000"/>
                <w:sz w:val="16"/>
                <w:szCs w:val="16"/>
              </w:rPr>
            </w:pPr>
            <w:r w:rsidRPr="0051288B">
              <w:rPr>
                <w:color w:val="010000"/>
                <w:sz w:val="16"/>
                <w:szCs w:val="16"/>
              </w:rPr>
              <w:t>ГАЗ САЗ</w:t>
            </w:r>
          </w:p>
        </w:tc>
        <w:tc>
          <w:tcPr>
            <w:tcW w:w="813" w:type="pct"/>
            <w:tcBorders>
              <w:top w:val="nil"/>
              <w:left w:val="nil"/>
              <w:bottom w:val="single" w:sz="4" w:space="0" w:color="auto"/>
              <w:right w:val="single" w:sz="4" w:space="0" w:color="auto"/>
            </w:tcBorders>
            <w:vAlign w:val="center"/>
            <w:hideMark/>
          </w:tcPr>
          <w:p w14:paraId="5086BC82" w14:textId="77777777" w:rsidR="008D35E8" w:rsidRPr="0051288B" w:rsidRDefault="008D35E8" w:rsidP="00950EB7">
            <w:pPr>
              <w:spacing w:line="256" w:lineRule="auto"/>
              <w:rPr>
                <w:color w:val="010000"/>
                <w:sz w:val="16"/>
                <w:szCs w:val="16"/>
              </w:rPr>
            </w:pPr>
            <w:r w:rsidRPr="0051288B">
              <w:rPr>
                <w:color w:val="010000"/>
                <w:sz w:val="16"/>
                <w:szCs w:val="16"/>
              </w:rPr>
              <w:t>3507</w:t>
            </w:r>
          </w:p>
        </w:tc>
        <w:tc>
          <w:tcPr>
            <w:tcW w:w="656" w:type="pct"/>
            <w:tcBorders>
              <w:top w:val="nil"/>
              <w:left w:val="nil"/>
              <w:bottom w:val="single" w:sz="4" w:space="0" w:color="auto"/>
              <w:right w:val="single" w:sz="4" w:space="0" w:color="auto"/>
            </w:tcBorders>
            <w:vAlign w:val="center"/>
            <w:hideMark/>
          </w:tcPr>
          <w:p w14:paraId="5BFA94B3" w14:textId="77777777" w:rsidR="008D35E8" w:rsidRPr="0051288B" w:rsidRDefault="008D35E8" w:rsidP="00950EB7">
            <w:pPr>
              <w:spacing w:line="256" w:lineRule="auto"/>
              <w:jc w:val="center"/>
              <w:rPr>
                <w:color w:val="010000"/>
                <w:sz w:val="16"/>
                <w:szCs w:val="16"/>
              </w:rPr>
            </w:pPr>
            <w:r w:rsidRPr="0051288B">
              <w:rPr>
                <w:color w:val="010000"/>
                <w:sz w:val="16"/>
                <w:szCs w:val="16"/>
              </w:rPr>
              <w:t>1991</w:t>
            </w:r>
          </w:p>
        </w:tc>
        <w:tc>
          <w:tcPr>
            <w:tcW w:w="2176" w:type="pct"/>
            <w:gridSpan w:val="2"/>
            <w:tcBorders>
              <w:top w:val="nil"/>
              <w:left w:val="nil"/>
              <w:bottom w:val="single" w:sz="4" w:space="0" w:color="auto"/>
              <w:right w:val="single" w:sz="4" w:space="0" w:color="auto"/>
            </w:tcBorders>
            <w:vAlign w:val="center"/>
            <w:hideMark/>
          </w:tcPr>
          <w:p w14:paraId="3727903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8994B7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CBAF779" w14:textId="77777777" w:rsidR="008D35E8" w:rsidRPr="0051288B" w:rsidRDefault="008D35E8" w:rsidP="00950EB7">
            <w:pPr>
              <w:spacing w:line="256" w:lineRule="auto"/>
              <w:jc w:val="right"/>
              <w:rPr>
                <w:color w:val="010000"/>
                <w:sz w:val="16"/>
                <w:szCs w:val="16"/>
              </w:rPr>
            </w:pPr>
            <w:r w:rsidRPr="0051288B">
              <w:rPr>
                <w:color w:val="010000"/>
                <w:sz w:val="16"/>
                <w:szCs w:val="16"/>
              </w:rPr>
              <w:t>150</w:t>
            </w:r>
          </w:p>
        </w:tc>
        <w:tc>
          <w:tcPr>
            <w:tcW w:w="990" w:type="pct"/>
            <w:gridSpan w:val="2"/>
            <w:tcBorders>
              <w:top w:val="nil"/>
              <w:left w:val="nil"/>
              <w:bottom w:val="single" w:sz="4" w:space="0" w:color="auto"/>
              <w:right w:val="single" w:sz="4" w:space="0" w:color="auto"/>
            </w:tcBorders>
            <w:shd w:val="clear" w:color="auto" w:fill="FFFFFF"/>
            <w:vAlign w:val="center"/>
            <w:hideMark/>
          </w:tcPr>
          <w:p w14:paraId="0BB4D4B2"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3506E2E"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2F9FB96C" w14:textId="77777777" w:rsidR="008D35E8" w:rsidRPr="0051288B" w:rsidRDefault="008D35E8" w:rsidP="00950EB7">
            <w:pPr>
              <w:spacing w:line="256" w:lineRule="auto"/>
              <w:jc w:val="center"/>
              <w:rPr>
                <w:color w:val="010000"/>
                <w:sz w:val="16"/>
                <w:szCs w:val="16"/>
              </w:rPr>
            </w:pPr>
            <w:r w:rsidRPr="0051288B">
              <w:rPr>
                <w:color w:val="010000"/>
                <w:sz w:val="16"/>
                <w:szCs w:val="16"/>
              </w:rPr>
              <w:t>2015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D992E7E"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2CE01A4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BF14789" w14:textId="77777777" w:rsidR="008D35E8" w:rsidRPr="0051288B" w:rsidRDefault="008D35E8" w:rsidP="00950EB7">
            <w:pPr>
              <w:spacing w:line="256" w:lineRule="auto"/>
              <w:jc w:val="right"/>
              <w:rPr>
                <w:color w:val="010000"/>
                <w:sz w:val="16"/>
                <w:szCs w:val="16"/>
              </w:rPr>
            </w:pPr>
            <w:r w:rsidRPr="0051288B">
              <w:rPr>
                <w:color w:val="010000"/>
                <w:sz w:val="16"/>
                <w:szCs w:val="16"/>
              </w:rPr>
              <w:t>151</w:t>
            </w:r>
          </w:p>
        </w:tc>
        <w:tc>
          <w:tcPr>
            <w:tcW w:w="990" w:type="pct"/>
            <w:gridSpan w:val="2"/>
            <w:tcBorders>
              <w:top w:val="nil"/>
              <w:left w:val="nil"/>
              <w:bottom w:val="single" w:sz="4" w:space="0" w:color="auto"/>
              <w:right w:val="single" w:sz="4" w:space="0" w:color="auto"/>
            </w:tcBorders>
            <w:vAlign w:val="center"/>
            <w:hideMark/>
          </w:tcPr>
          <w:p w14:paraId="02521FCD"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vAlign w:val="center"/>
            <w:hideMark/>
          </w:tcPr>
          <w:p w14:paraId="239AA476"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vAlign w:val="center"/>
            <w:hideMark/>
          </w:tcPr>
          <w:p w14:paraId="7EA4040E"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753C7EF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E35D91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C5C1CEF" w14:textId="77777777" w:rsidR="008D35E8" w:rsidRPr="0051288B" w:rsidRDefault="008D35E8" w:rsidP="00950EB7">
            <w:pPr>
              <w:spacing w:line="256" w:lineRule="auto"/>
              <w:jc w:val="right"/>
              <w:rPr>
                <w:color w:val="010000"/>
                <w:sz w:val="16"/>
                <w:szCs w:val="16"/>
              </w:rPr>
            </w:pPr>
            <w:r w:rsidRPr="0051288B">
              <w:rPr>
                <w:color w:val="010000"/>
                <w:sz w:val="16"/>
                <w:szCs w:val="16"/>
              </w:rPr>
              <w:t>152</w:t>
            </w:r>
          </w:p>
        </w:tc>
        <w:tc>
          <w:tcPr>
            <w:tcW w:w="990" w:type="pct"/>
            <w:gridSpan w:val="2"/>
            <w:tcBorders>
              <w:top w:val="nil"/>
              <w:left w:val="nil"/>
              <w:bottom w:val="single" w:sz="4" w:space="0" w:color="auto"/>
              <w:right w:val="single" w:sz="4" w:space="0" w:color="auto"/>
            </w:tcBorders>
            <w:vAlign w:val="center"/>
            <w:hideMark/>
          </w:tcPr>
          <w:p w14:paraId="64CED730"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vAlign w:val="center"/>
            <w:hideMark/>
          </w:tcPr>
          <w:p w14:paraId="6E222886"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vAlign w:val="center"/>
            <w:hideMark/>
          </w:tcPr>
          <w:p w14:paraId="2F797F96"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63206E5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F34FAF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2D55CBC" w14:textId="77777777" w:rsidR="008D35E8" w:rsidRPr="0051288B" w:rsidRDefault="008D35E8" w:rsidP="00950EB7">
            <w:pPr>
              <w:spacing w:line="256" w:lineRule="auto"/>
              <w:jc w:val="right"/>
              <w:rPr>
                <w:color w:val="010000"/>
                <w:sz w:val="16"/>
                <w:szCs w:val="16"/>
              </w:rPr>
            </w:pPr>
            <w:r w:rsidRPr="0051288B">
              <w:rPr>
                <w:color w:val="010000"/>
                <w:sz w:val="16"/>
                <w:szCs w:val="16"/>
              </w:rPr>
              <w:t>153</w:t>
            </w:r>
          </w:p>
        </w:tc>
        <w:tc>
          <w:tcPr>
            <w:tcW w:w="990" w:type="pct"/>
            <w:gridSpan w:val="2"/>
            <w:tcBorders>
              <w:top w:val="nil"/>
              <w:left w:val="nil"/>
              <w:bottom w:val="single" w:sz="4" w:space="0" w:color="auto"/>
              <w:right w:val="single" w:sz="4" w:space="0" w:color="auto"/>
            </w:tcBorders>
            <w:vAlign w:val="center"/>
            <w:hideMark/>
          </w:tcPr>
          <w:p w14:paraId="6E536000"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0F96D9B0"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vAlign w:val="center"/>
            <w:hideMark/>
          </w:tcPr>
          <w:p w14:paraId="2929E7D1"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vAlign w:val="center"/>
            <w:hideMark/>
          </w:tcPr>
          <w:p w14:paraId="47AEFD3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D7230B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E8D140C" w14:textId="77777777" w:rsidR="008D35E8" w:rsidRPr="0051288B" w:rsidRDefault="008D35E8" w:rsidP="00950EB7">
            <w:pPr>
              <w:spacing w:line="256" w:lineRule="auto"/>
              <w:jc w:val="right"/>
              <w:rPr>
                <w:color w:val="010000"/>
                <w:sz w:val="16"/>
                <w:szCs w:val="16"/>
              </w:rPr>
            </w:pPr>
            <w:r w:rsidRPr="0051288B">
              <w:rPr>
                <w:color w:val="010000"/>
                <w:sz w:val="16"/>
                <w:szCs w:val="16"/>
              </w:rPr>
              <w:t>154</w:t>
            </w:r>
          </w:p>
        </w:tc>
        <w:tc>
          <w:tcPr>
            <w:tcW w:w="990" w:type="pct"/>
            <w:gridSpan w:val="2"/>
            <w:tcBorders>
              <w:top w:val="nil"/>
              <w:left w:val="nil"/>
              <w:bottom w:val="single" w:sz="4" w:space="0" w:color="auto"/>
              <w:right w:val="single" w:sz="4" w:space="0" w:color="auto"/>
            </w:tcBorders>
            <w:shd w:val="clear" w:color="auto" w:fill="FFFFFF"/>
            <w:vAlign w:val="center"/>
            <w:hideMark/>
          </w:tcPr>
          <w:p w14:paraId="1546F84A"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5EAFDFE2"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1C2CD95D"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7F9B8CB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304033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0C35CB4" w14:textId="77777777" w:rsidR="008D35E8" w:rsidRPr="0051288B" w:rsidRDefault="008D35E8" w:rsidP="00950EB7">
            <w:pPr>
              <w:spacing w:line="256" w:lineRule="auto"/>
              <w:jc w:val="right"/>
              <w:rPr>
                <w:color w:val="010000"/>
                <w:sz w:val="16"/>
                <w:szCs w:val="16"/>
              </w:rPr>
            </w:pPr>
            <w:r w:rsidRPr="0051288B">
              <w:rPr>
                <w:color w:val="010000"/>
                <w:sz w:val="16"/>
                <w:szCs w:val="16"/>
              </w:rPr>
              <w:t>155</w:t>
            </w:r>
          </w:p>
        </w:tc>
        <w:tc>
          <w:tcPr>
            <w:tcW w:w="990" w:type="pct"/>
            <w:gridSpan w:val="2"/>
            <w:tcBorders>
              <w:top w:val="nil"/>
              <w:left w:val="nil"/>
              <w:bottom w:val="single" w:sz="4" w:space="0" w:color="auto"/>
              <w:right w:val="single" w:sz="4" w:space="0" w:color="auto"/>
            </w:tcBorders>
            <w:vAlign w:val="center"/>
            <w:hideMark/>
          </w:tcPr>
          <w:p w14:paraId="11C85423" w14:textId="77777777" w:rsidR="008D35E8" w:rsidRPr="0051288B" w:rsidRDefault="008D35E8" w:rsidP="00950EB7">
            <w:pPr>
              <w:spacing w:line="256" w:lineRule="auto"/>
              <w:rPr>
                <w:color w:val="010000"/>
                <w:sz w:val="16"/>
                <w:szCs w:val="16"/>
              </w:rPr>
            </w:pPr>
            <w:r w:rsidRPr="0051288B">
              <w:rPr>
                <w:color w:val="010000"/>
                <w:sz w:val="16"/>
                <w:szCs w:val="16"/>
              </w:rPr>
              <w:t xml:space="preserve">УАЗ </w:t>
            </w:r>
          </w:p>
        </w:tc>
        <w:tc>
          <w:tcPr>
            <w:tcW w:w="813" w:type="pct"/>
            <w:tcBorders>
              <w:top w:val="nil"/>
              <w:left w:val="nil"/>
              <w:bottom w:val="single" w:sz="4" w:space="0" w:color="auto"/>
              <w:right w:val="single" w:sz="4" w:space="0" w:color="auto"/>
            </w:tcBorders>
            <w:vAlign w:val="center"/>
            <w:hideMark/>
          </w:tcPr>
          <w:p w14:paraId="4D50882C"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vAlign w:val="center"/>
            <w:hideMark/>
          </w:tcPr>
          <w:p w14:paraId="2584E870" w14:textId="77777777" w:rsidR="008D35E8" w:rsidRPr="0051288B" w:rsidRDefault="008D35E8" w:rsidP="00950EB7">
            <w:pPr>
              <w:spacing w:line="256" w:lineRule="auto"/>
              <w:jc w:val="center"/>
              <w:rPr>
                <w:color w:val="010000"/>
                <w:sz w:val="16"/>
                <w:szCs w:val="16"/>
              </w:rPr>
            </w:pPr>
            <w:r w:rsidRPr="0051288B">
              <w:rPr>
                <w:color w:val="010000"/>
                <w:sz w:val="16"/>
                <w:szCs w:val="16"/>
              </w:rPr>
              <w:t>2015</w:t>
            </w:r>
          </w:p>
        </w:tc>
        <w:tc>
          <w:tcPr>
            <w:tcW w:w="2176" w:type="pct"/>
            <w:gridSpan w:val="2"/>
            <w:tcBorders>
              <w:top w:val="nil"/>
              <w:left w:val="nil"/>
              <w:bottom w:val="single" w:sz="4" w:space="0" w:color="auto"/>
              <w:right w:val="single" w:sz="4" w:space="0" w:color="auto"/>
            </w:tcBorders>
            <w:vAlign w:val="center"/>
            <w:hideMark/>
          </w:tcPr>
          <w:p w14:paraId="76D5CC1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906E2D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BFC6C43" w14:textId="77777777" w:rsidR="008D35E8" w:rsidRPr="0051288B" w:rsidRDefault="008D35E8" w:rsidP="00950EB7">
            <w:pPr>
              <w:spacing w:line="256" w:lineRule="auto"/>
              <w:jc w:val="right"/>
              <w:rPr>
                <w:color w:val="010000"/>
                <w:sz w:val="16"/>
                <w:szCs w:val="16"/>
              </w:rPr>
            </w:pPr>
            <w:r w:rsidRPr="0051288B">
              <w:rPr>
                <w:color w:val="010000"/>
                <w:sz w:val="16"/>
                <w:szCs w:val="16"/>
              </w:rPr>
              <w:t>156</w:t>
            </w:r>
          </w:p>
        </w:tc>
        <w:tc>
          <w:tcPr>
            <w:tcW w:w="990" w:type="pct"/>
            <w:gridSpan w:val="2"/>
            <w:tcBorders>
              <w:top w:val="nil"/>
              <w:left w:val="nil"/>
              <w:bottom w:val="single" w:sz="4" w:space="0" w:color="auto"/>
              <w:right w:val="single" w:sz="4" w:space="0" w:color="auto"/>
            </w:tcBorders>
            <w:shd w:val="clear" w:color="auto" w:fill="FFFFFF"/>
            <w:vAlign w:val="center"/>
            <w:hideMark/>
          </w:tcPr>
          <w:p w14:paraId="2DD215EB" w14:textId="77777777" w:rsidR="008D35E8" w:rsidRPr="0051288B" w:rsidRDefault="008D35E8" w:rsidP="00950EB7">
            <w:pPr>
              <w:spacing w:line="256" w:lineRule="auto"/>
              <w:rPr>
                <w:color w:val="010000"/>
                <w:sz w:val="16"/>
                <w:szCs w:val="16"/>
              </w:rPr>
            </w:pPr>
            <w:r w:rsidRPr="0051288B">
              <w:rPr>
                <w:color w:val="010000"/>
                <w:sz w:val="16"/>
                <w:szCs w:val="16"/>
              </w:rPr>
              <w:t xml:space="preserve">ВАЗ  </w:t>
            </w:r>
          </w:p>
        </w:tc>
        <w:tc>
          <w:tcPr>
            <w:tcW w:w="813" w:type="pct"/>
            <w:tcBorders>
              <w:top w:val="nil"/>
              <w:left w:val="nil"/>
              <w:bottom w:val="single" w:sz="4" w:space="0" w:color="auto"/>
              <w:right w:val="single" w:sz="4" w:space="0" w:color="auto"/>
            </w:tcBorders>
            <w:shd w:val="clear" w:color="auto" w:fill="FFFFFF"/>
            <w:vAlign w:val="center"/>
            <w:hideMark/>
          </w:tcPr>
          <w:p w14:paraId="6F9F9F1A" w14:textId="77777777" w:rsidR="008D35E8" w:rsidRPr="0051288B" w:rsidRDefault="008D35E8" w:rsidP="00950EB7">
            <w:pPr>
              <w:spacing w:line="256" w:lineRule="auto"/>
              <w:rPr>
                <w:color w:val="010000"/>
                <w:sz w:val="16"/>
                <w:szCs w:val="16"/>
              </w:rPr>
            </w:pPr>
            <w:r w:rsidRPr="0051288B">
              <w:rPr>
                <w:color w:val="010000"/>
                <w:sz w:val="16"/>
                <w:szCs w:val="16"/>
              </w:rPr>
              <w:t>232900</w:t>
            </w:r>
          </w:p>
        </w:tc>
        <w:tc>
          <w:tcPr>
            <w:tcW w:w="656" w:type="pct"/>
            <w:tcBorders>
              <w:top w:val="nil"/>
              <w:left w:val="nil"/>
              <w:bottom w:val="single" w:sz="4" w:space="0" w:color="auto"/>
              <w:right w:val="single" w:sz="4" w:space="0" w:color="auto"/>
            </w:tcBorders>
            <w:shd w:val="clear" w:color="auto" w:fill="FFFFFF"/>
            <w:vAlign w:val="center"/>
            <w:hideMark/>
          </w:tcPr>
          <w:p w14:paraId="59A79444"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0CEFDD3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AD968B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8386995" w14:textId="77777777" w:rsidR="008D35E8" w:rsidRPr="0051288B" w:rsidRDefault="008D35E8" w:rsidP="00950EB7">
            <w:pPr>
              <w:spacing w:line="256" w:lineRule="auto"/>
              <w:jc w:val="right"/>
              <w:rPr>
                <w:color w:val="010000"/>
                <w:sz w:val="16"/>
                <w:szCs w:val="16"/>
              </w:rPr>
            </w:pPr>
            <w:r w:rsidRPr="0051288B">
              <w:rPr>
                <w:color w:val="010000"/>
                <w:sz w:val="16"/>
                <w:szCs w:val="16"/>
              </w:rPr>
              <w:t>157</w:t>
            </w:r>
          </w:p>
        </w:tc>
        <w:tc>
          <w:tcPr>
            <w:tcW w:w="990" w:type="pct"/>
            <w:gridSpan w:val="2"/>
            <w:tcBorders>
              <w:top w:val="nil"/>
              <w:left w:val="nil"/>
              <w:bottom w:val="single" w:sz="4" w:space="0" w:color="auto"/>
              <w:right w:val="single" w:sz="4" w:space="0" w:color="auto"/>
            </w:tcBorders>
            <w:shd w:val="clear" w:color="auto" w:fill="FFFFFF"/>
            <w:vAlign w:val="bottom"/>
            <w:hideMark/>
          </w:tcPr>
          <w:p w14:paraId="3737440F"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5E3ABF80"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bottom"/>
            <w:hideMark/>
          </w:tcPr>
          <w:p w14:paraId="0ED1795B" w14:textId="77777777" w:rsidR="008D35E8" w:rsidRPr="0051288B" w:rsidRDefault="008D35E8" w:rsidP="00950EB7">
            <w:pPr>
              <w:spacing w:line="256" w:lineRule="auto"/>
              <w:jc w:val="center"/>
              <w:rPr>
                <w:color w:val="010000"/>
                <w:sz w:val="16"/>
                <w:szCs w:val="16"/>
              </w:rPr>
            </w:pPr>
            <w:r w:rsidRPr="0051288B">
              <w:rPr>
                <w:sz w:val="16"/>
                <w:szCs w:val="16"/>
              </w:rPr>
              <w:t>2016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529421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F0C61B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193E238" w14:textId="77777777" w:rsidR="008D35E8" w:rsidRPr="0051288B" w:rsidRDefault="008D35E8" w:rsidP="00950EB7">
            <w:pPr>
              <w:spacing w:line="256" w:lineRule="auto"/>
              <w:jc w:val="right"/>
              <w:rPr>
                <w:color w:val="010000"/>
                <w:sz w:val="16"/>
                <w:szCs w:val="16"/>
              </w:rPr>
            </w:pPr>
            <w:r w:rsidRPr="0051288B">
              <w:rPr>
                <w:color w:val="010000"/>
                <w:sz w:val="16"/>
                <w:szCs w:val="16"/>
              </w:rPr>
              <w:t>158</w:t>
            </w:r>
          </w:p>
        </w:tc>
        <w:tc>
          <w:tcPr>
            <w:tcW w:w="990" w:type="pct"/>
            <w:gridSpan w:val="2"/>
            <w:tcBorders>
              <w:top w:val="nil"/>
              <w:left w:val="nil"/>
              <w:bottom w:val="single" w:sz="4" w:space="0" w:color="auto"/>
              <w:right w:val="single" w:sz="4" w:space="0" w:color="auto"/>
            </w:tcBorders>
            <w:shd w:val="clear" w:color="auto" w:fill="FFFFFF"/>
            <w:vAlign w:val="bottom"/>
            <w:hideMark/>
          </w:tcPr>
          <w:p w14:paraId="115A43CE"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4EE7F7EC"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bottom"/>
            <w:hideMark/>
          </w:tcPr>
          <w:p w14:paraId="341EFA84" w14:textId="77777777" w:rsidR="008D35E8" w:rsidRPr="0051288B" w:rsidRDefault="008D35E8" w:rsidP="00950EB7">
            <w:pPr>
              <w:spacing w:line="256" w:lineRule="auto"/>
              <w:jc w:val="center"/>
              <w:rPr>
                <w:color w:val="010000"/>
                <w:sz w:val="16"/>
                <w:szCs w:val="16"/>
              </w:rPr>
            </w:pPr>
            <w:r w:rsidRPr="0051288B">
              <w:rPr>
                <w:sz w:val="16"/>
                <w:szCs w:val="16"/>
              </w:rPr>
              <w:t>2010</w:t>
            </w:r>
          </w:p>
        </w:tc>
        <w:tc>
          <w:tcPr>
            <w:tcW w:w="2176" w:type="pct"/>
            <w:gridSpan w:val="2"/>
            <w:tcBorders>
              <w:top w:val="nil"/>
              <w:left w:val="nil"/>
              <w:bottom w:val="single" w:sz="4" w:space="0" w:color="auto"/>
              <w:right w:val="single" w:sz="4" w:space="0" w:color="auto"/>
            </w:tcBorders>
            <w:vAlign w:val="center"/>
            <w:hideMark/>
          </w:tcPr>
          <w:p w14:paraId="237D755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ABF817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90D05F7" w14:textId="77777777" w:rsidR="008D35E8" w:rsidRPr="0051288B" w:rsidRDefault="008D35E8" w:rsidP="00950EB7">
            <w:pPr>
              <w:spacing w:line="256" w:lineRule="auto"/>
              <w:jc w:val="right"/>
              <w:rPr>
                <w:color w:val="010000"/>
                <w:sz w:val="16"/>
                <w:szCs w:val="16"/>
              </w:rPr>
            </w:pPr>
            <w:r w:rsidRPr="0051288B">
              <w:rPr>
                <w:color w:val="010000"/>
                <w:sz w:val="16"/>
                <w:szCs w:val="16"/>
              </w:rPr>
              <w:t>159</w:t>
            </w:r>
          </w:p>
        </w:tc>
        <w:tc>
          <w:tcPr>
            <w:tcW w:w="990" w:type="pct"/>
            <w:gridSpan w:val="2"/>
            <w:tcBorders>
              <w:top w:val="nil"/>
              <w:left w:val="nil"/>
              <w:bottom w:val="single" w:sz="4" w:space="0" w:color="auto"/>
              <w:right w:val="single" w:sz="4" w:space="0" w:color="auto"/>
            </w:tcBorders>
            <w:shd w:val="clear" w:color="auto" w:fill="FFFFFF"/>
            <w:vAlign w:val="bottom"/>
            <w:hideMark/>
          </w:tcPr>
          <w:p w14:paraId="43AAAAD3"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5682F2E"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bottom"/>
            <w:hideMark/>
          </w:tcPr>
          <w:p w14:paraId="08E6B8FA" w14:textId="77777777" w:rsidR="008D35E8" w:rsidRPr="0051288B" w:rsidRDefault="008D35E8" w:rsidP="00950EB7">
            <w:pPr>
              <w:spacing w:line="256" w:lineRule="auto"/>
              <w:jc w:val="center"/>
              <w:rPr>
                <w:color w:val="010000"/>
                <w:sz w:val="16"/>
                <w:szCs w:val="16"/>
              </w:rPr>
            </w:pPr>
            <w:r w:rsidRPr="0051288B">
              <w:rPr>
                <w:sz w:val="16"/>
                <w:szCs w:val="16"/>
              </w:rPr>
              <w:t>2010</w:t>
            </w:r>
          </w:p>
        </w:tc>
        <w:tc>
          <w:tcPr>
            <w:tcW w:w="2176" w:type="pct"/>
            <w:gridSpan w:val="2"/>
            <w:tcBorders>
              <w:top w:val="nil"/>
              <w:left w:val="nil"/>
              <w:bottom w:val="single" w:sz="4" w:space="0" w:color="auto"/>
              <w:right w:val="single" w:sz="4" w:space="0" w:color="auto"/>
            </w:tcBorders>
            <w:vAlign w:val="center"/>
            <w:hideMark/>
          </w:tcPr>
          <w:p w14:paraId="16530A5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F94D28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FD5B8D8" w14:textId="77777777" w:rsidR="008D35E8" w:rsidRPr="0051288B" w:rsidRDefault="008D35E8" w:rsidP="00950EB7">
            <w:pPr>
              <w:spacing w:line="256" w:lineRule="auto"/>
              <w:jc w:val="right"/>
              <w:rPr>
                <w:color w:val="010000"/>
                <w:sz w:val="16"/>
                <w:szCs w:val="16"/>
              </w:rPr>
            </w:pPr>
            <w:r w:rsidRPr="0051288B">
              <w:rPr>
                <w:color w:val="010000"/>
                <w:sz w:val="16"/>
                <w:szCs w:val="16"/>
              </w:rPr>
              <w:t>160</w:t>
            </w:r>
          </w:p>
        </w:tc>
        <w:tc>
          <w:tcPr>
            <w:tcW w:w="990" w:type="pct"/>
            <w:gridSpan w:val="2"/>
            <w:tcBorders>
              <w:top w:val="nil"/>
              <w:left w:val="nil"/>
              <w:bottom w:val="single" w:sz="4" w:space="0" w:color="auto"/>
              <w:right w:val="single" w:sz="4" w:space="0" w:color="auto"/>
            </w:tcBorders>
            <w:shd w:val="clear" w:color="auto" w:fill="FFFFFF"/>
            <w:vAlign w:val="bottom"/>
            <w:hideMark/>
          </w:tcPr>
          <w:p w14:paraId="75212CC7" w14:textId="77777777" w:rsidR="008D35E8" w:rsidRPr="0051288B" w:rsidRDefault="008D35E8" w:rsidP="00950EB7">
            <w:pPr>
              <w:spacing w:line="256" w:lineRule="auto"/>
              <w:rPr>
                <w:color w:val="010000"/>
                <w:sz w:val="16"/>
                <w:szCs w:val="16"/>
              </w:rPr>
            </w:pPr>
            <w:r w:rsidRPr="0051288B">
              <w:rPr>
                <w:sz w:val="16"/>
                <w:szCs w:val="16"/>
              </w:rPr>
              <w:t>ГАЗ</w:t>
            </w:r>
          </w:p>
        </w:tc>
        <w:tc>
          <w:tcPr>
            <w:tcW w:w="813" w:type="pct"/>
            <w:tcBorders>
              <w:top w:val="nil"/>
              <w:left w:val="nil"/>
              <w:bottom w:val="single" w:sz="4" w:space="0" w:color="auto"/>
              <w:right w:val="single" w:sz="4" w:space="0" w:color="auto"/>
            </w:tcBorders>
            <w:shd w:val="clear" w:color="auto" w:fill="FFFFFF"/>
            <w:vAlign w:val="bottom"/>
            <w:hideMark/>
          </w:tcPr>
          <w:p w14:paraId="14BFC74E"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vAlign w:val="bottom"/>
            <w:hideMark/>
          </w:tcPr>
          <w:p w14:paraId="1C4DBC4D" w14:textId="77777777" w:rsidR="008D35E8" w:rsidRPr="0051288B" w:rsidRDefault="008D35E8" w:rsidP="00950EB7">
            <w:pPr>
              <w:spacing w:line="256" w:lineRule="auto"/>
              <w:jc w:val="center"/>
              <w:rPr>
                <w:color w:val="010000"/>
                <w:sz w:val="16"/>
                <w:szCs w:val="16"/>
              </w:rPr>
            </w:pPr>
            <w:r w:rsidRPr="0051288B">
              <w:rPr>
                <w:sz w:val="16"/>
                <w:szCs w:val="16"/>
              </w:rPr>
              <w:t>2013</w:t>
            </w:r>
          </w:p>
        </w:tc>
        <w:tc>
          <w:tcPr>
            <w:tcW w:w="2176" w:type="pct"/>
            <w:gridSpan w:val="2"/>
            <w:tcBorders>
              <w:top w:val="nil"/>
              <w:left w:val="nil"/>
              <w:bottom w:val="single" w:sz="4" w:space="0" w:color="auto"/>
              <w:right w:val="single" w:sz="4" w:space="0" w:color="auto"/>
            </w:tcBorders>
            <w:vAlign w:val="center"/>
            <w:hideMark/>
          </w:tcPr>
          <w:p w14:paraId="6D3D9BF4"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D0DE31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B5C8A3C" w14:textId="77777777" w:rsidR="008D35E8" w:rsidRPr="0051288B" w:rsidRDefault="008D35E8" w:rsidP="00950EB7">
            <w:pPr>
              <w:spacing w:line="256" w:lineRule="auto"/>
              <w:jc w:val="right"/>
              <w:rPr>
                <w:color w:val="010000"/>
                <w:sz w:val="16"/>
                <w:szCs w:val="16"/>
              </w:rPr>
            </w:pPr>
            <w:r w:rsidRPr="0051288B">
              <w:rPr>
                <w:color w:val="010000"/>
                <w:sz w:val="16"/>
                <w:szCs w:val="16"/>
              </w:rPr>
              <w:t>161</w:t>
            </w:r>
          </w:p>
        </w:tc>
        <w:tc>
          <w:tcPr>
            <w:tcW w:w="990" w:type="pct"/>
            <w:gridSpan w:val="2"/>
            <w:tcBorders>
              <w:top w:val="nil"/>
              <w:left w:val="nil"/>
              <w:bottom w:val="single" w:sz="4" w:space="0" w:color="auto"/>
              <w:right w:val="single" w:sz="4" w:space="0" w:color="auto"/>
            </w:tcBorders>
            <w:shd w:val="clear" w:color="auto" w:fill="FFFFFF"/>
            <w:vAlign w:val="bottom"/>
            <w:hideMark/>
          </w:tcPr>
          <w:p w14:paraId="683004DF"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1537E07E" w14:textId="77777777" w:rsidR="008D35E8" w:rsidRPr="0051288B" w:rsidRDefault="008D35E8" w:rsidP="00950EB7">
            <w:pPr>
              <w:spacing w:line="256" w:lineRule="auto"/>
              <w:rPr>
                <w:color w:val="010000"/>
                <w:sz w:val="16"/>
                <w:szCs w:val="16"/>
              </w:rPr>
            </w:pPr>
            <w:r w:rsidRPr="0051288B">
              <w:rPr>
                <w:color w:val="010000"/>
                <w:sz w:val="16"/>
                <w:szCs w:val="16"/>
              </w:rPr>
              <w:t>23632 Pickup</w:t>
            </w:r>
          </w:p>
        </w:tc>
        <w:tc>
          <w:tcPr>
            <w:tcW w:w="656" w:type="pct"/>
            <w:tcBorders>
              <w:top w:val="nil"/>
              <w:left w:val="nil"/>
              <w:bottom w:val="single" w:sz="4" w:space="0" w:color="auto"/>
              <w:right w:val="single" w:sz="4" w:space="0" w:color="auto"/>
            </w:tcBorders>
            <w:shd w:val="clear" w:color="auto" w:fill="FFFFFF"/>
            <w:vAlign w:val="bottom"/>
            <w:hideMark/>
          </w:tcPr>
          <w:p w14:paraId="1BABF075" w14:textId="77777777" w:rsidR="008D35E8" w:rsidRPr="0051288B" w:rsidRDefault="008D35E8" w:rsidP="00950EB7">
            <w:pPr>
              <w:spacing w:line="256" w:lineRule="auto"/>
              <w:jc w:val="center"/>
              <w:rPr>
                <w:color w:val="010000"/>
                <w:sz w:val="16"/>
                <w:szCs w:val="16"/>
              </w:rPr>
            </w:pPr>
            <w:r w:rsidRPr="0051288B">
              <w:rPr>
                <w:sz w:val="16"/>
                <w:szCs w:val="16"/>
              </w:rPr>
              <w:t>2012</w:t>
            </w:r>
          </w:p>
        </w:tc>
        <w:tc>
          <w:tcPr>
            <w:tcW w:w="2176" w:type="pct"/>
            <w:gridSpan w:val="2"/>
            <w:tcBorders>
              <w:top w:val="nil"/>
              <w:left w:val="nil"/>
              <w:bottom w:val="single" w:sz="4" w:space="0" w:color="auto"/>
              <w:right w:val="single" w:sz="4" w:space="0" w:color="auto"/>
            </w:tcBorders>
            <w:vAlign w:val="center"/>
            <w:hideMark/>
          </w:tcPr>
          <w:p w14:paraId="2E34723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8248E9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8CEF8E0" w14:textId="77777777" w:rsidR="008D35E8" w:rsidRPr="0051288B" w:rsidRDefault="008D35E8" w:rsidP="00950EB7">
            <w:pPr>
              <w:spacing w:line="256" w:lineRule="auto"/>
              <w:jc w:val="right"/>
              <w:rPr>
                <w:color w:val="010000"/>
                <w:sz w:val="16"/>
                <w:szCs w:val="16"/>
              </w:rPr>
            </w:pPr>
            <w:r w:rsidRPr="0051288B">
              <w:rPr>
                <w:color w:val="010000"/>
                <w:sz w:val="16"/>
                <w:szCs w:val="16"/>
              </w:rPr>
              <w:t>162</w:t>
            </w:r>
          </w:p>
        </w:tc>
        <w:tc>
          <w:tcPr>
            <w:tcW w:w="990" w:type="pct"/>
            <w:gridSpan w:val="2"/>
            <w:tcBorders>
              <w:top w:val="nil"/>
              <w:left w:val="nil"/>
              <w:bottom w:val="single" w:sz="4" w:space="0" w:color="auto"/>
              <w:right w:val="single" w:sz="4" w:space="0" w:color="auto"/>
            </w:tcBorders>
            <w:shd w:val="clear" w:color="auto" w:fill="FFFFFF"/>
            <w:vAlign w:val="bottom"/>
            <w:hideMark/>
          </w:tcPr>
          <w:p w14:paraId="072E7056"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1B98473F" w14:textId="77777777" w:rsidR="008D35E8" w:rsidRPr="0051288B" w:rsidRDefault="008D35E8" w:rsidP="00950EB7">
            <w:pPr>
              <w:spacing w:line="256" w:lineRule="auto"/>
              <w:rPr>
                <w:color w:val="010000"/>
                <w:sz w:val="16"/>
                <w:szCs w:val="16"/>
              </w:rPr>
            </w:pPr>
            <w:r w:rsidRPr="0051288B">
              <w:rPr>
                <w:color w:val="010000"/>
                <w:sz w:val="16"/>
                <w:szCs w:val="16"/>
              </w:rPr>
              <w:t>390994</w:t>
            </w:r>
          </w:p>
        </w:tc>
        <w:tc>
          <w:tcPr>
            <w:tcW w:w="656" w:type="pct"/>
            <w:tcBorders>
              <w:top w:val="nil"/>
              <w:left w:val="nil"/>
              <w:bottom w:val="single" w:sz="4" w:space="0" w:color="auto"/>
              <w:right w:val="single" w:sz="4" w:space="0" w:color="auto"/>
            </w:tcBorders>
            <w:shd w:val="clear" w:color="auto" w:fill="FFFFFF"/>
            <w:vAlign w:val="bottom"/>
            <w:hideMark/>
          </w:tcPr>
          <w:p w14:paraId="3BF1F19C" w14:textId="77777777" w:rsidR="008D35E8" w:rsidRPr="0051288B" w:rsidRDefault="008D35E8" w:rsidP="00950EB7">
            <w:pPr>
              <w:spacing w:line="256" w:lineRule="auto"/>
              <w:jc w:val="center"/>
              <w:rPr>
                <w:color w:val="010000"/>
                <w:sz w:val="16"/>
                <w:szCs w:val="16"/>
              </w:rPr>
            </w:pPr>
            <w:r w:rsidRPr="0051288B">
              <w:rPr>
                <w:sz w:val="16"/>
                <w:szCs w:val="16"/>
              </w:rPr>
              <w:t>2006</w:t>
            </w:r>
          </w:p>
        </w:tc>
        <w:tc>
          <w:tcPr>
            <w:tcW w:w="2176" w:type="pct"/>
            <w:gridSpan w:val="2"/>
            <w:tcBorders>
              <w:top w:val="nil"/>
              <w:left w:val="nil"/>
              <w:bottom w:val="single" w:sz="4" w:space="0" w:color="auto"/>
              <w:right w:val="single" w:sz="4" w:space="0" w:color="auto"/>
            </w:tcBorders>
            <w:vAlign w:val="center"/>
            <w:hideMark/>
          </w:tcPr>
          <w:p w14:paraId="4BCED094"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A18802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D7FF681" w14:textId="77777777" w:rsidR="008D35E8" w:rsidRPr="0051288B" w:rsidRDefault="008D35E8" w:rsidP="00950EB7">
            <w:pPr>
              <w:spacing w:line="256" w:lineRule="auto"/>
              <w:jc w:val="right"/>
              <w:rPr>
                <w:color w:val="010000"/>
                <w:sz w:val="16"/>
                <w:szCs w:val="16"/>
              </w:rPr>
            </w:pPr>
            <w:r w:rsidRPr="0051288B">
              <w:rPr>
                <w:color w:val="010000"/>
                <w:sz w:val="16"/>
                <w:szCs w:val="16"/>
              </w:rPr>
              <w:t>163</w:t>
            </w:r>
          </w:p>
        </w:tc>
        <w:tc>
          <w:tcPr>
            <w:tcW w:w="990" w:type="pct"/>
            <w:gridSpan w:val="2"/>
            <w:tcBorders>
              <w:top w:val="nil"/>
              <w:left w:val="nil"/>
              <w:bottom w:val="single" w:sz="4" w:space="0" w:color="auto"/>
              <w:right w:val="single" w:sz="4" w:space="0" w:color="auto"/>
            </w:tcBorders>
            <w:shd w:val="clear" w:color="auto" w:fill="FFFFFF"/>
            <w:vAlign w:val="bottom"/>
            <w:hideMark/>
          </w:tcPr>
          <w:p w14:paraId="012061B3"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5250B14B"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bottom"/>
            <w:hideMark/>
          </w:tcPr>
          <w:p w14:paraId="7CAE7CF6" w14:textId="77777777" w:rsidR="008D35E8" w:rsidRPr="0051288B" w:rsidRDefault="008D35E8" w:rsidP="00950EB7">
            <w:pPr>
              <w:spacing w:line="256" w:lineRule="auto"/>
              <w:jc w:val="center"/>
              <w:rPr>
                <w:color w:val="010000"/>
                <w:sz w:val="16"/>
                <w:szCs w:val="16"/>
              </w:rPr>
            </w:pPr>
            <w:r w:rsidRPr="0051288B">
              <w:rPr>
                <w:sz w:val="16"/>
                <w:szCs w:val="16"/>
              </w:rPr>
              <w:t>2009</w:t>
            </w:r>
          </w:p>
        </w:tc>
        <w:tc>
          <w:tcPr>
            <w:tcW w:w="2176" w:type="pct"/>
            <w:gridSpan w:val="2"/>
            <w:tcBorders>
              <w:top w:val="nil"/>
              <w:left w:val="nil"/>
              <w:bottom w:val="single" w:sz="4" w:space="0" w:color="auto"/>
              <w:right w:val="single" w:sz="4" w:space="0" w:color="auto"/>
            </w:tcBorders>
            <w:vAlign w:val="center"/>
            <w:hideMark/>
          </w:tcPr>
          <w:p w14:paraId="4CFCD23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1BD64A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8F88C7E" w14:textId="77777777" w:rsidR="008D35E8" w:rsidRPr="0051288B" w:rsidRDefault="008D35E8" w:rsidP="00950EB7">
            <w:pPr>
              <w:spacing w:line="256" w:lineRule="auto"/>
              <w:jc w:val="right"/>
              <w:rPr>
                <w:color w:val="010000"/>
                <w:sz w:val="16"/>
                <w:szCs w:val="16"/>
              </w:rPr>
            </w:pPr>
            <w:r w:rsidRPr="0051288B">
              <w:rPr>
                <w:color w:val="010000"/>
                <w:sz w:val="16"/>
                <w:szCs w:val="16"/>
              </w:rPr>
              <w:t>164</w:t>
            </w:r>
          </w:p>
        </w:tc>
        <w:tc>
          <w:tcPr>
            <w:tcW w:w="990" w:type="pct"/>
            <w:gridSpan w:val="2"/>
            <w:tcBorders>
              <w:top w:val="nil"/>
              <w:left w:val="nil"/>
              <w:bottom w:val="single" w:sz="4" w:space="0" w:color="auto"/>
              <w:right w:val="single" w:sz="4" w:space="0" w:color="auto"/>
            </w:tcBorders>
            <w:vAlign w:val="bottom"/>
            <w:hideMark/>
          </w:tcPr>
          <w:p w14:paraId="32328615"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vAlign w:val="bottom"/>
            <w:hideMark/>
          </w:tcPr>
          <w:p w14:paraId="574E91F8" w14:textId="77777777" w:rsidR="008D35E8" w:rsidRPr="0051288B" w:rsidRDefault="008D35E8" w:rsidP="00950EB7">
            <w:pPr>
              <w:spacing w:line="256" w:lineRule="auto"/>
              <w:rPr>
                <w:color w:val="010000"/>
                <w:sz w:val="16"/>
                <w:szCs w:val="16"/>
              </w:rPr>
            </w:pPr>
            <w:r w:rsidRPr="0051288B">
              <w:rPr>
                <w:color w:val="010000"/>
                <w:sz w:val="16"/>
                <w:szCs w:val="16"/>
              </w:rPr>
              <w:t>23632 Pickup</w:t>
            </w:r>
          </w:p>
        </w:tc>
        <w:tc>
          <w:tcPr>
            <w:tcW w:w="656" w:type="pct"/>
            <w:tcBorders>
              <w:top w:val="nil"/>
              <w:left w:val="nil"/>
              <w:bottom w:val="single" w:sz="4" w:space="0" w:color="auto"/>
              <w:right w:val="single" w:sz="4" w:space="0" w:color="auto"/>
            </w:tcBorders>
            <w:vAlign w:val="bottom"/>
            <w:hideMark/>
          </w:tcPr>
          <w:p w14:paraId="7C42B5BA" w14:textId="77777777" w:rsidR="008D35E8" w:rsidRPr="0051288B" w:rsidRDefault="008D35E8" w:rsidP="00950EB7">
            <w:pPr>
              <w:spacing w:line="256" w:lineRule="auto"/>
              <w:jc w:val="center"/>
              <w:rPr>
                <w:color w:val="010000"/>
                <w:sz w:val="16"/>
                <w:szCs w:val="16"/>
              </w:rPr>
            </w:pPr>
            <w:r w:rsidRPr="0051288B">
              <w:rPr>
                <w:sz w:val="16"/>
                <w:szCs w:val="16"/>
              </w:rPr>
              <w:t>2011</w:t>
            </w:r>
          </w:p>
        </w:tc>
        <w:tc>
          <w:tcPr>
            <w:tcW w:w="2176" w:type="pct"/>
            <w:gridSpan w:val="2"/>
            <w:tcBorders>
              <w:top w:val="nil"/>
              <w:left w:val="nil"/>
              <w:bottom w:val="single" w:sz="4" w:space="0" w:color="auto"/>
              <w:right w:val="single" w:sz="4" w:space="0" w:color="auto"/>
            </w:tcBorders>
            <w:vAlign w:val="center"/>
            <w:hideMark/>
          </w:tcPr>
          <w:p w14:paraId="26428A3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AC285F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9CC34FD" w14:textId="77777777" w:rsidR="008D35E8" w:rsidRPr="0051288B" w:rsidRDefault="008D35E8" w:rsidP="00950EB7">
            <w:pPr>
              <w:spacing w:line="256" w:lineRule="auto"/>
              <w:jc w:val="right"/>
              <w:rPr>
                <w:color w:val="010000"/>
                <w:sz w:val="16"/>
                <w:szCs w:val="16"/>
              </w:rPr>
            </w:pPr>
            <w:r w:rsidRPr="0051288B">
              <w:rPr>
                <w:color w:val="010000"/>
                <w:sz w:val="16"/>
                <w:szCs w:val="16"/>
              </w:rPr>
              <w:t>165</w:t>
            </w:r>
          </w:p>
        </w:tc>
        <w:tc>
          <w:tcPr>
            <w:tcW w:w="990" w:type="pct"/>
            <w:gridSpan w:val="2"/>
            <w:tcBorders>
              <w:top w:val="nil"/>
              <w:left w:val="nil"/>
              <w:bottom w:val="single" w:sz="4" w:space="0" w:color="auto"/>
              <w:right w:val="single" w:sz="4" w:space="0" w:color="auto"/>
            </w:tcBorders>
            <w:shd w:val="clear" w:color="auto" w:fill="FFFFFF"/>
            <w:vAlign w:val="bottom"/>
            <w:hideMark/>
          </w:tcPr>
          <w:p w14:paraId="6A199637"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72A4A0AE"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bottom"/>
            <w:hideMark/>
          </w:tcPr>
          <w:p w14:paraId="30B53836" w14:textId="77777777" w:rsidR="008D35E8" w:rsidRPr="0051288B" w:rsidRDefault="008D35E8" w:rsidP="00950EB7">
            <w:pPr>
              <w:spacing w:line="256" w:lineRule="auto"/>
              <w:jc w:val="center"/>
              <w:rPr>
                <w:color w:val="010000"/>
                <w:sz w:val="16"/>
                <w:szCs w:val="16"/>
              </w:rPr>
            </w:pPr>
            <w:r w:rsidRPr="0051288B">
              <w:rPr>
                <w:sz w:val="16"/>
                <w:szCs w:val="16"/>
              </w:rPr>
              <w:t>2011</w:t>
            </w:r>
          </w:p>
        </w:tc>
        <w:tc>
          <w:tcPr>
            <w:tcW w:w="2176" w:type="pct"/>
            <w:gridSpan w:val="2"/>
            <w:tcBorders>
              <w:top w:val="nil"/>
              <w:left w:val="nil"/>
              <w:bottom w:val="single" w:sz="4" w:space="0" w:color="auto"/>
              <w:right w:val="single" w:sz="4" w:space="0" w:color="auto"/>
            </w:tcBorders>
            <w:vAlign w:val="center"/>
            <w:hideMark/>
          </w:tcPr>
          <w:p w14:paraId="333A32F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B84C11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39A8389" w14:textId="77777777" w:rsidR="008D35E8" w:rsidRPr="0051288B" w:rsidRDefault="008D35E8" w:rsidP="00950EB7">
            <w:pPr>
              <w:spacing w:line="256" w:lineRule="auto"/>
              <w:jc w:val="right"/>
              <w:rPr>
                <w:color w:val="010000"/>
                <w:sz w:val="16"/>
                <w:szCs w:val="16"/>
              </w:rPr>
            </w:pPr>
            <w:r w:rsidRPr="0051288B">
              <w:rPr>
                <w:color w:val="010000"/>
                <w:sz w:val="16"/>
                <w:szCs w:val="16"/>
              </w:rPr>
              <w:t>166</w:t>
            </w:r>
          </w:p>
        </w:tc>
        <w:tc>
          <w:tcPr>
            <w:tcW w:w="990" w:type="pct"/>
            <w:gridSpan w:val="2"/>
            <w:tcBorders>
              <w:top w:val="nil"/>
              <w:left w:val="nil"/>
              <w:bottom w:val="single" w:sz="4" w:space="0" w:color="auto"/>
              <w:right w:val="single" w:sz="4" w:space="0" w:color="auto"/>
            </w:tcBorders>
            <w:shd w:val="clear" w:color="auto" w:fill="FFFFFF"/>
            <w:vAlign w:val="center"/>
            <w:hideMark/>
          </w:tcPr>
          <w:p w14:paraId="09B5160F"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31BF786"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62F37A63" w14:textId="77777777" w:rsidR="008D35E8" w:rsidRPr="0051288B" w:rsidRDefault="008D35E8" w:rsidP="00950EB7">
            <w:pPr>
              <w:spacing w:line="256" w:lineRule="auto"/>
              <w:jc w:val="center"/>
              <w:rPr>
                <w:color w:val="010000"/>
                <w:sz w:val="16"/>
                <w:szCs w:val="16"/>
              </w:rPr>
            </w:pPr>
            <w:r w:rsidRPr="0051288B">
              <w:rPr>
                <w:color w:val="010000"/>
                <w:sz w:val="16"/>
                <w:szCs w:val="16"/>
              </w:rPr>
              <w:t>2015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1AB1656"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0B7BB9D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EEFDBF3" w14:textId="77777777" w:rsidR="008D35E8" w:rsidRPr="0051288B" w:rsidRDefault="008D35E8" w:rsidP="00950EB7">
            <w:pPr>
              <w:spacing w:line="256" w:lineRule="auto"/>
              <w:jc w:val="right"/>
              <w:rPr>
                <w:color w:val="010000"/>
                <w:sz w:val="16"/>
                <w:szCs w:val="16"/>
              </w:rPr>
            </w:pPr>
            <w:r w:rsidRPr="0051288B">
              <w:rPr>
                <w:color w:val="010000"/>
                <w:sz w:val="16"/>
                <w:szCs w:val="16"/>
              </w:rPr>
              <w:t>167</w:t>
            </w:r>
          </w:p>
        </w:tc>
        <w:tc>
          <w:tcPr>
            <w:tcW w:w="990" w:type="pct"/>
            <w:gridSpan w:val="2"/>
            <w:tcBorders>
              <w:top w:val="nil"/>
              <w:left w:val="nil"/>
              <w:bottom w:val="single" w:sz="4" w:space="0" w:color="auto"/>
              <w:right w:val="single" w:sz="4" w:space="0" w:color="auto"/>
            </w:tcBorders>
            <w:shd w:val="clear" w:color="auto" w:fill="FFFFFF"/>
            <w:vAlign w:val="center"/>
            <w:hideMark/>
          </w:tcPr>
          <w:p w14:paraId="52D6089D" w14:textId="77777777" w:rsidR="008D35E8" w:rsidRPr="0051288B" w:rsidRDefault="008D35E8" w:rsidP="00950EB7">
            <w:pPr>
              <w:spacing w:line="256" w:lineRule="auto"/>
              <w:rPr>
                <w:color w:val="010000"/>
                <w:sz w:val="16"/>
                <w:szCs w:val="16"/>
              </w:rPr>
            </w:pPr>
            <w:r w:rsidRPr="0051288B">
              <w:rPr>
                <w:color w:val="010000"/>
                <w:sz w:val="16"/>
                <w:szCs w:val="16"/>
              </w:rPr>
              <w:t xml:space="preserve">ВАЗ  </w:t>
            </w:r>
          </w:p>
        </w:tc>
        <w:tc>
          <w:tcPr>
            <w:tcW w:w="813" w:type="pct"/>
            <w:tcBorders>
              <w:top w:val="nil"/>
              <w:left w:val="nil"/>
              <w:bottom w:val="single" w:sz="4" w:space="0" w:color="auto"/>
              <w:right w:val="single" w:sz="4" w:space="0" w:color="auto"/>
            </w:tcBorders>
            <w:shd w:val="clear" w:color="auto" w:fill="FFFFFF"/>
            <w:vAlign w:val="center"/>
            <w:hideMark/>
          </w:tcPr>
          <w:p w14:paraId="78155B4E" w14:textId="77777777" w:rsidR="008D35E8" w:rsidRPr="0051288B" w:rsidRDefault="008D35E8" w:rsidP="00950EB7">
            <w:pPr>
              <w:spacing w:line="256" w:lineRule="auto"/>
              <w:rPr>
                <w:color w:val="010000"/>
                <w:sz w:val="16"/>
                <w:szCs w:val="16"/>
              </w:rPr>
            </w:pPr>
            <w:r w:rsidRPr="0051288B">
              <w:rPr>
                <w:color w:val="010000"/>
                <w:sz w:val="16"/>
                <w:szCs w:val="16"/>
              </w:rPr>
              <w:t>232900</w:t>
            </w:r>
          </w:p>
        </w:tc>
        <w:tc>
          <w:tcPr>
            <w:tcW w:w="656" w:type="pct"/>
            <w:tcBorders>
              <w:top w:val="nil"/>
              <w:left w:val="nil"/>
              <w:bottom w:val="single" w:sz="4" w:space="0" w:color="auto"/>
              <w:right w:val="single" w:sz="4" w:space="0" w:color="auto"/>
            </w:tcBorders>
            <w:shd w:val="clear" w:color="auto" w:fill="FFFFFF"/>
            <w:vAlign w:val="center"/>
            <w:hideMark/>
          </w:tcPr>
          <w:p w14:paraId="665CAB3B"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C21E5DB"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129E670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495E259" w14:textId="77777777" w:rsidR="008D35E8" w:rsidRPr="0051288B" w:rsidRDefault="008D35E8" w:rsidP="00950EB7">
            <w:pPr>
              <w:spacing w:line="256" w:lineRule="auto"/>
              <w:jc w:val="right"/>
              <w:rPr>
                <w:color w:val="010000"/>
                <w:sz w:val="16"/>
                <w:szCs w:val="16"/>
              </w:rPr>
            </w:pPr>
            <w:r w:rsidRPr="0051288B">
              <w:rPr>
                <w:color w:val="010000"/>
                <w:sz w:val="16"/>
                <w:szCs w:val="16"/>
              </w:rPr>
              <w:t>168</w:t>
            </w:r>
          </w:p>
        </w:tc>
        <w:tc>
          <w:tcPr>
            <w:tcW w:w="990" w:type="pct"/>
            <w:gridSpan w:val="2"/>
            <w:tcBorders>
              <w:top w:val="nil"/>
              <w:left w:val="nil"/>
              <w:bottom w:val="single" w:sz="4" w:space="0" w:color="auto"/>
              <w:right w:val="single" w:sz="4" w:space="0" w:color="auto"/>
            </w:tcBorders>
            <w:shd w:val="clear" w:color="auto" w:fill="FFFFFF"/>
            <w:vAlign w:val="bottom"/>
            <w:hideMark/>
          </w:tcPr>
          <w:p w14:paraId="2519375E"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536DCC1E"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bottom"/>
            <w:hideMark/>
          </w:tcPr>
          <w:p w14:paraId="363C72DD" w14:textId="77777777" w:rsidR="008D35E8" w:rsidRPr="0051288B" w:rsidRDefault="008D35E8" w:rsidP="00950EB7">
            <w:pPr>
              <w:spacing w:line="256" w:lineRule="auto"/>
              <w:jc w:val="center"/>
              <w:rPr>
                <w:color w:val="010000"/>
                <w:sz w:val="16"/>
                <w:szCs w:val="16"/>
              </w:rPr>
            </w:pPr>
            <w:r w:rsidRPr="0051288B">
              <w:rPr>
                <w:sz w:val="16"/>
                <w:szCs w:val="16"/>
              </w:rPr>
              <w:t>2011</w:t>
            </w:r>
          </w:p>
        </w:tc>
        <w:tc>
          <w:tcPr>
            <w:tcW w:w="2176" w:type="pct"/>
            <w:gridSpan w:val="2"/>
            <w:tcBorders>
              <w:top w:val="nil"/>
              <w:left w:val="nil"/>
              <w:bottom w:val="single" w:sz="4" w:space="0" w:color="auto"/>
              <w:right w:val="single" w:sz="4" w:space="0" w:color="auto"/>
            </w:tcBorders>
            <w:vAlign w:val="center"/>
            <w:hideMark/>
          </w:tcPr>
          <w:p w14:paraId="480F6B9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432365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1E25638" w14:textId="77777777" w:rsidR="008D35E8" w:rsidRPr="0051288B" w:rsidRDefault="008D35E8" w:rsidP="00950EB7">
            <w:pPr>
              <w:spacing w:line="256" w:lineRule="auto"/>
              <w:jc w:val="right"/>
              <w:rPr>
                <w:color w:val="010000"/>
                <w:sz w:val="16"/>
                <w:szCs w:val="16"/>
              </w:rPr>
            </w:pPr>
            <w:r w:rsidRPr="0051288B">
              <w:rPr>
                <w:color w:val="010000"/>
                <w:sz w:val="16"/>
                <w:szCs w:val="16"/>
              </w:rPr>
              <w:t>169</w:t>
            </w:r>
          </w:p>
        </w:tc>
        <w:tc>
          <w:tcPr>
            <w:tcW w:w="990" w:type="pct"/>
            <w:gridSpan w:val="2"/>
            <w:tcBorders>
              <w:top w:val="nil"/>
              <w:left w:val="nil"/>
              <w:bottom w:val="single" w:sz="4" w:space="0" w:color="auto"/>
              <w:right w:val="single" w:sz="4" w:space="0" w:color="auto"/>
            </w:tcBorders>
            <w:shd w:val="clear" w:color="auto" w:fill="FFFFFF"/>
            <w:vAlign w:val="bottom"/>
            <w:hideMark/>
          </w:tcPr>
          <w:p w14:paraId="43129FC6"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3C884B51"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bottom"/>
            <w:hideMark/>
          </w:tcPr>
          <w:p w14:paraId="53BE3AD7" w14:textId="77777777" w:rsidR="008D35E8" w:rsidRPr="0051288B" w:rsidRDefault="008D35E8" w:rsidP="00950EB7">
            <w:pPr>
              <w:spacing w:line="256" w:lineRule="auto"/>
              <w:jc w:val="center"/>
              <w:rPr>
                <w:color w:val="010000"/>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vAlign w:val="center"/>
            <w:hideMark/>
          </w:tcPr>
          <w:p w14:paraId="43E430D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C4CBCC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55B9514" w14:textId="77777777" w:rsidR="008D35E8" w:rsidRPr="0051288B" w:rsidRDefault="008D35E8" w:rsidP="00950EB7">
            <w:pPr>
              <w:spacing w:line="256" w:lineRule="auto"/>
              <w:jc w:val="right"/>
              <w:rPr>
                <w:color w:val="010000"/>
                <w:sz w:val="16"/>
                <w:szCs w:val="16"/>
              </w:rPr>
            </w:pPr>
            <w:r w:rsidRPr="0051288B">
              <w:rPr>
                <w:color w:val="010000"/>
                <w:sz w:val="16"/>
                <w:szCs w:val="16"/>
              </w:rPr>
              <w:t>170</w:t>
            </w:r>
          </w:p>
        </w:tc>
        <w:tc>
          <w:tcPr>
            <w:tcW w:w="990" w:type="pct"/>
            <w:gridSpan w:val="2"/>
            <w:tcBorders>
              <w:top w:val="nil"/>
              <w:left w:val="nil"/>
              <w:bottom w:val="single" w:sz="4" w:space="0" w:color="auto"/>
              <w:right w:val="single" w:sz="4" w:space="0" w:color="auto"/>
            </w:tcBorders>
            <w:shd w:val="clear" w:color="auto" w:fill="FFFFFF"/>
            <w:vAlign w:val="bottom"/>
            <w:hideMark/>
          </w:tcPr>
          <w:p w14:paraId="1572E235"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735CB8BC"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bottom"/>
            <w:hideMark/>
          </w:tcPr>
          <w:p w14:paraId="4727E7F4" w14:textId="77777777" w:rsidR="008D35E8" w:rsidRPr="0051288B" w:rsidRDefault="008D35E8" w:rsidP="00950EB7">
            <w:pPr>
              <w:spacing w:line="256" w:lineRule="auto"/>
              <w:jc w:val="center"/>
              <w:rPr>
                <w:color w:val="010000"/>
                <w:sz w:val="16"/>
                <w:szCs w:val="16"/>
              </w:rPr>
            </w:pPr>
            <w:r w:rsidRPr="0051288B">
              <w:rPr>
                <w:sz w:val="16"/>
                <w:szCs w:val="16"/>
              </w:rPr>
              <w:t>2011</w:t>
            </w:r>
          </w:p>
        </w:tc>
        <w:tc>
          <w:tcPr>
            <w:tcW w:w="2176" w:type="pct"/>
            <w:gridSpan w:val="2"/>
            <w:tcBorders>
              <w:top w:val="nil"/>
              <w:left w:val="nil"/>
              <w:bottom w:val="single" w:sz="4" w:space="0" w:color="auto"/>
              <w:right w:val="single" w:sz="4" w:space="0" w:color="auto"/>
            </w:tcBorders>
            <w:vAlign w:val="center"/>
            <w:hideMark/>
          </w:tcPr>
          <w:p w14:paraId="60FA459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D02A90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6F2C8A1" w14:textId="77777777" w:rsidR="008D35E8" w:rsidRPr="0051288B" w:rsidRDefault="008D35E8" w:rsidP="00950EB7">
            <w:pPr>
              <w:spacing w:line="256" w:lineRule="auto"/>
              <w:jc w:val="right"/>
              <w:rPr>
                <w:color w:val="010000"/>
                <w:sz w:val="16"/>
                <w:szCs w:val="16"/>
              </w:rPr>
            </w:pPr>
            <w:r w:rsidRPr="0051288B">
              <w:rPr>
                <w:color w:val="010000"/>
                <w:sz w:val="16"/>
                <w:szCs w:val="16"/>
              </w:rPr>
              <w:t>171</w:t>
            </w:r>
          </w:p>
        </w:tc>
        <w:tc>
          <w:tcPr>
            <w:tcW w:w="990" w:type="pct"/>
            <w:gridSpan w:val="2"/>
            <w:tcBorders>
              <w:top w:val="nil"/>
              <w:left w:val="nil"/>
              <w:bottom w:val="single" w:sz="4" w:space="0" w:color="auto"/>
              <w:right w:val="single" w:sz="4" w:space="0" w:color="auto"/>
            </w:tcBorders>
            <w:shd w:val="clear" w:color="auto" w:fill="FFFFFF"/>
            <w:hideMark/>
          </w:tcPr>
          <w:p w14:paraId="4B079417"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CC91AC2" w14:textId="77777777" w:rsidR="008D35E8" w:rsidRPr="0051288B" w:rsidRDefault="008D35E8" w:rsidP="00950EB7">
            <w:pPr>
              <w:spacing w:line="256" w:lineRule="auto"/>
              <w:rPr>
                <w:color w:val="010000"/>
                <w:sz w:val="16"/>
                <w:szCs w:val="16"/>
              </w:rPr>
            </w:pPr>
            <w:r w:rsidRPr="0051288B">
              <w:rPr>
                <w:color w:val="010000"/>
                <w:sz w:val="16"/>
                <w:szCs w:val="16"/>
              </w:rPr>
              <w:t>23632 "пикап"</w:t>
            </w:r>
          </w:p>
        </w:tc>
        <w:tc>
          <w:tcPr>
            <w:tcW w:w="656" w:type="pct"/>
            <w:tcBorders>
              <w:top w:val="nil"/>
              <w:left w:val="nil"/>
              <w:bottom w:val="single" w:sz="4" w:space="0" w:color="auto"/>
              <w:right w:val="single" w:sz="4" w:space="0" w:color="auto"/>
            </w:tcBorders>
            <w:shd w:val="clear" w:color="auto" w:fill="FFFFFF"/>
            <w:hideMark/>
          </w:tcPr>
          <w:p w14:paraId="4A146D9A" w14:textId="77777777" w:rsidR="008D35E8" w:rsidRPr="0051288B" w:rsidRDefault="008D35E8" w:rsidP="00950EB7">
            <w:pPr>
              <w:spacing w:line="256" w:lineRule="auto"/>
              <w:jc w:val="center"/>
              <w:rPr>
                <w:color w:val="010000"/>
                <w:sz w:val="16"/>
                <w:szCs w:val="16"/>
              </w:rPr>
            </w:pPr>
            <w:r w:rsidRPr="0051288B">
              <w:rPr>
                <w:sz w:val="16"/>
                <w:szCs w:val="16"/>
              </w:rPr>
              <w:t>2012</w:t>
            </w:r>
          </w:p>
        </w:tc>
        <w:tc>
          <w:tcPr>
            <w:tcW w:w="2176" w:type="pct"/>
            <w:gridSpan w:val="2"/>
            <w:tcBorders>
              <w:top w:val="nil"/>
              <w:left w:val="nil"/>
              <w:bottom w:val="single" w:sz="4" w:space="0" w:color="auto"/>
              <w:right w:val="single" w:sz="4" w:space="0" w:color="auto"/>
            </w:tcBorders>
            <w:vAlign w:val="center"/>
            <w:hideMark/>
          </w:tcPr>
          <w:p w14:paraId="0CBD80C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2AE390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A1BAE70" w14:textId="77777777" w:rsidR="008D35E8" w:rsidRPr="0051288B" w:rsidRDefault="008D35E8" w:rsidP="00950EB7">
            <w:pPr>
              <w:spacing w:line="256" w:lineRule="auto"/>
              <w:jc w:val="right"/>
              <w:rPr>
                <w:color w:val="010000"/>
                <w:sz w:val="16"/>
                <w:szCs w:val="16"/>
              </w:rPr>
            </w:pPr>
            <w:r w:rsidRPr="0051288B">
              <w:rPr>
                <w:color w:val="010000"/>
                <w:sz w:val="16"/>
                <w:szCs w:val="16"/>
              </w:rPr>
              <w:t>172</w:t>
            </w:r>
          </w:p>
        </w:tc>
        <w:tc>
          <w:tcPr>
            <w:tcW w:w="990" w:type="pct"/>
            <w:gridSpan w:val="2"/>
            <w:tcBorders>
              <w:top w:val="nil"/>
              <w:left w:val="nil"/>
              <w:bottom w:val="single" w:sz="4" w:space="0" w:color="auto"/>
              <w:right w:val="single" w:sz="4" w:space="0" w:color="auto"/>
            </w:tcBorders>
            <w:shd w:val="clear" w:color="auto" w:fill="FFFFFF"/>
            <w:hideMark/>
          </w:tcPr>
          <w:p w14:paraId="22FFD54F"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BA6EA47"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hideMark/>
          </w:tcPr>
          <w:p w14:paraId="5D767092" w14:textId="77777777" w:rsidR="008D35E8" w:rsidRPr="0051288B" w:rsidRDefault="008D35E8" w:rsidP="00950EB7">
            <w:pPr>
              <w:spacing w:line="256" w:lineRule="auto"/>
              <w:jc w:val="center"/>
              <w:rPr>
                <w:color w:val="010000"/>
                <w:sz w:val="16"/>
                <w:szCs w:val="16"/>
              </w:rPr>
            </w:pPr>
            <w:r w:rsidRPr="0051288B">
              <w:rPr>
                <w:sz w:val="16"/>
                <w:szCs w:val="16"/>
              </w:rPr>
              <w:t>2014</w:t>
            </w:r>
          </w:p>
        </w:tc>
        <w:tc>
          <w:tcPr>
            <w:tcW w:w="2176" w:type="pct"/>
            <w:gridSpan w:val="2"/>
            <w:tcBorders>
              <w:top w:val="nil"/>
              <w:left w:val="nil"/>
              <w:bottom w:val="single" w:sz="4" w:space="0" w:color="auto"/>
              <w:right w:val="single" w:sz="4" w:space="0" w:color="auto"/>
            </w:tcBorders>
            <w:vAlign w:val="center"/>
            <w:hideMark/>
          </w:tcPr>
          <w:p w14:paraId="23C9758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573CA6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0CF5101" w14:textId="77777777" w:rsidR="008D35E8" w:rsidRPr="0051288B" w:rsidRDefault="008D35E8" w:rsidP="00950EB7">
            <w:pPr>
              <w:spacing w:line="256" w:lineRule="auto"/>
              <w:jc w:val="right"/>
              <w:rPr>
                <w:color w:val="010000"/>
                <w:sz w:val="16"/>
                <w:szCs w:val="16"/>
              </w:rPr>
            </w:pPr>
            <w:r w:rsidRPr="0051288B">
              <w:rPr>
                <w:color w:val="010000"/>
                <w:sz w:val="16"/>
                <w:szCs w:val="16"/>
              </w:rPr>
              <w:t>173</w:t>
            </w:r>
          </w:p>
        </w:tc>
        <w:tc>
          <w:tcPr>
            <w:tcW w:w="990" w:type="pct"/>
            <w:gridSpan w:val="2"/>
            <w:tcBorders>
              <w:top w:val="nil"/>
              <w:left w:val="nil"/>
              <w:bottom w:val="single" w:sz="4" w:space="0" w:color="auto"/>
              <w:right w:val="single" w:sz="4" w:space="0" w:color="auto"/>
            </w:tcBorders>
            <w:shd w:val="clear" w:color="auto" w:fill="FFFFFF"/>
            <w:hideMark/>
          </w:tcPr>
          <w:p w14:paraId="5C6396CA"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39CA4DD" w14:textId="77777777" w:rsidR="008D35E8" w:rsidRPr="0051288B" w:rsidRDefault="008D35E8" w:rsidP="00950EB7">
            <w:pPr>
              <w:spacing w:line="256" w:lineRule="auto"/>
              <w:rPr>
                <w:color w:val="010000"/>
                <w:sz w:val="16"/>
                <w:szCs w:val="16"/>
              </w:rPr>
            </w:pPr>
            <w:r w:rsidRPr="0051288B">
              <w:rPr>
                <w:color w:val="010000"/>
                <w:sz w:val="16"/>
                <w:szCs w:val="16"/>
              </w:rPr>
              <w:t>396259</w:t>
            </w:r>
          </w:p>
        </w:tc>
        <w:tc>
          <w:tcPr>
            <w:tcW w:w="656" w:type="pct"/>
            <w:tcBorders>
              <w:top w:val="nil"/>
              <w:left w:val="nil"/>
              <w:bottom w:val="single" w:sz="4" w:space="0" w:color="auto"/>
              <w:right w:val="single" w:sz="4" w:space="0" w:color="auto"/>
            </w:tcBorders>
            <w:shd w:val="clear" w:color="auto" w:fill="FFFFFF"/>
            <w:hideMark/>
          </w:tcPr>
          <w:p w14:paraId="5B6D9830" w14:textId="77777777" w:rsidR="008D35E8" w:rsidRPr="0051288B" w:rsidRDefault="008D35E8" w:rsidP="00950EB7">
            <w:pPr>
              <w:spacing w:line="256" w:lineRule="auto"/>
              <w:jc w:val="center"/>
              <w:rPr>
                <w:color w:val="010000"/>
                <w:sz w:val="16"/>
                <w:szCs w:val="16"/>
              </w:rPr>
            </w:pPr>
            <w:r w:rsidRPr="0051288B">
              <w:rPr>
                <w:sz w:val="16"/>
                <w:szCs w:val="16"/>
              </w:rPr>
              <w:t>2004</w:t>
            </w:r>
          </w:p>
        </w:tc>
        <w:tc>
          <w:tcPr>
            <w:tcW w:w="2176" w:type="pct"/>
            <w:gridSpan w:val="2"/>
            <w:tcBorders>
              <w:top w:val="nil"/>
              <w:left w:val="nil"/>
              <w:bottom w:val="single" w:sz="4" w:space="0" w:color="auto"/>
              <w:right w:val="single" w:sz="4" w:space="0" w:color="auto"/>
            </w:tcBorders>
            <w:vAlign w:val="center"/>
            <w:hideMark/>
          </w:tcPr>
          <w:p w14:paraId="1674447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5B76A0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62868DF" w14:textId="77777777" w:rsidR="008D35E8" w:rsidRPr="0051288B" w:rsidRDefault="008D35E8" w:rsidP="00950EB7">
            <w:pPr>
              <w:spacing w:line="256" w:lineRule="auto"/>
              <w:jc w:val="right"/>
              <w:rPr>
                <w:color w:val="010000"/>
                <w:sz w:val="16"/>
                <w:szCs w:val="16"/>
              </w:rPr>
            </w:pPr>
            <w:r w:rsidRPr="0051288B">
              <w:rPr>
                <w:color w:val="010000"/>
                <w:sz w:val="16"/>
                <w:szCs w:val="16"/>
              </w:rPr>
              <w:t>174</w:t>
            </w:r>
          </w:p>
        </w:tc>
        <w:tc>
          <w:tcPr>
            <w:tcW w:w="990" w:type="pct"/>
            <w:gridSpan w:val="2"/>
            <w:tcBorders>
              <w:top w:val="nil"/>
              <w:left w:val="nil"/>
              <w:bottom w:val="single" w:sz="4" w:space="0" w:color="auto"/>
              <w:right w:val="single" w:sz="4" w:space="0" w:color="auto"/>
            </w:tcBorders>
            <w:shd w:val="clear" w:color="auto" w:fill="FFFFFF"/>
            <w:hideMark/>
          </w:tcPr>
          <w:p w14:paraId="174C073C" w14:textId="77777777" w:rsidR="008D35E8" w:rsidRPr="0051288B" w:rsidRDefault="008D35E8" w:rsidP="00950EB7">
            <w:pPr>
              <w:spacing w:line="256" w:lineRule="auto"/>
              <w:rPr>
                <w:color w:val="010000"/>
                <w:sz w:val="16"/>
                <w:szCs w:val="16"/>
              </w:rPr>
            </w:pPr>
            <w:r w:rsidRPr="0051288B">
              <w:rPr>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5ABE4291"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hideMark/>
          </w:tcPr>
          <w:p w14:paraId="500C903D" w14:textId="77777777" w:rsidR="008D35E8" w:rsidRPr="0051288B" w:rsidRDefault="008D35E8" w:rsidP="00950EB7">
            <w:pPr>
              <w:spacing w:line="256" w:lineRule="auto"/>
              <w:jc w:val="center"/>
              <w:rPr>
                <w:color w:val="010000"/>
                <w:sz w:val="16"/>
                <w:szCs w:val="16"/>
              </w:rPr>
            </w:pPr>
            <w:r w:rsidRPr="0051288B">
              <w:rPr>
                <w:sz w:val="16"/>
                <w:szCs w:val="16"/>
              </w:rPr>
              <w:t>2013</w:t>
            </w:r>
          </w:p>
        </w:tc>
        <w:tc>
          <w:tcPr>
            <w:tcW w:w="2176" w:type="pct"/>
            <w:gridSpan w:val="2"/>
            <w:tcBorders>
              <w:top w:val="nil"/>
              <w:left w:val="nil"/>
              <w:bottom w:val="single" w:sz="4" w:space="0" w:color="auto"/>
              <w:right w:val="single" w:sz="4" w:space="0" w:color="auto"/>
            </w:tcBorders>
            <w:vAlign w:val="center"/>
            <w:hideMark/>
          </w:tcPr>
          <w:p w14:paraId="0D064CA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66C6AD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86A58D8" w14:textId="77777777" w:rsidR="008D35E8" w:rsidRPr="0051288B" w:rsidRDefault="008D35E8" w:rsidP="00950EB7">
            <w:pPr>
              <w:spacing w:line="256" w:lineRule="auto"/>
              <w:jc w:val="right"/>
              <w:rPr>
                <w:color w:val="010000"/>
                <w:sz w:val="16"/>
                <w:szCs w:val="16"/>
              </w:rPr>
            </w:pPr>
            <w:r w:rsidRPr="0051288B">
              <w:rPr>
                <w:color w:val="010000"/>
                <w:sz w:val="16"/>
                <w:szCs w:val="16"/>
              </w:rPr>
              <w:t>175</w:t>
            </w:r>
          </w:p>
        </w:tc>
        <w:tc>
          <w:tcPr>
            <w:tcW w:w="990" w:type="pct"/>
            <w:gridSpan w:val="2"/>
            <w:tcBorders>
              <w:top w:val="nil"/>
              <w:left w:val="nil"/>
              <w:bottom w:val="single" w:sz="4" w:space="0" w:color="auto"/>
              <w:right w:val="single" w:sz="4" w:space="0" w:color="auto"/>
            </w:tcBorders>
            <w:shd w:val="clear" w:color="auto" w:fill="FFFFFF"/>
            <w:hideMark/>
          </w:tcPr>
          <w:p w14:paraId="12DF1DF4" w14:textId="77777777" w:rsidR="008D35E8" w:rsidRPr="0051288B" w:rsidRDefault="008D35E8" w:rsidP="00950EB7">
            <w:pPr>
              <w:spacing w:line="256" w:lineRule="auto"/>
              <w:rPr>
                <w:color w:val="010000"/>
                <w:sz w:val="16"/>
                <w:szCs w:val="16"/>
              </w:rPr>
            </w:pPr>
            <w:r w:rsidRPr="0051288B">
              <w:rPr>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148CD80F"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hideMark/>
          </w:tcPr>
          <w:p w14:paraId="7A4976AF" w14:textId="77777777" w:rsidR="008D35E8" w:rsidRPr="0051288B" w:rsidRDefault="008D35E8" w:rsidP="00950EB7">
            <w:pPr>
              <w:spacing w:line="256" w:lineRule="auto"/>
              <w:jc w:val="center"/>
              <w:rPr>
                <w:color w:val="010000"/>
                <w:sz w:val="16"/>
                <w:szCs w:val="16"/>
              </w:rPr>
            </w:pPr>
            <w:r w:rsidRPr="0051288B">
              <w:rPr>
                <w:sz w:val="16"/>
                <w:szCs w:val="16"/>
              </w:rPr>
              <w:t>2006</w:t>
            </w:r>
          </w:p>
        </w:tc>
        <w:tc>
          <w:tcPr>
            <w:tcW w:w="2176" w:type="pct"/>
            <w:gridSpan w:val="2"/>
            <w:tcBorders>
              <w:top w:val="nil"/>
              <w:left w:val="nil"/>
              <w:bottom w:val="single" w:sz="4" w:space="0" w:color="auto"/>
              <w:right w:val="single" w:sz="4" w:space="0" w:color="auto"/>
            </w:tcBorders>
            <w:vAlign w:val="center"/>
            <w:hideMark/>
          </w:tcPr>
          <w:p w14:paraId="6F5B237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C47ECC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84C8A02" w14:textId="77777777" w:rsidR="008D35E8" w:rsidRPr="0051288B" w:rsidRDefault="008D35E8" w:rsidP="00950EB7">
            <w:pPr>
              <w:spacing w:line="256" w:lineRule="auto"/>
              <w:jc w:val="right"/>
              <w:rPr>
                <w:color w:val="010000"/>
                <w:sz w:val="16"/>
                <w:szCs w:val="16"/>
              </w:rPr>
            </w:pPr>
            <w:r w:rsidRPr="0051288B">
              <w:rPr>
                <w:color w:val="010000"/>
                <w:sz w:val="16"/>
                <w:szCs w:val="16"/>
              </w:rPr>
              <w:t>176</w:t>
            </w:r>
          </w:p>
        </w:tc>
        <w:tc>
          <w:tcPr>
            <w:tcW w:w="990" w:type="pct"/>
            <w:gridSpan w:val="2"/>
            <w:tcBorders>
              <w:top w:val="nil"/>
              <w:left w:val="nil"/>
              <w:bottom w:val="single" w:sz="4" w:space="0" w:color="auto"/>
              <w:right w:val="single" w:sz="4" w:space="0" w:color="auto"/>
            </w:tcBorders>
            <w:shd w:val="clear" w:color="auto" w:fill="FFFFFF"/>
            <w:hideMark/>
          </w:tcPr>
          <w:p w14:paraId="0B5753E2" w14:textId="77777777" w:rsidR="008D35E8" w:rsidRPr="0051288B" w:rsidRDefault="008D35E8" w:rsidP="00950EB7">
            <w:pPr>
              <w:spacing w:line="256" w:lineRule="auto"/>
              <w:rPr>
                <w:color w:val="010000"/>
                <w:sz w:val="16"/>
                <w:szCs w:val="16"/>
              </w:rPr>
            </w:pPr>
            <w:r w:rsidRPr="0051288B">
              <w:rPr>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3039C0D2"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hideMark/>
          </w:tcPr>
          <w:p w14:paraId="32A70936" w14:textId="77777777" w:rsidR="008D35E8" w:rsidRPr="0051288B" w:rsidRDefault="008D35E8" w:rsidP="00950EB7">
            <w:pPr>
              <w:spacing w:line="256" w:lineRule="auto"/>
              <w:jc w:val="center"/>
              <w:rPr>
                <w:color w:val="010000"/>
                <w:sz w:val="16"/>
                <w:szCs w:val="16"/>
              </w:rPr>
            </w:pPr>
            <w:r w:rsidRPr="0051288B">
              <w:rPr>
                <w:sz w:val="16"/>
                <w:szCs w:val="16"/>
              </w:rPr>
              <w:t>2007</w:t>
            </w:r>
          </w:p>
        </w:tc>
        <w:tc>
          <w:tcPr>
            <w:tcW w:w="2176" w:type="pct"/>
            <w:gridSpan w:val="2"/>
            <w:tcBorders>
              <w:top w:val="nil"/>
              <w:left w:val="nil"/>
              <w:bottom w:val="single" w:sz="4" w:space="0" w:color="auto"/>
              <w:right w:val="single" w:sz="4" w:space="0" w:color="auto"/>
            </w:tcBorders>
            <w:vAlign w:val="center"/>
            <w:hideMark/>
          </w:tcPr>
          <w:p w14:paraId="4D193D0D"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9B8F0F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E54161D" w14:textId="77777777" w:rsidR="008D35E8" w:rsidRPr="0051288B" w:rsidRDefault="008D35E8" w:rsidP="00950EB7">
            <w:pPr>
              <w:spacing w:line="256" w:lineRule="auto"/>
              <w:jc w:val="right"/>
              <w:rPr>
                <w:color w:val="010000"/>
                <w:sz w:val="16"/>
                <w:szCs w:val="16"/>
              </w:rPr>
            </w:pPr>
            <w:r w:rsidRPr="0051288B">
              <w:rPr>
                <w:color w:val="010000"/>
                <w:sz w:val="16"/>
                <w:szCs w:val="16"/>
              </w:rPr>
              <w:t>177</w:t>
            </w:r>
          </w:p>
        </w:tc>
        <w:tc>
          <w:tcPr>
            <w:tcW w:w="990" w:type="pct"/>
            <w:gridSpan w:val="2"/>
            <w:tcBorders>
              <w:top w:val="nil"/>
              <w:left w:val="nil"/>
              <w:bottom w:val="single" w:sz="4" w:space="0" w:color="auto"/>
              <w:right w:val="single" w:sz="4" w:space="0" w:color="auto"/>
            </w:tcBorders>
            <w:shd w:val="clear" w:color="auto" w:fill="FFFFFF"/>
            <w:hideMark/>
          </w:tcPr>
          <w:p w14:paraId="0AE145BB" w14:textId="77777777" w:rsidR="008D35E8" w:rsidRPr="0051288B" w:rsidRDefault="008D35E8" w:rsidP="00950EB7">
            <w:pPr>
              <w:spacing w:line="256" w:lineRule="auto"/>
              <w:rPr>
                <w:color w:val="010000"/>
                <w:sz w:val="16"/>
                <w:szCs w:val="16"/>
              </w:rPr>
            </w:pPr>
            <w:r w:rsidRPr="0051288B">
              <w:rPr>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7F3CDFAF"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hideMark/>
          </w:tcPr>
          <w:p w14:paraId="5D5E4B16" w14:textId="77777777" w:rsidR="008D35E8" w:rsidRPr="0051288B" w:rsidRDefault="008D35E8" w:rsidP="00950EB7">
            <w:pPr>
              <w:spacing w:line="256" w:lineRule="auto"/>
              <w:jc w:val="center"/>
              <w:rPr>
                <w:color w:val="010000"/>
                <w:sz w:val="16"/>
                <w:szCs w:val="16"/>
              </w:rPr>
            </w:pPr>
            <w:r w:rsidRPr="0051288B">
              <w:rPr>
                <w:sz w:val="16"/>
                <w:szCs w:val="16"/>
              </w:rPr>
              <w:t>2007</w:t>
            </w:r>
          </w:p>
        </w:tc>
        <w:tc>
          <w:tcPr>
            <w:tcW w:w="2176" w:type="pct"/>
            <w:gridSpan w:val="2"/>
            <w:tcBorders>
              <w:top w:val="nil"/>
              <w:left w:val="nil"/>
              <w:bottom w:val="single" w:sz="4" w:space="0" w:color="auto"/>
              <w:right w:val="single" w:sz="4" w:space="0" w:color="auto"/>
            </w:tcBorders>
            <w:vAlign w:val="center"/>
            <w:hideMark/>
          </w:tcPr>
          <w:p w14:paraId="0573776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734B2C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7018E00" w14:textId="77777777" w:rsidR="008D35E8" w:rsidRPr="0051288B" w:rsidRDefault="008D35E8" w:rsidP="00950EB7">
            <w:pPr>
              <w:spacing w:line="256" w:lineRule="auto"/>
              <w:jc w:val="right"/>
              <w:rPr>
                <w:color w:val="010000"/>
                <w:sz w:val="16"/>
                <w:szCs w:val="16"/>
              </w:rPr>
            </w:pPr>
            <w:r w:rsidRPr="0051288B">
              <w:rPr>
                <w:color w:val="010000"/>
                <w:sz w:val="16"/>
                <w:szCs w:val="16"/>
              </w:rPr>
              <w:t>178</w:t>
            </w:r>
          </w:p>
        </w:tc>
        <w:tc>
          <w:tcPr>
            <w:tcW w:w="990" w:type="pct"/>
            <w:gridSpan w:val="2"/>
            <w:tcBorders>
              <w:top w:val="nil"/>
              <w:left w:val="nil"/>
              <w:bottom w:val="single" w:sz="4" w:space="0" w:color="auto"/>
              <w:right w:val="single" w:sz="4" w:space="0" w:color="auto"/>
            </w:tcBorders>
            <w:shd w:val="clear" w:color="auto" w:fill="FFFFFF"/>
            <w:hideMark/>
          </w:tcPr>
          <w:p w14:paraId="61B14E0B"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A0BF71A"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hideMark/>
          </w:tcPr>
          <w:p w14:paraId="68138AFE" w14:textId="77777777" w:rsidR="008D35E8" w:rsidRPr="0051288B" w:rsidRDefault="008D35E8" w:rsidP="00950EB7">
            <w:pPr>
              <w:spacing w:line="256" w:lineRule="auto"/>
              <w:jc w:val="center"/>
              <w:rPr>
                <w:color w:val="010000"/>
                <w:sz w:val="16"/>
                <w:szCs w:val="16"/>
              </w:rPr>
            </w:pPr>
            <w:r w:rsidRPr="0051288B">
              <w:rPr>
                <w:sz w:val="16"/>
                <w:szCs w:val="16"/>
              </w:rPr>
              <w:t>2009</w:t>
            </w:r>
          </w:p>
        </w:tc>
        <w:tc>
          <w:tcPr>
            <w:tcW w:w="2176" w:type="pct"/>
            <w:gridSpan w:val="2"/>
            <w:tcBorders>
              <w:top w:val="nil"/>
              <w:left w:val="nil"/>
              <w:bottom w:val="single" w:sz="4" w:space="0" w:color="auto"/>
              <w:right w:val="single" w:sz="4" w:space="0" w:color="auto"/>
            </w:tcBorders>
            <w:vAlign w:val="center"/>
            <w:hideMark/>
          </w:tcPr>
          <w:p w14:paraId="50C8175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30BDB2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BBC843F" w14:textId="77777777" w:rsidR="008D35E8" w:rsidRPr="0051288B" w:rsidRDefault="008D35E8" w:rsidP="00950EB7">
            <w:pPr>
              <w:spacing w:line="256" w:lineRule="auto"/>
              <w:jc w:val="right"/>
              <w:rPr>
                <w:color w:val="010000"/>
                <w:sz w:val="16"/>
                <w:szCs w:val="16"/>
              </w:rPr>
            </w:pPr>
            <w:r w:rsidRPr="0051288B">
              <w:rPr>
                <w:color w:val="010000"/>
                <w:sz w:val="16"/>
                <w:szCs w:val="16"/>
              </w:rPr>
              <w:t>179</w:t>
            </w:r>
          </w:p>
        </w:tc>
        <w:tc>
          <w:tcPr>
            <w:tcW w:w="990" w:type="pct"/>
            <w:gridSpan w:val="2"/>
            <w:tcBorders>
              <w:top w:val="nil"/>
              <w:left w:val="nil"/>
              <w:bottom w:val="single" w:sz="4" w:space="0" w:color="auto"/>
              <w:right w:val="single" w:sz="4" w:space="0" w:color="auto"/>
            </w:tcBorders>
            <w:shd w:val="clear" w:color="auto" w:fill="FFFFFF"/>
            <w:hideMark/>
          </w:tcPr>
          <w:p w14:paraId="7A2A1E94"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CE40EB9"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hideMark/>
          </w:tcPr>
          <w:p w14:paraId="1415ABE5" w14:textId="77777777" w:rsidR="008D35E8" w:rsidRPr="0051288B" w:rsidRDefault="008D35E8" w:rsidP="00950EB7">
            <w:pPr>
              <w:spacing w:line="256" w:lineRule="auto"/>
              <w:jc w:val="center"/>
              <w:rPr>
                <w:color w:val="010000"/>
                <w:sz w:val="16"/>
                <w:szCs w:val="16"/>
              </w:rPr>
            </w:pPr>
            <w:r w:rsidRPr="0051288B">
              <w:rPr>
                <w:sz w:val="16"/>
                <w:szCs w:val="16"/>
              </w:rPr>
              <w:t>2009</w:t>
            </w:r>
          </w:p>
        </w:tc>
        <w:tc>
          <w:tcPr>
            <w:tcW w:w="2176" w:type="pct"/>
            <w:gridSpan w:val="2"/>
            <w:tcBorders>
              <w:top w:val="nil"/>
              <w:left w:val="nil"/>
              <w:bottom w:val="single" w:sz="4" w:space="0" w:color="auto"/>
              <w:right w:val="single" w:sz="4" w:space="0" w:color="auto"/>
            </w:tcBorders>
            <w:vAlign w:val="center"/>
            <w:hideMark/>
          </w:tcPr>
          <w:p w14:paraId="1E703E1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F69808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8E2D08B" w14:textId="77777777" w:rsidR="008D35E8" w:rsidRPr="0051288B" w:rsidRDefault="008D35E8" w:rsidP="00950EB7">
            <w:pPr>
              <w:spacing w:line="256" w:lineRule="auto"/>
              <w:jc w:val="right"/>
              <w:rPr>
                <w:color w:val="010000"/>
                <w:sz w:val="16"/>
                <w:szCs w:val="16"/>
              </w:rPr>
            </w:pPr>
            <w:r w:rsidRPr="0051288B">
              <w:rPr>
                <w:color w:val="010000"/>
                <w:sz w:val="16"/>
                <w:szCs w:val="16"/>
              </w:rPr>
              <w:t>180</w:t>
            </w:r>
          </w:p>
        </w:tc>
        <w:tc>
          <w:tcPr>
            <w:tcW w:w="990" w:type="pct"/>
            <w:gridSpan w:val="2"/>
            <w:tcBorders>
              <w:top w:val="nil"/>
              <w:left w:val="nil"/>
              <w:bottom w:val="single" w:sz="4" w:space="0" w:color="auto"/>
              <w:right w:val="single" w:sz="4" w:space="0" w:color="auto"/>
            </w:tcBorders>
            <w:shd w:val="clear" w:color="auto" w:fill="FFFFFF"/>
            <w:hideMark/>
          </w:tcPr>
          <w:p w14:paraId="00671D85"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EE43390"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hideMark/>
          </w:tcPr>
          <w:p w14:paraId="639AD049" w14:textId="77777777" w:rsidR="008D35E8" w:rsidRPr="0051288B" w:rsidRDefault="008D35E8" w:rsidP="00950EB7">
            <w:pPr>
              <w:spacing w:line="256" w:lineRule="auto"/>
              <w:jc w:val="center"/>
              <w:rPr>
                <w:color w:val="010000"/>
                <w:sz w:val="16"/>
                <w:szCs w:val="16"/>
              </w:rPr>
            </w:pPr>
            <w:r w:rsidRPr="0051288B">
              <w:rPr>
                <w:sz w:val="16"/>
                <w:szCs w:val="16"/>
              </w:rPr>
              <w:t>2016</w:t>
            </w:r>
          </w:p>
        </w:tc>
        <w:tc>
          <w:tcPr>
            <w:tcW w:w="2176" w:type="pct"/>
            <w:gridSpan w:val="2"/>
            <w:tcBorders>
              <w:top w:val="nil"/>
              <w:left w:val="nil"/>
              <w:bottom w:val="single" w:sz="4" w:space="0" w:color="auto"/>
              <w:right w:val="single" w:sz="4" w:space="0" w:color="auto"/>
            </w:tcBorders>
            <w:vAlign w:val="center"/>
            <w:hideMark/>
          </w:tcPr>
          <w:p w14:paraId="453578D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A202B8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D73E21A" w14:textId="77777777" w:rsidR="008D35E8" w:rsidRPr="0051288B" w:rsidRDefault="008D35E8" w:rsidP="00950EB7">
            <w:pPr>
              <w:spacing w:line="256" w:lineRule="auto"/>
              <w:jc w:val="right"/>
              <w:rPr>
                <w:color w:val="010000"/>
                <w:sz w:val="16"/>
                <w:szCs w:val="16"/>
              </w:rPr>
            </w:pPr>
            <w:r w:rsidRPr="0051288B">
              <w:rPr>
                <w:color w:val="010000"/>
                <w:sz w:val="16"/>
                <w:szCs w:val="16"/>
              </w:rPr>
              <w:t>181</w:t>
            </w:r>
          </w:p>
        </w:tc>
        <w:tc>
          <w:tcPr>
            <w:tcW w:w="990" w:type="pct"/>
            <w:gridSpan w:val="2"/>
            <w:tcBorders>
              <w:top w:val="nil"/>
              <w:left w:val="nil"/>
              <w:bottom w:val="single" w:sz="4" w:space="0" w:color="auto"/>
              <w:right w:val="single" w:sz="4" w:space="0" w:color="auto"/>
            </w:tcBorders>
            <w:shd w:val="clear" w:color="auto" w:fill="FFFFFF"/>
            <w:hideMark/>
          </w:tcPr>
          <w:p w14:paraId="61B5E858"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A9F5D33"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hideMark/>
          </w:tcPr>
          <w:p w14:paraId="6EC73036" w14:textId="77777777" w:rsidR="008D35E8" w:rsidRPr="0051288B" w:rsidRDefault="008D35E8" w:rsidP="00950EB7">
            <w:pPr>
              <w:spacing w:line="256" w:lineRule="auto"/>
              <w:jc w:val="center"/>
              <w:rPr>
                <w:color w:val="010000"/>
                <w:sz w:val="16"/>
                <w:szCs w:val="16"/>
              </w:rPr>
            </w:pPr>
            <w:r w:rsidRPr="0051288B">
              <w:rPr>
                <w:sz w:val="16"/>
                <w:szCs w:val="16"/>
              </w:rPr>
              <w:t>2010</w:t>
            </w:r>
          </w:p>
        </w:tc>
        <w:tc>
          <w:tcPr>
            <w:tcW w:w="2176" w:type="pct"/>
            <w:gridSpan w:val="2"/>
            <w:tcBorders>
              <w:top w:val="nil"/>
              <w:left w:val="nil"/>
              <w:bottom w:val="single" w:sz="4" w:space="0" w:color="auto"/>
              <w:right w:val="single" w:sz="4" w:space="0" w:color="auto"/>
            </w:tcBorders>
            <w:vAlign w:val="center"/>
            <w:hideMark/>
          </w:tcPr>
          <w:p w14:paraId="6A917AC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583A76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F3321A6" w14:textId="77777777" w:rsidR="008D35E8" w:rsidRPr="0051288B" w:rsidRDefault="008D35E8" w:rsidP="00950EB7">
            <w:pPr>
              <w:spacing w:line="256" w:lineRule="auto"/>
              <w:jc w:val="right"/>
              <w:rPr>
                <w:color w:val="010000"/>
                <w:sz w:val="16"/>
                <w:szCs w:val="16"/>
              </w:rPr>
            </w:pPr>
            <w:r w:rsidRPr="0051288B">
              <w:rPr>
                <w:color w:val="010000"/>
                <w:sz w:val="16"/>
                <w:szCs w:val="16"/>
              </w:rPr>
              <w:t>182</w:t>
            </w:r>
          </w:p>
        </w:tc>
        <w:tc>
          <w:tcPr>
            <w:tcW w:w="990" w:type="pct"/>
            <w:gridSpan w:val="2"/>
            <w:tcBorders>
              <w:top w:val="nil"/>
              <w:left w:val="nil"/>
              <w:bottom w:val="single" w:sz="4" w:space="0" w:color="auto"/>
              <w:right w:val="single" w:sz="4" w:space="0" w:color="auto"/>
            </w:tcBorders>
            <w:shd w:val="clear" w:color="auto" w:fill="FFFFFF"/>
            <w:hideMark/>
          </w:tcPr>
          <w:p w14:paraId="179ED950" w14:textId="77777777" w:rsidR="008D35E8" w:rsidRPr="0051288B" w:rsidRDefault="008D35E8" w:rsidP="00950EB7">
            <w:pPr>
              <w:spacing w:line="256" w:lineRule="auto"/>
              <w:rPr>
                <w:color w:val="010000"/>
                <w:sz w:val="16"/>
                <w:szCs w:val="16"/>
              </w:rPr>
            </w:pPr>
            <w:r w:rsidRPr="0051288B">
              <w:rPr>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44039D37" w14:textId="77777777" w:rsidR="008D35E8" w:rsidRPr="0051288B" w:rsidRDefault="008D35E8" w:rsidP="00950EB7">
            <w:pPr>
              <w:spacing w:line="256" w:lineRule="auto"/>
              <w:rPr>
                <w:color w:val="010000"/>
                <w:sz w:val="16"/>
                <w:szCs w:val="16"/>
              </w:rPr>
            </w:pPr>
            <w:r w:rsidRPr="0051288B">
              <w:rPr>
                <w:color w:val="010000"/>
                <w:sz w:val="16"/>
                <w:szCs w:val="16"/>
              </w:rPr>
              <w:t>2329 Нива</w:t>
            </w:r>
          </w:p>
        </w:tc>
        <w:tc>
          <w:tcPr>
            <w:tcW w:w="656" w:type="pct"/>
            <w:tcBorders>
              <w:top w:val="nil"/>
              <w:left w:val="nil"/>
              <w:bottom w:val="single" w:sz="4" w:space="0" w:color="auto"/>
              <w:right w:val="single" w:sz="4" w:space="0" w:color="auto"/>
            </w:tcBorders>
            <w:shd w:val="clear" w:color="auto" w:fill="FFFFFF"/>
            <w:hideMark/>
          </w:tcPr>
          <w:p w14:paraId="59B327F0" w14:textId="77777777" w:rsidR="008D35E8" w:rsidRPr="0051288B" w:rsidRDefault="008D35E8" w:rsidP="00950EB7">
            <w:pPr>
              <w:spacing w:line="256" w:lineRule="auto"/>
              <w:jc w:val="center"/>
              <w:rPr>
                <w:color w:val="010000"/>
                <w:sz w:val="16"/>
                <w:szCs w:val="16"/>
              </w:rPr>
            </w:pPr>
            <w:r w:rsidRPr="0051288B">
              <w:rPr>
                <w:sz w:val="16"/>
                <w:szCs w:val="16"/>
              </w:rPr>
              <w:t>2012</w:t>
            </w:r>
          </w:p>
        </w:tc>
        <w:tc>
          <w:tcPr>
            <w:tcW w:w="2176" w:type="pct"/>
            <w:gridSpan w:val="2"/>
            <w:tcBorders>
              <w:top w:val="nil"/>
              <w:left w:val="nil"/>
              <w:bottom w:val="single" w:sz="4" w:space="0" w:color="auto"/>
              <w:right w:val="single" w:sz="4" w:space="0" w:color="auto"/>
            </w:tcBorders>
            <w:vAlign w:val="center"/>
            <w:hideMark/>
          </w:tcPr>
          <w:p w14:paraId="490FFDAD"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CDEDF4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6B8B2F7" w14:textId="77777777" w:rsidR="008D35E8" w:rsidRPr="0051288B" w:rsidRDefault="008D35E8" w:rsidP="00950EB7">
            <w:pPr>
              <w:spacing w:line="256" w:lineRule="auto"/>
              <w:jc w:val="right"/>
              <w:rPr>
                <w:color w:val="010000"/>
                <w:sz w:val="16"/>
                <w:szCs w:val="16"/>
              </w:rPr>
            </w:pPr>
            <w:r w:rsidRPr="0051288B">
              <w:rPr>
                <w:color w:val="010000"/>
                <w:sz w:val="16"/>
                <w:szCs w:val="16"/>
              </w:rPr>
              <w:t>183</w:t>
            </w:r>
          </w:p>
        </w:tc>
        <w:tc>
          <w:tcPr>
            <w:tcW w:w="990" w:type="pct"/>
            <w:gridSpan w:val="2"/>
            <w:tcBorders>
              <w:top w:val="nil"/>
              <w:left w:val="nil"/>
              <w:bottom w:val="single" w:sz="4" w:space="0" w:color="auto"/>
              <w:right w:val="single" w:sz="4" w:space="0" w:color="auto"/>
            </w:tcBorders>
            <w:shd w:val="clear" w:color="auto" w:fill="FFFFFF"/>
            <w:hideMark/>
          </w:tcPr>
          <w:p w14:paraId="16B68433" w14:textId="77777777" w:rsidR="008D35E8" w:rsidRPr="0051288B" w:rsidRDefault="008D35E8" w:rsidP="00950EB7">
            <w:pPr>
              <w:spacing w:line="256" w:lineRule="auto"/>
              <w:rPr>
                <w:color w:val="010000"/>
                <w:sz w:val="16"/>
                <w:szCs w:val="16"/>
              </w:rPr>
            </w:pPr>
            <w:r w:rsidRPr="0051288B">
              <w:rPr>
                <w:sz w:val="16"/>
                <w:szCs w:val="16"/>
              </w:rPr>
              <w:t>ГАЗ</w:t>
            </w:r>
          </w:p>
        </w:tc>
        <w:tc>
          <w:tcPr>
            <w:tcW w:w="813" w:type="pct"/>
            <w:tcBorders>
              <w:top w:val="nil"/>
              <w:left w:val="nil"/>
              <w:bottom w:val="single" w:sz="4" w:space="0" w:color="auto"/>
              <w:right w:val="single" w:sz="4" w:space="0" w:color="auto"/>
            </w:tcBorders>
            <w:shd w:val="clear" w:color="auto" w:fill="FFFFFF"/>
            <w:hideMark/>
          </w:tcPr>
          <w:p w14:paraId="72FA6387" w14:textId="77777777" w:rsidR="008D35E8" w:rsidRPr="0051288B" w:rsidRDefault="008D35E8" w:rsidP="00950EB7">
            <w:pPr>
              <w:spacing w:line="256" w:lineRule="auto"/>
              <w:rPr>
                <w:color w:val="010000"/>
                <w:sz w:val="16"/>
                <w:szCs w:val="16"/>
              </w:rPr>
            </w:pPr>
            <w:r w:rsidRPr="0051288B">
              <w:rPr>
                <w:sz w:val="16"/>
                <w:szCs w:val="16"/>
              </w:rPr>
              <w:t>330232</w:t>
            </w:r>
          </w:p>
        </w:tc>
        <w:tc>
          <w:tcPr>
            <w:tcW w:w="656" w:type="pct"/>
            <w:tcBorders>
              <w:top w:val="nil"/>
              <w:left w:val="nil"/>
              <w:bottom w:val="single" w:sz="4" w:space="0" w:color="auto"/>
              <w:right w:val="single" w:sz="4" w:space="0" w:color="auto"/>
            </w:tcBorders>
            <w:shd w:val="clear" w:color="auto" w:fill="FFFFFF"/>
            <w:hideMark/>
          </w:tcPr>
          <w:p w14:paraId="0AC92B6E" w14:textId="77777777" w:rsidR="008D35E8" w:rsidRPr="0051288B" w:rsidRDefault="008D35E8" w:rsidP="00950EB7">
            <w:pPr>
              <w:spacing w:line="256" w:lineRule="auto"/>
              <w:jc w:val="center"/>
              <w:rPr>
                <w:color w:val="010000"/>
                <w:sz w:val="16"/>
                <w:szCs w:val="16"/>
              </w:rPr>
            </w:pPr>
            <w:r w:rsidRPr="0051288B">
              <w:rPr>
                <w:sz w:val="16"/>
                <w:szCs w:val="16"/>
              </w:rPr>
              <w:t>2007</w:t>
            </w:r>
          </w:p>
        </w:tc>
        <w:tc>
          <w:tcPr>
            <w:tcW w:w="2176" w:type="pct"/>
            <w:gridSpan w:val="2"/>
            <w:tcBorders>
              <w:top w:val="nil"/>
              <w:left w:val="nil"/>
              <w:bottom w:val="single" w:sz="4" w:space="0" w:color="auto"/>
              <w:right w:val="single" w:sz="4" w:space="0" w:color="auto"/>
            </w:tcBorders>
            <w:vAlign w:val="center"/>
            <w:hideMark/>
          </w:tcPr>
          <w:p w14:paraId="6293D85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8D9D67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D28EC60" w14:textId="77777777" w:rsidR="008D35E8" w:rsidRPr="0051288B" w:rsidRDefault="008D35E8" w:rsidP="00950EB7">
            <w:pPr>
              <w:spacing w:line="256" w:lineRule="auto"/>
              <w:jc w:val="right"/>
              <w:rPr>
                <w:color w:val="010000"/>
                <w:sz w:val="16"/>
                <w:szCs w:val="16"/>
              </w:rPr>
            </w:pPr>
            <w:r w:rsidRPr="0051288B">
              <w:rPr>
                <w:color w:val="010000"/>
                <w:sz w:val="16"/>
                <w:szCs w:val="16"/>
              </w:rPr>
              <w:t>184</w:t>
            </w:r>
          </w:p>
        </w:tc>
        <w:tc>
          <w:tcPr>
            <w:tcW w:w="990" w:type="pct"/>
            <w:gridSpan w:val="2"/>
            <w:tcBorders>
              <w:top w:val="nil"/>
              <w:left w:val="nil"/>
              <w:bottom w:val="single" w:sz="4" w:space="0" w:color="auto"/>
              <w:right w:val="single" w:sz="4" w:space="0" w:color="auto"/>
            </w:tcBorders>
            <w:shd w:val="clear" w:color="auto" w:fill="FFFFFF"/>
            <w:hideMark/>
          </w:tcPr>
          <w:p w14:paraId="56011E8D"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noWrap/>
            <w:hideMark/>
          </w:tcPr>
          <w:p w14:paraId="03FDF4D9" w14:textId="77777777" w:rsidR="008D35E8" w:rsidRPr="0051288B" w:rsidRDefault="008D35E8" w:rsidP="00950EB7">
            <w:pPr>
              <w:spacing w:line="256" w:lineRule="auto"/>
              <w:rPr>
                <w:color w:val="010000"/>
                <w:sz w:val="16"/>
                <w:szCs w:val="16"/>
              </w:rPr>
            </w:pPr>
            <w:r w:rsidRPr="0051288B">
              <w:rPr>
                <w:sz w:val="16"/>
                <w:szCs w:val="16"/>
              </w:rPr>
              <w:t>390945</w:t>
            </w:r>
          </w:p>
        </w:tc>
        <w:tc>
          <w:tcPr>
            <w:tcW w:w="656" w:type="pct"/>
            <w:tcBorders>
              <w:top w:val="nil"/>
              <w:left w:val="nil"/>
              <w:bottom w:val="single" w:sz="4" w:space="0" w:color="auto"/>
              <w:right w:val="single" w:sz="4" w:space="0" w:color="auto"/>
            </w:tcBorders>
            <w:shd w:val="clear" w:color="auto" w:fill="FFFFFF"/>
            <w:noWrap/>
            <w:hideMark/>
          </w:tcPr>
          <w:p w14:paraId="40A6D258" w14:textId="77777777" w:rsidR="008D35E8" w:rsidRPr="0051288B" w:rsidRDefault="008D35E8" w:rsidP="00950EB7">
            <w:pPr>
              <w:spacing w:line="256" w:lineRule="auto"/>
              <w:jc w:val="center"/>
              <w:rPr>
                <w:color w:val="010000"/>
                <w:sz w:val="16"/>
                <w:szCs w:val="16"/>
              </w:rPr>
            </w:pPr>
            <w:r w:rsidRPr="0051288B">
              <w:rPr>
                <w:sz w:val="16"/>
                <w:szCs w:val="16"/>
              </w:rPr>
              <w:t>2010</w:t>
            </w:r>
          </w:p>
        </w:tc>
        <w:tc>
          <w:tcPr>
            <w:tcW w:w="2176" w:type="pct"/>
            <w:gridSpan w:val="2"/>
            <w:tcBorders>
              <w:top w:val="nil"/>
              <w:left w:val="nil"/>
              <w:bottom w:val="single" w:sz="4" w:space="0" w:color="auto"/>
              <w:right w:val="single" w:sz="4" w:space="0" w:color="auto"/>
            </w:tcBorders>
            <w:noWrap/>
            <w:vAlign w:val="center"/>
            <w:hideMark/>
          </w:tcPr>
          <w:p w14:paraId="5AE04592" w14:textId="77777777" w:rsidR="008D35E8" w:rsidRPr="0051288B" w:rsidRDefault="008D35E8" w:rsidP="00950EB7">
            <w:pPr>
              <w:spacing w:line="256" w:lineRule="auto"/>
              <w:jc w:val="center"/>
              <w:rPr>
                <w:color w:val="010000"/>
                <w:sz w:val="16"/>
                <w:szCs w:val="16"/>
              </w:rPr>
            </w:pPr>
            <w:r w:rsidRPr="0051288B">
              <w:rPr>
                <w:sz w:val="16"/>
                <w:szCs w:val="16"/>
              </w:rPr>
              <w:t>1</w:t>
            </w:r>
          </w:p>
        </w:tc>
      </w:tr>
      <w:tr w:rsidR="008D35E8" w:rsidRPr="0051288B" w14:paraId="611196F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804962E" w14:textId="77777777" w:rsidR="008D35E8" w:rsidRPr="0051288B" w:rsidRDefault="008D35E8" w:rsidP="00950EB7">
            <w:pPr>
              <w:spacing w:line="256" w:lineRule="auto"/>
              <w:jc w:val="right"/>
              <w:rPr>
                <w:color w:val="010000"/>
                <w:sz w:val="16"/>
                <w:szCs w:val="16"/>
              </w:rPr>
            </w:pPr>
            <w:r w:rsidRPr="0051288B">
              <w:rPr>
                <w:color w:val="010000"/>
                <w:sz w:val="16"/>
                <w:szCs w:val="16"/>
              </w:rPr>
              <w:t>185</w:t>
            </w:r>
          </w:p>
        </w:tc>
        <w:tc>
          <w:tcPr>
            <w:tcW w:w="990" w:type="pct"/>
            <w:gridSpan w:val="2"/>
            <w:tcBorders>
              <w:top w:val="nil"/>
              <w:left w:val="nil"/>
              <w:bottom w:val="single" w:sz="4" w:space="0" w:color="auto"/>
              <w:right w:val="single" w:sz="4" w:space="0" w:color="auto"/>
            </w:tcBorders>
            <w:vAlign w:val="center"/>
            <w:hideMark/>
          </w:tcPr>
          <w:p w14:paraId="3302101E"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hideMark/>
          </w:tcPr>
          <w:p w14:paraId="71312B95" w14:textId="77777777" w:rsidR="008D35E8" w:rsidRPr="0051288B" w:rsidRDefault="008D35E8" w:rsidP="00950EB7">
            <w:pPr>
              <w:spacing w:line="256" w:lineRule="auto"/>
              <w:rPr>
                <w:color w:val="010000"/>
                <w:sz w:val="16"/>
                <w:szCs w:val="16"/>
              </w:rPr>
            </w:pPr>
            <w:r w:rsidRPr="0051288B">
              <w:rPr>
                <w:sz w:val="16"/>
                <w:szCs w:val="16"/>
              </w:rPr>
              <w:t>390995</w:t>
            </w:r>
          </w:p>
        </w:tc>
        <w:tc>
          <w:tcPr>
            <w:tcW w:w="656" w:type="pct"/>
            <w:tcBorders>
              <w:top w:val="nil"/>
              <w:left w:val="nil"/>
              <w:bottom w:val="single" w:sz="4" w:space="0" w:color="auto"/>
              <w:right w:val="single" w:sz="4" w:space="0" w:color="auto"/>
            </w:tcBorders>
            <w:shd w:val="clear" w:color="auto" w:fill="FFFFFF"/>
            <w:hideMark/>
          </w:tcPr>
          <w:p w14:paraId="0661E76C" w14:textId="77777777" w:rsidR="008D35E8" w:rsidRPr="0051288B" w:rsidRDefault="008D35E8" w:rsidP="00950EB7">
            <w:pPr>
              <w:spacing w:line="256" w:lineRule="auto"/>
              <w:jc w:val="center"/>
              <w:rPr>
                <w:color w:val="010000"/>
                <w:sz w:val="16"/>
                <w:szCs w:val="16"/>
              </w:rPr>
            </w:pPr>
            <w:r w:rsidRPr="0051288B">
              <w:rPr>
                <w:sz w:val="16"/>
                <w:szCs w:val="16"/>
              </w:rPr>
              <w:t>2015</w:t>
            </w:r>
          </w:p>
        </w:tc>
        <w:tc>
          <w:tcPr>
            <w:tcW w:w="2176" w:type="pct"/>
            <w:gridSpan w:val="2"/>
            <w:tcBorders>
              <w:top w:val="nil"/>
              <w:left w:val="nil"/>
              <w:bottom w:val="single" w:sz="4" w:space="0" w:color="auto"/>
              <w:right w:val="single" w:sz="4" w:space="0" w:color="auto"/>
            </w:tcBorders>
            <w:vAlign w:val="center"/>
            <w:hideMark/>
          </w:tcPr>
          <w:p w14:paraId="74F7CA1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033F13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ADA942B" w14:textId="77777777" w:rsidR="008D35E8" w:rsidRPr="0051288B" w:rsidRDefault="008D35E8" w:rsidP="00950EB7">
            <w:pPr>
              <w:spacing w:line="256" w:lineRule="auto"/>
              <w:jc w:val="right"/>
              <w:rPr>
                <w:color w:val="010000"/>
                <w:sz w:val="16"/>
                <w:szCs w:val="16"/>
              </w:rPr>
            </w:pPr>
            <w:r w:rsidRPr="0051288B">
              <w:rPr>
                <w:color w:val="010000"/>
                <w:sz w:val="16"/>
                <w:szCs w:val="16"/>
              </w:rPr>
              <w:t>186</w:t>
            </w:r>
          </w:p>
        </w:tc>
        <w:tc>
          <w:tcPr>
            <w:tcW w:w="990" w:type="pct"/>
            <w:gridSpan w:val="2"/>
            <w:tcBorders>
              <w:top w:val="nil"/>
              <w:left w:val="nil"/>
              <w:bottom w:val="single" w:sz="4" w:space="0" w:color="auto"/>
              <w:right w:val="single" w:sz="4" w:space="0" w:color="auto"/>
            </w:tcBorders>
            <w:shd w:val="clear" w:color="auto" w:fill="FFFFFF"/>
            <w:hideMark/>
          </w:tcPr>
          <w:p w14:paraId="2E73262A"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28BEC82"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hideMark/>
          </w:tcPr>
          <w:p w14:paraId="1CFCE323" w14:textId="77777777" w:rsidR="008D35E8" w:rsidRPr="0051288B" w:rsidRDefault="008D35E8" w:rsidP="00950EB7">
            <w:pPr>
              <w:spacing w:line="256" w:lineRule="auto"/>
              <w:jc w:val="center"/>
              <w:rPr>
                <w:color w:val="010000"/>
                <w:sz w:val="16"/>
                <w:szCs w:val="16"/>
              </w:rPr>
            </w:pPr>
            <w:r w:rsidRPr="0051288B">
              <w:rPr>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CA27A2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FD79CA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3BACCA4" w14:textId="77777777" w:rsidR="008D35E8" w:rsidRPr="0051288B" w:rsidRDefault="008D35E8" w:rsidP="00950EB7">
            <w:pPr>
              <w:spacing w:line="256" w:lineRule="auto"/>
              <w:jc w:val="right"/>
              <w:rPr>
                <w:color w:val="010000"/>
                <w:sz w:val="16"/>
                <w:szCs w:val="16"/>
              </w:rPr>
            </w:pPr>
            <w:r w:rsidRPr="0051288B">
              <w:rPr>
                <w:color w:val="010000"/>
                <w:sz w:val="16"/>
                <w:szCs w:val="16"/>
              </w:rPr>
              <w:t>187</w:t>
            </w:r>
          </w:p>
        </w:tc>
        <w:tc>
          <w:tcPr>
            <w:tcW w:w="990" w:type="pct"/>
            <w:gridSpan w:val="2"/>
            <w:tcBorders>
              <w:top w:val="nil"/>
              <w:left w:val="nil"/>
              <w:bottom w:val="single" w:sz="4" w:space="0" w:color="auto"/>
              <w:right w:val="single" w:sz="4" w:space="0" w:color="auto"/>
            </w:tcBorders>
            <w:shd w:val="clear" w:color="auto" w:fill="FFFFFF"/>
            <w:hideMark/>
          </w:tcPr>
          <w:p w14:paraId="00495F76"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9DFE7F8" w14:textId="77777777" w:rsidR="008D35E8" w:rsidRPr="0051288B" w:rsidRDefault="008D35E8" w:rsidP="00950EB7">
            <w:pPr>
              <w:spacing w:line="256" w:lineRule="auto"/>
              <w:rPr>
                <w:color w:val="010000"/>
                <w:sz w:val="16"/>
                <w:szCs w:val="16"/>
              </w:rPr>
            </w:pPr>
            <w:r w:rsidRPr="0051288B">
              <w:rPr>
                <w:color w:val="010000"/>
                <w:sz w:val="16"/>
                <w:szCs w:val="16"/>
              </w:rPr>
              <w:t>3909</w:t>
            </w:r>
          </w:p>
        </w:tc>
        <w:tc>
          <w:tcPr>
            <w:tcW w:w="656" w:type="pct"/>
            <w:tcBorders>
              <w:top w:val="nil"/>
              <w:left w:val="nil"/>
              <w:bottom w:val="single" w:sz="4" w:space="0" w:color="auto"/>
              <w:right w:val="single" w:sz="4" w:space="0" w:color="auto"/>
            </w:tcBorders>
            <w:shd w:val="clear" w:color="auto" w:fill="FFFFFF"/>
            <w:hideMark/>
          </w:tcPr>
          <w:p w14:paraId="3DD2CE1E" w14:textId="77777777" w:rsidR="008D35E8" w:rsidRPr="0051288B" w:rsidRDefault="008D35E8" w:rsidP="00950EB7">
            <w:pPr>
              <w:spacing w:line="256" w:lineRule="auto"/>
              <w:jc w:val="center"/>
              <w:rPr>
                <w:color w:val="010000"/>
                <w:sz w:val="16"/>
                <w:szCs w:val="16"/>
              </w:rPr>
            </w:pPr>
            <w:r w:rsidRPr="0051288B">
              <w:rPr>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B3A1F8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ACE1BB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DA0EDF5" w14:textId="77777777" w:rsidR="008D35E8" w:rsidRPr="0051288B" w:rsidRDefault="008D35E8" w:rsidP="00950EB7">
            <w:pPr>
              <w:spacing w:line="256" w:lineRule="auto"/>
              <w:jc w:val="right"/>
              <w:rPr>
                <w:color w:val="010000"/>
                <w:sz w:val="16"/>
                <w:szCs w:val="16"/>
              </w:rPr>
            </w:pPr>
            <w:r w:rsidRPr="0051288B">
              <w:rPr>
                <w:color w:val="010000"/>
                <w:sz w:val="16"/>
                <w:szCs w:val="16"/>
              </w:rPr>
              <w:t>188</w:t>
            </w:r>
          </w:p>
        </w:tc>
        <w:tc>
          <w:tcPr>
            <w:tcW w:w="990" w:type="pct"/>
            <w:gridSpan w:val="2"/>
            <w:tcBorders>
              <w:top w:val="nil"/>
              <w:left w:val="nil"/>
              <w:bottom w:val="single" w:sz="4" w:space="0" w:color="auto"/>
              <w:right w:val="single" w:sz="4" w:space="0" w:color="auto"/>
            </w:tcBorders>
            <w:shd w:val="clear" w:color="auto" w:fill="FFFFFF"/>
            <w:hideMark/>
          </w:tcPr>
          <w:p w14:paraId="51D5BA8D" w14:textId="77777777" w:rsidR="008D35E8" w:rsidRPr="0051288B" w:rsidRDefault="008D35E8" w:rsidP="00950EB7">
            <w:pPr>
              <w:spacing w:line="256" w:lineRule="auto"/>
              <w:rPr>
                <w:color w:val="010000"/>
                <w:sz w:val="16"/>
                <w:szCs w:val="16"/>
              </w:rPr>
            </w:pPr>
            <w:r w:rsidRPr="0051288B">
              <w:rPr>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0F629874" w14:textId="77777777" w:rsidR="008D35E8" w:rsidRPr="0051288B" w:rsidRDefault="008D35E8" w:rsidP="00950EB7">
            <w:pPr>
              <w:spacing w:line="256" w:lineRule="auto"/>
              <w:rPr>
                <w:color w:val="010000"/>
                <w:sz w:val="16"/>
                <w:szCs w:val="16"/>
              </w:rPr>
            </w:pPr>
            <w:r w:rsidRPr="0051288B">
              <w:rPr>
                <w:color w:val="010000"/>
                <w:sz w:val="16"/>
                <w:szCs w:val="16"/>
              </w:rPr>
              <w:t>3302-414</w:t>
            </w:r>
          </w:p>
        </w:tc>
        <w:tc>
          <w:tcPr>
            <w:tcW w:w="656" w:type="pct"/>
            <w:tcBorders>
              <w:top w:val="nil"/>
              <w:left w:val="nil"/>
              <w:bottom w:val="single" w:sz="4" w:space="0" w:color="auto"/>
              <w:right w:val="single" w:sz="4" w:space="0" w:color="auto"/>
            </w:tcBorders>
            <w:shd w:val="clear" w:color="auto" w:fill="FFFFFF"/>
            <w:hideMark/>
          </w:tcPr>
          <w:p w14:paraId="547F5CD3" w14:textId="77777777" w:rsidR="008D35E8" w:rsidRPr="0051288B" w:rsidRDefault="008D35E8" w:rsidP="00950EB7">
            <w:pPr>
              <w:spacing w:line="256" w:lineRule="auto"/>
              <w:jc w:val="center"/>
              <w:rPr>
                <w:color w:val="010000"/>
                <w:sz w:val="16"/>
                <w:szCs w:val="16"/>
              </w:rPr>
            </w:pPr>
            <w:r w:rsidRPr="0051288B">
              <w:rPr>
                <w:sz w:val="16"/>
                <w:szCs w:val="16"/>
              </w:rPr>
              <w:t>2006</w:t>
            </w:r>
          </w:p>
        </w:tc>
        <w:tc>
          <w:tcPr>
            <w:tcW w:w="2176" w:type="pct"/>
            <w:gridSpan w:val="2"/>
            <w:tcBorders>
              <w:top w:val="nil"/>
              <w:left w:val="nil"/>
              <w:bottom w:val="single" w:sz="4" w:space="0" w:color="auto"/>
              <w:right w:val="single" w:sz="4" w:space="0" w:color="auto"/>
            </w:tcBorders>
            <w:vAlign w:val="center"/>
            <w:hideMark/>
          </w:tcPr>
          <w:p w14:paraId="3518FDD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1C8BE2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00AC8D8" w14:textId="77777777" w:rsidR="008D35E8" w:rsidRPr="0051288B" w:rsidRDefault="008D35E8" w:rsidP="00950EB7">
            <w:pPr>
              <w:spacing w:line="256" w:lineRule="auto"/>
              <w:jc w:val="right"/>
              <w:rPr>
                <w:color w:val="010000"/>
                <w:sz w:val="16"/>
                <w:szCs w:val="16"/>
              </w:rPr>
            </w:pPr>
            <w:r w:rsidRPr="0051288B">
              <w:rPr>
                <w:color w:val="010000"/>
                <w:sz w:val="16"/>
                <w:szCs w:val="16"/>
              </w:rPr>
              <w:t>189</w:t>
            </w:r>
          </w:p>
        </w:tc>
        <w:tc>
          <w:tcPr>
            <w:tcW w:w="990" w:type="pct"/>
            <w:gridSpan w:val="2"/>
            <w:tcBorders>
              <w:top w:val="nil"/>
              <w:left w:val="nil"/>
              <w:bottom w:val="single" w:sz="4" w:space="0" w:color="auto"/>
              <w:right w:val="single" w:sz="4" w:space="0" w:color="auto"/>
            </w:tcBorders>
            <w:shd w:val="clear" w:color="auto" w:fill="FFFFFF"/>
            <w:hideMark/>
          </w:tcPr>
          <w:p w14:paraId="68C80698"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5CB1E66F" w14:textId="77777777" w:rsidR="008D35E8" w:rsidRPr="0051288B" w:rsidRDefault="008D35E8" w:rsidP="00950EB7">
            <w:pPr>
              <w:spacing w:line="256" w:lineRule="auto"/>
              <w:rPr>
                <w:color w:val="010000"/>
                <w:sz w:val="16"/>
                <w:szCs w:val="16"/>
              </w:rPr>
            </w:pPr>
            <w:r w:rsidRPr="0051288B">
              <w:rPr>
                <w:color w:val="010000"/>
                <w:sz w:val="16"/>
                <w:szCs w:val="16"/>
              </w:rPr>
              <w:t>390994</w:t>
            </w:r>
          </w:p>
        </w:tc>
        <w:tc>
          <w:tcPr>
            <w:tcW w:w="656" w:type="pct"/>
            <w:tcBorders>
              <w:top w:val="nil"/>
              <w:left w:val="nil"/>
              <w:bottom w:val="single" w:sz="4" w:space="0" w:color="auto"/>
              <w:right w:val="single" w:sz="4" w:space="0" w:color="auto"/>
            </w:tcBorders>
            <w:shd w:val="clear" w:color="auto" w:fill="FFFFFF"/>
            <w:hideMark/>
          </w:tcPr>
          <w:p w14:paraId="2FE21BC6" w14:textId="77777777" w:rsidR="008D35E8" w:rsidRPr="0051288B" w:rsidRDefault="008D35E8" w:rsidP="00950EB7">
            <w:pPr>
              <w:spacing w:line="256" w:lineRule="auto"/>
              <w:jc w:val="center"/>
              <w:rPr>
                <w:color w:val="010000"/>
                <w:sz w:val="16"/>
                <w:szCs w:val="16"/>
              </w:rPr>
            </w:pPr>
            <w:r w:rsidRPr="0051288B">
              <w:rPr>
                <w:sz w:val="16"/>
                <w:szCs w:val="16"/>
              </w:rPr>
              <w:t>2007</w:t>
            </w:r>
          </w:p>
        </w:tc>
        <w:tc>
          <w:tcPr>
            <w:tcW w:w="2176" w:type="pct"/>
            <w:gridSpan w:val="2"/>
            <w:tcBorders>
              <w:top w:val="nil"/>
              <w:left w:val="nil"/>
              <w:bottom w:val="single" w:sz="4" w:space="0" w:color="auto"/>
              <w:right w:val="single" w:sz="4" w:space="0" w:color="auto"/>
            </w:tcBorders>
            <w:vAlign w:val="center"/>
            <w:hideMark/>
          </w:tcPr>
          <w:p w14:paraId="1050408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64862B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D33DE12" w14:textId="77777777" w:rsidR="008D35E8" w:rsidRPr="0051288B" w:rsidRDefault="008D35E8" w:rsidP="00950EB7">
            <w:pPr>
              <w:spacing w:line="256" w:lineRule="auto"/>
              <w:jc w:val="right"/>
              <w:rPr>
                <w:color w:val="010000"/>
                <w:sz w:val="16"/>
                <w:szCs w:val="16"/>
              </w:rPr>
            </w:pPr>
            <w:r w:rsidRPr="0051288B">
              <w:rPr>
                <w:color w:val="010000"/>
                <w:sz w:val="16"/>
                <w:szCs w:val="16"/>
              </w:rPr>
              <w:t>190</w:t>
            </w:r>
          </w:p>
        </w:tc>
        <w:tc>
          <w:tcPr>
            <w:tcW w:w="990" w:type="pct"/>
            <w:gridSpan w:val="2"/>
            <w:tcBorders>
              <w:top w:val="nil"/>
              <w:left w:val="nil"/>
              <w:bottom w:val="single" w:sz="4" w:space="0" w:color="auto"/>
              <w:right w:val="single" w:sz="4" w:space="0" w:color="auto"/>
            </w:tcBorders>
            <w:shd w:val="clear" w:color="auto" w:fill="FFFFFF"/>
            <w:hideMark/>
          </w:tcPr>
          <w:p w14:paraId="09DB34C8"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98480C6" w14:textId="77777777" w:rsidR="008D35E8" w:rsidRPr="0051288B" w:rsidRDefault="008D35E8" w:rsidP="00950EB7">
            <w:pPr>
              <w:spacing w:line="256" w:lineRule="auto"/>
              <w:rPr>
                <w:color w:val="010000"/>
                <w:sz w:val="16"/>
                <w:szCs w:val="16"/>
              </w:rPr>
            </w:pPr>
            <w:r w:rsidRPr="0051288B">
              <w:rPr>
                <w:color w:val="010000"/>
                <w:sz w:val="16"/>
                <w:szCs w:val="16"/>
              </w:rPr>
              <w:t>351901</w:t>
            </w:r>
          </w:p>
        </w:tc>
        <w:tc>
          <w:tcPr>
            <w:tcW w:w="656" w:type="pct"/>
            <w:tcBorders>
              <w:top w:val="nil"/>
              <w:left w:val="nil"/>
              <w:bottom w:val="single" w:sz="4" w:space="0" w:color="auto"/>
              <w:right w:val="single" w:sz="4" w:space="0" w:color="auto"/>
            </w:tcBorders>
            <w:shd w:val="clear" w:color="auto" w:fill="FFFFFF"/>
            <w:hideMark/>
          </w:tcPr>
          <w:p w14:paraId="2B4CF489" w14:textId="77777777" w:rsidR="008D35E8" w:rsidRPr="0051288B" w:rsidRDefault="008D35E8" w:rsidP="00950EB7">
            <w:pPr>
              <w:spacing w:line="256" w:lineRule="auto"/>
              <w:jc w:val="center"/>
              <w:rPr>
                <w:color w:val="010000"/>
                <w:sz w:val="16"/>
                <w:szCs w:val="16"/>
              </w:rPr>
            </w:pPr>
            <w:r w:rsidRPr="0051288B">
              <w:rPr>
                <w:sz w:val="16"/>
                <w:szCs w:val="16"/>
              </w:rPr>
              <w:t>2009</w:t>
            </w:r>
          </w:p>
        </w:tc>
        <w:tc>
          <w:tcPr>
            <w:tcW w:w="2176" w:type="pct"/>
            <w:gridSpan w:val="2"/>
            <w:tcBorders>
              <w:top w:val="nil"/>
              <w:left w:val="nil"/>
              <w:bottom w:val="single" w:sz="4" w:space="0" w:color="auto"/>
              <w:right w:val="single" w:sz="4" w:space="0" w:color="auto"/>
            </w:tcBorders>
            <w:vAlign w:val="center"/>
            <w:hideMark/>
          </w:tcPr>
          <w:p w14:paraId="424E05F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F6027D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1FF31CF" w14:textId="77777777" w:rsidR="008D35E8" w:rsidRPr="0051288B" w:rsidRDefault="008D35E8" w:rsidP="00950EB7">
            <w:pPr>
              <w:spacing w:line="256" w:lineRule="auto"/>
              <w:jc w:val="right"/>
              <w:rPr>
                <w:color w:val="010000"/>
                <w:sz w:val="16"/>
                <w:szCs w:val="16"/>
              </w:rPr>
            </w:pPr>
            <w:r w:rsidRPr="0051288B">
              <w:rPr>
                <w:color w:val="010000"/>
                <w:sz w:val="16"/>
                <w:szCs w:val="16"/>
              </w:rPr>
              <w:t>191</w:t>
            </w:r>
          </w:p>
        </w:tc>
        <w:tc>
          <w:tcPr>
            <w:tcW w:w="990" w:type="pct"/>
            <w:gridSpan w:val="2"/>
            <w:tcBorders>
              <w:top w:val="nil"/>
              <w:left w:val="nil"/>
              <w:bottom w:val="single" w:sz="4" w:space="0" w:color="auto"/>
              <w:right w:val="single" w:sz="4" w:space="0" w:color="auto"/>
            </w:tcBorders>
            <w:shd w:val="clear" w:color="auto" w:fill="FFFFFF"/>
            <w:hideMark/>
          </w:tcPr>
          <w:p w14:paraId="1626C8AA" w14:textId="77777777" w:rsidR="008D35E8" w:rsidRPr="0051288B" w:rsidRDefault="008D35E8" w:rsidP="00950EB7">
            <w:pPr>
              <w:spacing w:line="256" w:lineRule="auto"/>
              <w:rPr>
                <w:color w:val="010000"/>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8ECDBE6"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hideMark/>
          </w:tcPr>
          <w:p w14:paraId="61BD04F5" w14:textId="77777777" w:rsidR="008D35E8" w:rsidRPr="0051288B" w:rsidRDefault="008D35E8" w:rsidP="00950EB7">
            <w:pPr>
              <w:spacing w:line="256" w:lineRule="auto"/>
              <w:jc w:val="center"/>
              <w:rPr>
                <w:color w:val="010000"/>
                <w:sz w:val="16"/>
                <w:szCs w:val="16"/>
              </w:rPr>
            </w:pPr>
            <w:r w:rsidRPr="0051288B">
              <w:rPr>
                <w:sz w:val="16"/>
                <w:szCs w:val="16"/>
              </w:rPr>
              <w:t>2010</w:t>
            </w:r>
          </w:p>
        </w:tc>
        <w:tc>
          <w:tcPr>
            <w:tcW w:w="2176" w:type="pct"/>
            <w:gridSpan w:val="2"/>
            <w:tcBorders>
              <w:top w:val="nil"/>
              <w:left w:val="nil"/>
              <w:bottom w:val="single" w:sz="4" w:space="0" w:color="auto"/>
              <w:right w:val="single" w:sz="4" w:space="0" w:color="auto"/>
            </w:tcBorders>
            <w:vAlign w:val="center"/>
            <w:hideMark/>
          </w:tcPr>
          <w:p w14:paraId="2B74154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25C294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6E46886" w14:textId="77777777" w:rsidR="008D35E8" w:rsidRPr="0051288B" w:rsidRDefault="008D35E8" w:rsidP="00950EB7">
            <w:pPr>
              <w:spacing w:line="256" w:lineRule="auto"/>
              <w:jc w:val="right"/>
              <w:rPr>
                <w:color w:val="010000"/>
                <w:sz w:val="16"/>
                <w:szCs w:val="16"/>
              </w:rPr>
            </w:pPr>
            <w:r w:rsidRPr="0051288B">
              <w:rPr>
                <w:color w:val="010000"/>
                <w:sz w:val="16"/>
                <w:szCs w:val="16"/>
              </w:rPr>
              <w:t>192</w:t>
            </w:r>
          </w:p>
        </w:tc>
        <w:tc>
          <w:tcPr>
            <w:tcW w:w="990" w:type="pct"/>
            <w:gridSpan w:val="2"/>
            <w:tcBorders>
              <w:top w:val="nil"/>
              <w:left w:val="nil"/>
              <w:bottom w:val="single" w:sz="4" w:space="0" w:color="auto"/>
              <w:right w:val="single" w:sz="4" w:space="0" w:color="auto"/>
            </w:tcBorders>
            <w:shd w:val="clear" w:color="auto" w:fill="FFFFFF"/>
            <w:hideMark/>
          </w:tcPr>
          <w:p w14:paraId="438AB03A" w14:textId="77777777" w:rsidR="008D35E8" w:rsidRPr="0051288B" w:rsidRDefault="008D35E8" w:rsidP="00950EB7">
            <w:pPr>
              <w:spacing w:line="256" w:lineRule="auto"/>
              <w:rPr>
                <w:color w:val="010000"/>
                <w:sz w:val="16"/>
                <w:szCs w:val="16"/>
              </w:rPr>
            </w:pPr>
            <w:r w:rsidRPr="0051288B">
              <w:rPr>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3A9768DA" w14:textId="77777777" w:rsidR="008D35E8" w:rsidRPr="0051288B" w:rsidRDefault="008D35E8" w:rsidP="00950EB7">
            <w:pPr>
              <w:spacing w:line="256" w:lineRule="auto"/>
              <w:rPr>
                <w:color w:val="010000"/>
                <w:sz w:val="16"/>
                <w:szCs w:val="16"/>
              </w:rPr>
            </w:pPr>
            <w:r w:rsidRPr="0051288B">
              <w:rPr>
                <w:color w:val="010000"/>
                <w:sz w:val="16"/>
                <w:szCs w:val="16"/>
              </w:rPr>
              <w:t>2329</w:t>
            </w:r>
          </w:p>
        </w:tc>
        <w:tc>
          <w:tcPr>
            <w:tcW w:w="656" w:type="pct"/>
            <w:tcBorders>
              <w:top w:val="nil"/>
              <w:left w:val="nil"/>
              <w:bottom w:val="single" w:sz="4" w:space="0" w:color="auto"/>
              <w:right w:val="single" w:sz="4" w:space="0" w:color="auto"/>
            </w:tcBorders>
            <w:shd w:val="clear" w:color="auto" w:fill="FFFFFF"/>
            <w:hideMark/>
          </w:tcPr>
          <w:p w14:paraId="5D9E4D7C" w14:textId="77777777" w:rsidR="008D35E8" w:rsidRPr="0051288B" w:rsidRDefault="008D35E8" w:rsidP="00950EB7">
            <w:pPr>
              <w:spacing w:line="256" w:lineRule="auto"/>
              <w:jc w:val="center"/>
              <w:rPr>
                <w:color w:val="010000"/>
                <w:sz w:val="16"/>
                <w:szCs w:val="16"/>
              </w:rPr>
            </w:pPr>
            <w:r w:rsidRPr="0051288B">
              <w:rPr>
                <w:sz w:val="16"/>
                <w:szCs w:val="16"/>
              </w:rPr>
              <w:t>2012</w:t>
            </w:r>
          </w:p>
        </w:tc>
        <w:tc>
          <w:tcPr>
            <w:tcW w:w="2176" w:type="pct"/>
            <w:gridSpan w:val="2"/>
            <w:tcBorders>
              <w:top w:val="nil"/>
              <w:left w:val="nil"/>
              <w:bottom w:val="single" w:sz="4" w:space="0" w:color="auto"/>
              <w:right w:val="single" w:sz="4" w:space="0" w:color="auto"/>
            </w:tcBorders>
            <w:vAlign w:val="center"/>
            <w:hideMark/>
          </w:tcPr>
          <w:p w14:paraId="1D0F632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E28E09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4A8A5FE" w14:textId="77777777" w:rsidR="008D35E8" w:rsidRPr="0051288B" w:rsidRDefault="008D35E8" w:rsidP="00950EB7">
            <w:pPr>
              <w:spacing w:line="256" w:lineRule="auto"/>
              <w:jc w:val="right"/>
              <w:rPr>
                <w:color w:val="010000"/>
                <w:sz w:val="16"/>
                <w:szCs w:val="16"/>
              </w:rPr>
            </w:pPr>
            <w:r w:rsidRPr="0051288B">
              <w:rPr>
                <w:color w:val="010000"/>
                <w:sz w:val="16"/>
                <w:szCs w:val="16"/>
              </w:rPr>
              <w:t>193</w:t>
            </w:r>
          </w:p>
        </w:tc>
        <w:tc>
          <w:tcPr>
            <w:tcW w:w="990" w:type="pct"/>
            <w:gridSpan w:val="2"/>
            <w:tcBorders>
              <w:top w:val="nil"/>
              <w:left w:val="nil"/>
              <w:bottom w:val="single" w:sz="4" w:space="0" w:color="auto"/>
              <w:right w:val="single" w:sz="4" w:space="0" w:color="auto"/>
            </w:tcBorders>
            <w:shd w:val="clear" w:color="auto" w:fill="FFFFFF"/>
            <w:vAlign w:val="bottom"/>
            <w:hideMark/>
          </w:tcPr>
          <w:p w14:paraId="64F4DE68"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bottom"/>
            <w:hideMark/>
          </w:tcPr>
          <w:p w14:paraId="21053385" w14:textId="77777777" w:rsidR="008D35E8" w:rsidRPr="0051288B" w:rsidRDefault="008D35E8" w:rsidP="00950EB7">
            <w:pPr>
              <w:spacing w:line="256" w:lineRule="auto"/>
              <w:rPr>
                <w:color w:val="010000"/>
                <w:sz w:val="16"/>
                <w:szCs w:val="16"/>
              </w:rPr>
            </w:pPr>
            <w:r w:rsidRPr="0051288B">
              <w:rPr>
                <w:color w:val="010000"/>
                <w:sz w:val="16"/>
                <w:szCs w:val="16"/>
              </w:rPr>
              <w:t>3737</w:t>
            </w:r>
          </w:p>
        </w:tc>
        <w:tc>
          <w:tcPr>
            <w:tcW w:w="656" w:type="pct"/>
            <w:tcBorders>
              <w:top w:val="nil"/>
              <w:left w:val="nil"/>
              <w:bottom w:val="single" w:sz="4" w:space="0" w:color="auto"/>
              <w:right w:val="single" w:sz="4" w:space="0" w:color="auto"/>
            </w:tcBorders>
            <w:shd w:val="clear" w:color="auto" w:fill="FFFFFF"/>
            <w:hideMark/>
          </w:tcPr>
          <w:p w14:paraId="5F9632D5"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2028F41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218FD0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13D9ABC" w14:textId="77777777" w:rsidR="008D35E8" w:rsidRPr="0051288B" w:rsidRDefault="008D35E8" w:rsidP="00950EB7">
            <w:pPr>
              <w:spacing w:line="256" w:lineRule="auto"/>
              <w:jc w:val="right"/>
              <w:rPr>
                <w:color w:val="010000"/>
                <w:sz w:val="16"/>
                <w:szCs w:val="16"/>
              </w:rPr>
            </w:pPr>
            <w:r w:rsidRPr="0051288B">
              <w:rPr>
                <w:color w:val="010000"/>
                <w:sz w:val="16"/>
                <w:szCs w:val="16"/>
              </w:rPr>
              <w:t>194</w:t>
            </w:r>
          </w:p>
        </w:tc>
        <w:tc>
          <w:tcPr>
            <w:tcW w:w="990" w:type="pct"/>
            <w:gridSpan w:val="2"/>
            <w:tcBorders>
              <w:top w:val="nil"/>
              <w:left w:val="nil"/>
              <w:bottom w:val="single" w:sz="4" w:space="0" w:color="auto"/>
              <w:right w:val="single" w:sz="4" w:space="0" w:color="auto"/>
            </w:tcBorders>
            <w:shd w:val="clear" w:color="auto" w:fill="FFFFFF"/>
            <w:vAlign w:val="bottom"/>
            <w:hideMark/>
          </w:tcPr>
          <w:p w14:paraId="136604E0"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bottom"/>
            <w:hideMark/>
          </w:tcPr>
          <w:p w14:paraId="4BD5D267"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hideMark/>
          </w:tcPr>
          <w:p w14:paraId="64F588C4" w14:textId="77777777" w:rsidR="008D35E8" w:rsidRPr="0051288B" w:rsidRDefault="008D35E8" w:rsidP="00950EB7">
            <w:pPr>
              <w:spacing w:line="256" w:lineRule="auto"/>
              <w:jc w:val="center"/>
              <w:rPr>
                <w:color w:val="010000"/>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vAlign w:val="center"/>
            <w:hideMark/>
          </w:tcPr>
          <w:p w14:paraId="3A8CAEC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A7018E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3AECF80" w14:textId="77777777" w:rsidR="008D35E8" w:rsidRPr="0051288B" w:rsidRDefault="008D35E8" w:rsidP="00950EB7">
            <w:pPr>
              <w:spacing w:line="256" w:lineRule="auto"/>
              <w:jc w:val="right"/>
              <w:rPr>
                <w:color w:val="010000"/>
                <w:sz w:val="16"/>
                <w:szCs w:val="16"/>
              </w:rPr>
            </w:pPr>
            <w:r w:rsidRPr="0051288B">
              <w:rPr>
                <w:color w:val="010000"/>
                <w:sz w:val="16"/>
                <w:szCs w:val="16"/>
              </w:rPr>
              <w:t>195</w:t>
            </w:r>
          </w:p>
        </w:tc>
        <w:tc>
          <w:tcPr>
            <w:tcW w:w="990" w:type="pct"/>
            <w:gridSpan w:val="2"/>
            <w:tcBorders>
              <w:top w:val="nil"/>
              <w:left w:val="nil"/>
              <w:bottom w:val="single" w:sz="4" w:space="0" w:color="auto"/>
              <w:right w:val="single" w:sz="4" w:space="0" w:color="auto"/>
            </w:tcBorders>
            <w:shd w:val="clear" w:color="auto" w:fill="FFFFFF"/>
            <w:noWrap/>
            <w:hideMark/>
          </w:tcPr>
          <w:p w14:paraId="745B4DEB" w14:textId="77777777" w:rsidR="008D35E8" w:rsidRPr="0051288B" w:rsidRDefault="008D35E8" w:rsidP="00950EB7">
            <w:pPr>
              <w:spacing w:line="256" w:lineRule="auto"/>
              <w:rPr>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DC92A34"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noWrap/>
            <w:hideMark/>
          </w:tcPr>
          <w:p w14:paraId="5964F437" w14:textId="77777777" w:rsidR="008D35E8" w:rsidRPr="0051288B" w:rsidRDefault="008D35E8" w:rsidP="00950EB7">
            <w:pPr>
              <w:spacing w:line="256" w:lineRule="auto"/>
              <w:jc w:val="center"/>
              <w:rPr>
                <w:sz w:val="16"/>
                <w:szCs w:val="16"/>
              </w:rPr>
            </w:pPr>
            <w:r w:rsidRPr="0051288B">
              <w:rPr>
                <w:sz w:val="16"/>
                <w:szCs w:val="16"/>
              </w:rPr>
              <w:t>2016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0F9CE6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197A84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977A3A5" w14:textId="77777777" w:rsidR="008D35E8" w:rsidRPr="0051288B" w:rsidRDefault="008D35E8" w:rsidP="00950EB7">
            <w:pPr>
              <w:spacing w:line="256" w:lineRule="auto"/>
              <w:jc w:val="right"/>
              <w:rPr>
                <w:color w:val="010000"/>
                <w:sz w:val="16"/>
                <w:szCs w:val="16"/>
              </w:rPr>
            </w:pPr>
            <w:r w:rsidRPr="0051288B">
              <w:rPr>
                <w:color w:val="010000"/>
                <w:sz w:val="16"/>
                <w:szCs w:val="16"/>
              </w:rPr>
              <w:t>196</w:t>
            </w:r>
          </w:p>
        </w:tc>
        <w:tc>
          <w:tcPr>
            <w:tcW w:w="990" w:type="pct"/>
            <w:gridSpan w:val="2"/>
            <w:tcBorders>
              <w:top w:val="nil"/>
              <w:left w:val="nil"/>
              <w:bottom w:val="single" w:sz="4" w:space="0" w:color="auto"/>
              <w:right w:val="single" w:sz="4" w:space="0" w:color="auto"/>
            </w:tcBorders>
            <w:shd w:val="clear" w:color="auto" w:fill="FFFFFF"/>
            <w:vAlign w:val="bottom"/>
            <w:hideMark/>
          </w:tcPr>
          <w:p w14:paraId="1DCDA8FD"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75D8C6A7"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hideMark/>
          </w:tcPr>
          <w:p w14:paraId="1849DF38"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vAlign w:val="center"/>
            <w:hideMark/>
          </w:tcPr>
          <w:p w14:paraId="65052635" w14:textId="77777777" w:rsidR="008D35E8" w:rsidRPr="0051288B" w:rsidRDefault="008D35E8" w:rsidP="00950EB7">
            <w:pPr>
              <w:spacing w:line="256" w:lineRule="auto"/>
              <w:jc w:val="center"/>
              <w:rPr>
                <w:color w:val="010000"/>
                <w:sz w:val="16"/>
                <w:szCs w:val="16"/>
              </w:rPr>
            </w:pPr>
            <w:r w:rsidRPr="0051288B">
              <w:rPr>
                <w:sz w:val="16"/>
                <w:szCs w:val="16"/>
              </w:rPr>
              <w:t>1</w:t>
            </w:r>
          </w:p>
        </w:tc>
      </w:tr>
      <w:tr w:rsidR="008D35E8" w:rsidRPr="0051288B" w14:paraId="1161D76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2208524" w14:textId="77777777" w:rsidR="008D35E8" w:rsidRPr="0051288B" w:rsidRDefault="008D35E8" w:rsidP="00950EB7">
            <w:pPr>
              <w:spacing w:line="256" w:lineRule="auto"/>
              <w:jc w:val="right"/>
              <w:rPr>
                <w:color w:val="010000"/>
                <w:sz w:val="16"/>
                <w:szCs w:val="16"/>
              </w:rPr>
            </w:pPr>
            <w:r w:rsidRPr="0051288B">
              <w:rPr>
                <w:color w:val="010000"/>
                <w:sz w:val="16"/>
                <w:szCs w:val="16"/>
              </w:rPr>
              <w:t>197</w:t>
            </w:r>
          </w:p>
        </w:tc>
        <w:tc>
          <w:tcPr>
            <w:tcW w:w="990" w:type="pct"/>
            <w:gridSpan w:val="2"/>
            <w:tcBorders>
              <w:top w:val="nil"/>
              <w:left w:val="nil"/>
              <w:bottom w:val="single" w:sz="4" w:space="0" w:color="auto"/>
              <w:right w:val="single" w:sz="4" w:space="0" w:color="auto"/>
            </w:tcBorders>
            <w:shd w:val="clear" w:color="auto" w:fill="FFFFFF"/>
            <w:vAlign w:val="bottom"/>
            <w:hideMark/>
          </w:tcPr>
          <w:p w14:paraId="34A0708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0A09923D"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hideMark/>
          </w:tcPr>
          <w:p w14:paraId="2C3BD234"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0DFBD68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D4B99C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1907203" w14:textId="77777777" w:rsidR="008D35E8" w:rsidRPr="0051288B" w:rsidRDefault="008D35E8" w:rsidP="00950EB7">
            <w:pPr>
              <w:spacing w:line="256" w:lineRule="auto"/>
              <w:jc w:val="right"/>
              <w:rPr>
                <w:color w:val="010000"/>
                <w:sz w:val="16"/>
                <w:szCs w:val="16"/>
              </w:rPr>
            </w:pPr>
            <w:r w:rsidRPr="0051288B">
              <w:rPr>
                <w:color w:val="010000"/>
                <w:sz w:val="16"/>
                <w:szCs w:val="16"/>
              </w:rPr>
              <w:t>198</w:t>
            </w:r>
          </w:p>
        </w:tc>
        <w:tc>
          <w:tcPr>
            <w:tcW w:w="990" w:type="pct"/>
            <w:gridSpan w:val="2"/>
            <w:tcBorders>
              <w:top w:val="nil"/>
              <w:left w:val="nil"/>
              <w:bottom w:val="single" w:sz="4" w:space="0" w:color="auto"/>
              <w:right w:val="single" w:sz="4" w:space="0" w:color="auto"/>
            </w:tcBorders>
            <w:shd w:val="clear" w:color="auto" w:fill="FFFFFF"/>
            <w:vAlign w:val="bottom"/>
            <w:hideMark/>
          </w:tcPr>
          <w:p w14:paraId="4D72CBC2"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47FFB641"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hideMark/>
          </w:tcPr>
          <w:p w14:paraId="37FFC138"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vAlign w:val="center"/>
            <w:hideMark/>
          </w:tcPr>
          <w:p w14:paraId="69A4408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942B0A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85796B3" w14:textId="77777777" w:rsidR="008D35E8" w:rsidRPr="0051288B" w:rsidRDefault="008D35E8" w:rsidP="00950EB7">
            <w:pPr>
              <w:spacing w:line="256" w:lineRule="auto"/>
              <w:jc w:val="right"/>
              <w:rPr>
                <w:color w:val="010000"/>
                <w:sz w:val="16"/>
                <w:szCs w:val="16"/>
              </w:rPr>
            </w:pPr>
            <w:r w:rsidRPr="0051288B">
              <w:rPr>
                <w:color w:val="010000"/>
                <w:sz w:val="16"/>
                <w:szCs w:val="16"/>
              </w:rPr>
              <w:t>199</w:t>
            </w:r>
          </w:p>
        </w:tc>
        <w:tc>
          <w:tcPr>
            <w:tcW w:w="990" w:type="pct"/>
            <w:gridSpan w:val="2"/>
            <w:tcBorders>
              <w:top w:val="nil"/>
              <w:left w:val="nil"/>
              <w:bottom w:val="single" w:sz="4" w:space="0" w:color="auto"/>
              <w:right w:val="single" w:sz="4" w:space="0" w:color="auto"/>
            </w:tcBorders>
            <w:shd w:val="clear" w:color="auto" w:fill="FFFFFF"/>
            <w:vAlign w:val="bottom"/>
            <w:hideMark/>
          </w:tcPr>
          <w:p w14:paraId="133D335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2DE729B5" w14:textId="77777777" w:rsidR="008D35E8" w:rsidRPr="0051288B" w:rsidRDefault="008D35E8" w:rsidP="00950EB7">
            <w:pPr>
              <w:spacing w:line="256" w:lineRule="auto"/>
              <w:rPr>
                <w:color w:val="010000"/>
                <w:sz w:val="16"/>
                <w:szCs w:val="16"/>
              </w:rPr>
            </w:pPr>
            <w:r w:rsidRPr="0051288B">
              <w:rPr>
                <w:color w:val="010000"/>
                <w:sz w:val="16"/>
                <w:szCs w:val="16"/>
              </w:rPr>
              <w:t>390994</w:t>
            </w:r>
          </w:p>
        </w:tc>
        <w:tc>
          <w:tcPr>
            <w:tcW w:w="656" w:type="pct"/>
            <w:tcBorders>
              <w:top w:val="nil"/>
              <w:left w:val="nil"/>
              <w:bottom w:val="single" w:sz="4" w:space="0" w:color="auto"/>
              <w:right w:val="single" w:sz="4" w:space="0" w:color="auto"/>
            </w:tcBorders>
            <w:shd w:val="clear" w:color="auto" w:fill="FFFFFF"/>
            <w:vAlign w:val="center"/>
            <w:hideMark/>
          </w:tcPr>
          <w:p w14:paraId="1837D8D4"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3185E8D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A889AD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E7F34F6" w14:textId="77777777" w:rsidR="008D35E8" w:rsidRPr="0051288B" w:rsidRDefault="008D35E8" w:rsidP="00950EB7">
            <w:pPr>
              <w:spacing w:line="256" w:lineRule="auto"/>
              <w:jc w:val="right"/>
              <w:rPr>
                <w:color w:val="010000"/>
                <w:sz w:val="16"/>
                <w:szCs w:val="16"/>
              </w:rPr>
            </w:pPr>
            <w:r w:rsidRPr="0051288B">
              <w:rPr>
                <w:color w:val="010000"/>
                <w:sz w:val="16"/>
                <w:szCs w:val="16"/>
              </w:rPr>
              <w:t>200</w:t>
            </w:r>
          </w:p>
        </w:tc>
        <w:tc>
          <w:tcPr>
            <w:tcW w:w="990" w:type="pct"/>
            <w:gridSpan w:val="2"/>
            <w:tcBorders>
              <w:top w:val="nil"/>
              <w:left w:val="nil"/>
              <w:bottom w:val="single" w:sz="4" w:space="0" w:color="auto"/>
              <w:right w:val="single" w:sz="4" w:space="0" w:color="auto"/>
            </w:tcBorders>
            <w:shd w:val="clear" w:color="auto" w:fill="FFFFFF"/>
            <w:vAlign w:val="bottom"/>
            <w:hideMark/>
          </w:tcPr>
          <w:p w14:paraId="411F6974" w14:textId="77777777" w:rsidR="008D35E8" w:rsidRPr="0051288B" w:rsidRDefault="008D35E8" w:rsidP="00950EB7">
            <w:pPr>
              <w:spacing w:line="256" w:lineRule="auto"/>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6D1D67CC" w14:textId="77777777" w:rsidR="008D35E8" w:rsidRPr="0051288B" w:rsidRDefault="008D35E8" w:rsidP="00950EB7">
            <w:pPr>
              <w:spacing w:line="256" w:lineRule="auto"/>
              <w:rPr>
                <w:color w:val="010000"/>
                <w:sz w:val="16"/>
                <w:szCs w:val="16"/>
              </w:rPr>
            </w:pPr>
            <w:r w:rsidRPr="0051288B">
              <w:rPr>
                <w:color w:val="010000"/>
                <w:sz w:val="16"/>
                <w:szCs w:val="16"/>
              </w:rPr>
              <w:t>39094</w:t>
            </w:r>
          </w:p>
        </w:tc>
        <w:tc>
          <w:tcPr>
            <w:tcW w:w="656" w:type="pct"/>
            <w:tcBorders>
              <w:top w:val="nil"/>
              <w:left w:val="nil"/>
              <w:bottom w:val="single" w:sz="4" w:space="0" w:color="auto"/>
              <w:right w:val="single" w:sz="4" w:space="0" w:color="auto"/>
            </w:tcBorders>
            <w:shd w:val="clear" w:color="auto" w:fill="FFFFFF"/>
            <w:noWrap/>
            <w:vAlign w:val="center"/>
            <w:hideMark/>
          </w:tcPr>
          <w:p w14:paraId="1C23E317" w14:textId="77777777" w:rsidR="008D35E8" w:rsidRPr="0051288B" w:rsidRDefault="008D35E8" w:rsidP="00950EB7">
            <w:pPr>
              <w:spacing w:line="256" w:lineRule="auto"/>
              <w:jc w:val="center"/>
              <w:rPr>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27CBA51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1DEB3D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5A87115" w14:textId="77777777" w:rsidR="008D35E8" w:rsidRPr="0051288B" w:rsidRDefault="008D35E8" w:rsidP="00950EB7">
            <w:pPr>
              <w:spacing w:line="256" w:lineRule="auto"/>
              <w:jc w:val="right"/>
              <w:rPr>
                <w:color w:val="010000"/>
                <w:sz w:val="16"/>
                <w:szCs w:val="16"/>
              </w:rPr>
            </w:pPr>
            <w:r w:rsidRPr="0051288B">
              <w:rPr>
                <w:color w:val="010000"/>
                <w:sz w:val="16"/>
                <w:szCs w:val="16"/>
              </w:rPr>
              <w:t>201</w:t>
            </w:r>
          </w:p>
        </w:tc>
        <w:tc>
          <w:tcPr>
            <w:tcW w:w="990" w:type="pct"/>
            <w:gridSpan w:val="2"/>
            <w:tcBorders>
              <w:top w:val="nil"/>
              <w:left w:val="nil"/>
              <w:bottom w:val="single" w:sz="4" w:space="0" w:color="auto"/>
              <w:right w:val="single" w:sz="4" w:space="0" w:color="auto"/>
            </w:tcBorders>
            <w:shd w:val="clear" w:color="auto" w:fill="FFFFFF"/>
            <w:vAlign w:val="bottom"/>
            <w:hideMark/>
          </w:tcPr>
          <w:p w14:paraId="5A072A10" w14:textId="77777777" w:rsidR="008D35E8" w:rsidRPr="0051288B" w:rsidRDefault="008D35E8" w:rsidP="00950EB7">
            <w:pPr>
              <w:spacing w:line="256" w:lineRule="auto"/>
              <w:rPr>
                <w:color w:val="010000"/>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bottom"/>
            <w:hideMark/>
          </w:tcPr>
          <w:p w14:paraId="5FE59655" w14:textId="77777777" w:rsidR="008D35E8" w:rsidRPr="0051288B" w:rsidRDefault="008D35E8" w:rsidP="00950EB7">
            <w:pPr>
              <w:spacing w:line="256" w:lineRule="auto"/>
              <w:rPr>
                <w:color w:val="010000"/>
                <w:sz w:val="16"/>
                <w:szCs w:val="16"/>
              </w:rPr>
            </w:pPr>
            <w:r w:rsidRPr="0051288B">
              <w:rPr>
                <w:color w:val="010000"/>
                <w:sz w:val="16"/>
                <w:szCs w:val="16"/>
              </w:rPr>
              <w:t>232900</w:t>
            </w:r>
          </w:p>
        </w:tc>
        <w:tc>
          <w:tcPr>
            <w:tcW w:w="656" w:type="pct"/>
            <w:tcBorders>
              <w:top w:val="nil"/>
              <w:left w:val="nil"/>
              <w:bottom w:val="single" w:sz="4" w:space="0" w:color="auto"/>
              <w:right w:val="single" w:sz="4" w:space="0" w:color="auto"/>
            </w:tcBorders>
            <w:shd w:val="clear" w:color="auto" w:fill="FFFFFF"/>
            <w:hideMark/>
          </w:tcPr>
          <w:p w14:paraId="05C511A6"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7442CDD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D8F3E6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7A58AE2" w14:textId="77777777" w:rsidR="008D35E8" w:rsidRPr="0051288B" w:rsidRDefault="008D35E8" w:rsidP="00950EB7">
            <w:pPr>
              <w:spacing w:line="256" w:lineRule="auto"/>
              <w:jc w:val="right"/>
              <w:rPr>
                <w:color w:val="010000"/>
                <w:sz w:val="16"/>
                <w:szCs w:val="16"/>
              </w:rPr>
            </w:pPr>
            <w:r w:rsidRPr="0051288B">
              <w:rPr>
                <w:color w:val="010000"/>
                <w:sz w:val="16"/>
                <w:szCs w:val="16"/>
              </w:rPr>
              <w:t>202</w:t>
            </w:r>
          </w:p>
        </w:tc>
        <w:tc>
          <w:tcPr>
            <w:tcW w:w="990" w:type="pct"/>
            <w:gridSpan w:val="2"/>
            <w:tcBorders>
              <w:top w:val="nil"/>
              <w:left w:val="nil"/>
              <w:bottom w:val="single" w:sz="4" w:space="0" w:color="auto"/>
              <w:right w:val="single" w:sz="4" w:space="0" w:color="auto"/>
            </w:tcBorders>
            <w:shd w:val="clear" w:color="auto" w:fill="FFFFFF"/>
            <w:vAlign w:val="bottom"/>
            <w:hideMark/>
          </w:tcPr>
          <w:p w14:paraId="44CDC2CA"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24B68C30" w14:textId="77777777" w:rsidR="008D35E8" w:rsidRPr="0051288B" w:rsidRDefault="008D35E8" w:rsidP="00950EB7">
            <w:pPr>
              <w:spacing w:line="256" w:lineRule="auto"/>
              <w:rPr>
                <w:color w:val="010000"/>
                <w:sz w:val="16"/>
                <w:szCs w:val="16"/>
              </w:rPr>
            </w:pPr>
            <w:r w:rsidRPr="0051288B">
              <w:rPr>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0A2CC7E3"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72FCF6A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F7C5FF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B5AF32E" w14:textId="77777777" w:rsidR="008D35E8" w:rsidRPr="0051288B" w:rsidRDefault="008D35E8" w:rsidP="00950EB7">
            <w:pPr>
              <w:spacing w:line="256" w:lineRule="auto"/>
              <w:jc w:val="right"/>
              <w:rPr>
                <w:color w:val="010000"/>
                <w:sz w:val="16"/>
                <w:szCs w:val="16"/>
              </w:rPr>
            </w:pPr>
            <w:r w:rsidRPr="0051288B">
              <w:rPr>
                <w:color w:val="010000"/>
                <w:sz w:val="16"/>
                <w:szCs w:val="16"/>
              </w:rPr>
              <w:t>203</w:t>
            </w:r>
          </w:p>
        </w:tc>
        <w:tc>
          <w:tcPr>
            <w:tcW w:w="990" w:type="pct"/>
            <w:gridSpan w:val="2"/>
            <w:tcBorders>
              <w:top w:val="nil"/>
              <w:left w:val="nil"/>
              <w:bottom w:val="single" w:sz="4" w:space="0" w:color="auto"/>
              <w:right w:val="single" w:sz="4" w:space="0" w:color="auto"/>
            </w:tcBorders>
            <w:shd w:val="clear" w:color="auto" w:fill="FFFFFF"/>
            <w:vAlign w:val="bottom"/>
            <w:hideMark/>
          </w:tcPr>
          <w:p w14:paraId="5B2FF0DE"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bottom"/>
            <w:hideMark/>
          </w:tcPr>
          <w:p w14:paraId="59386796" w14:textId="77777777" w:rsidR="008D35E8" w:rsidRPr="0051288B" w:rsidRDefault="008D35E8" w:rsidP="00950EB7">
            <w:pPr>
              <w:spacing w:line="256" w:lineRule="auto"/>
              <w:rPr>
                <w:color w:val="010000"/>
                <w:sz w:val="16"/>
                <w:szCs w:val="16"/>
              </w:rPr>
            </w:pPr>
            <w:r w:rsidRPr="0051288B">
              <w:rPr>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63EAD7C2"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vAlign w:val="center"/>
            <w:hideMark/>
          </w:tcPr>
          <w:p w14:paraId="43640764"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93821B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17A825E" w14:textId="77777777" w:rsidR="008D35E8" w:rsidRPr="0051288B" w:rsidRDefault="008D35E8" w:rsidP="00950EB7">
            <w:pPr>
              <w:spacing w:line="256" w:lineRule="auto"/>
              <w:jc w:val="right"/>
              <w:rPr>
                <w:color w:val="010000"/>
                <w:sz w:val="16"/>
                <w:szCs w:val="16"/>
              </w:rPr>
            </w:pPr>
            <w:r w:rsidRPr="0051288B">
              <w:rPr>
                <w:color w:val="010000"/>
                <w:sz w:val="16"/>
                <w:szCs w:val="16"/>
              </w:rPr>
              <w:t>204</w:t>
            </w:r>
          </w:p>
        </w:tc>
        <w:tc>
          <w:tcPr>
            <w:tcW w:w="990" w:type="pct"/>
            <w:gridSpan w:val="2"/>
            <w:tcBorders>
              <w:top w:val="nil"/>
              <w:left w:val="nil"/>
              <w:bottom w:val="single" w:sz="4" w:space="0" w:color="auto"/>
              <w:right w:val="single" w:sz="4" w:space="0" w:color="auto"/>
            </w:tcBorders>
            <w:vAlign w:val="center"/>
            <w:hideMark/>
          </w:tcPr>
          <w:p w14:paraId="23E7F889"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vAlign w:val="center"/>
            <w:hideMark/>
          </w:tcPr>
          <w:p w14:paraId="153675F1" w14:textId="77777777" w:rsidR="008D35E8" w:rsidRPr="0051288B" w:rsidRDefault="008D35E8" w:rsidP="00950EB7">
            <w:pPr>
              <w:spacing w:line="256" w:lineRule="auto"/>
              <w:rPr>
                <w:color w:val="010000"/>
                <w:sz w:val="16"/>
                <w:szCs w:val="16"/>
              </w:rPr>
            </w:pPr>
            <w:r w:rsidRPr="0051288B">
              <w:rPr>
                <w:sz w:val="16"/>
                <w:szCs w:val="16"/>
              </w:rPr>
              <w:t>390995</w:t>
            </w:r>
          </w:p>
        </w:tc>
        <w:tc>
          <w:tcPr>
            <w:tcW w:w="656" w:type="pct"/>
            <w:tcBorders>
              <w:top w:val="nil"/>
              <w:left w:val="nil"/>
              <w:bottom w:val="single" w:sz="4" w:space="0" w:color="auto"/>
              <w:right w:val="single" w:sz="4" w:space="0" w:color="auto"/>
            </w:tcBorders>
            <w:vAlign w:val="center"/>
            <w:hideMark/>
          </w:tcPr>
          <w:p w14:paraId="65574DAE" w14:textId="77777777" w:rsidR="008D35E8" w:rsidRPr="0051288B" w:rsidRDefault="008D35E8" w:rsidP="00950EB7">
            <w:pPr>
              <w:spacing w:line="256" w:lineRule="auto"/>
              <w:jc w:val="center"/>
              <w:rPr>
                <w:color w:val="010000"/>
                <w:sz w:val="16"/>
                <w:szCs w:val="16"/>
              </w:rPr>
            </w:pPr>
            <w:r w:rsidRPr="0051288B">
              <w:rPr>
                <w:color w:val="010000"/>
                <w:sz w:val="16"/>
                <w:szCs w:val="16"/>
              </w:rPr>
              <w:t>2015</w:t>
            </w:r>
          </w:p>
        </w:tc>
        <w:tc>
          <w:tcPr>
            <w:tcW w:w="2176" w:type="pct"/>
            <w:gridSpan w:val="2"/>
            <w:tcBorders>
              <w:top w:val="nil"/>
              <w:left w:val="nil"/>
              <w:bottom w:val="single" w:sz="4" w:space="0" w:color="auto"/>
              <w:right w:val="single" w:sz="4" w:space="0" w:color="auto"/>
            </w:tcBorders>
            <w:vAlign w:val="center"/>
            <w:hideMark/>
          </w:tcPr>
          <w:p w14:paraId="614BEFB7" w14:textId="77777777" w:rsidR="008D35E8" w:rsidRPr="0051288B" w:rsidRDefault="008D35E8" w:rsidP="00950EB7">
            <w:pPr>
              <w:spacing w:line="256" w:lineRule="auto"/>
              <w:jc w:val="center"/>
              <w:rPr>
                <w:color w:val="010000"/>
                <w:sz w:val="16"/>
                <w:szCs w:val="16"/>
              </w:rPr>
            </w:pPr>
            <w:r w:rsidRPr="0051288B">
              <w:rPr>
                <w:sz w:val="16"/>
                <w:szCs w:val="16"/>
              </w:rPr>
              <w:t>1</w:t>
            </w:r>
          </w:p>
        </w:tc>
      </w:tr>
      <w:tr w:rsidR="008D35E8" w:rsidRPr="0051288B" w14:paraId="2F91126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97221FA" w14:textId="77777777" w:rsidR="008D35E8" w:rsidRPr="0051288B" w:rsidRDefault="008D35E8" w:rsidP="00950EB7">
            <w:pPr>
              <w:spacing w:line="256" w:lineRule="auto"/>
              <w:jc w:val="right"/>
              <w:rPr>
                <w:color w:val="010000"/>
                <w:sz w:val="16"/>
                <w:szCs w:val="16"/>
              </w:rPr>
            </w:pPr>
            <w:r w:rsidRPr="0051288B">
              <w:rPr>
                <w:color w:val="010000"/>
                <w:sz w:val="16"/>
                <w:szCs w:val="16"/>
              </w:rPr>
              <w:t>205</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A8E4C02" w14:textId="77777777" w:rsidR="008D35E8" w:rsidRPr="0051288B" w:rsidRDefault="008D35E8" w:rsidP="00950EB7">
            <w:pPr>
              <w:spacing w:line="256" w:lineRule="auto"/>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006E0E9"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noWrap/>
            <w:vAlign w:val="center"/>
            <w:hideMark/>
          </w:tcPr>
          <w:p w14:paraId="52EF31F8" w14:textId="77777777" w:rsidR="008D35E8" w:rsidRPr="0051288B" w:rsidRDefault="008D35E8" w:rsidP="00950EB7">
            <w:pPr>
              <w:spacing w:line="256" w:lineRule="auto"/>
              <w:jc w:val="center"/>
              <w:rPr>
                <w:sz w:val="16"/>
                <w:szCs w:val="16"/>
              </w:rPr>
            </w:pPr>
            <w:r w:rsidRPr="0051288B">
              <w:rPr>
                <w:color w:val="010000"/>
                <w:sz w:val="16"/>
                <w:szCs w:val="16"/>
              </w:rPr>
              <w:t>2015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D5CE384"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CBC56A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B7CA069" w14:textId="77777777" w:rsidR="008D35E8" w:rsidRPr="0051288B" w:rsidRDefault="008D35E8" w:rsidP="00950EB7">
            <w:pPr>
              <w:spacing w:line="256" w:lineRule="auto"/>
              <w:jc w:val="right"/>
              <w:rPr>
                <w:color w:val="010000"/>
                <w:sz w:val="16"/>
                <w:szCs w:val="16"/>
              </w:rPr>
            </w:pPr>
            <w:r w:rsidRPr="0051288B">
              <w:rPr>
                <w:color w:val="010000"/>
                <w:sz w:val="16"/>
                <w:szCs w:val="16"/>
              </w:rPr>
              <w:t>206</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2722BA8E" w14:textId="77777777" w:rsidR="008D35E8" w:rsidRPr="0051288B" w:rsidRDefault="008D35E8" w:rsidP="00950EB7">
            <w:pPr>
              <w:spacing w:line="256" w:lineRule="auto"/>
              <w:rPr>
                <w:sz w:val="16"/>
                <w:szCs w:val="16"/>
              </w:rPr>
            </w:pPr>
            <w:r w:rsidRPr="0051288B">
              <w:rPr>
                <w:sz w:val="16"/>
                <w:szCs w:val="16"/>
              </w:rPr>
              <w:t xml:space="preserve"> ГАЗ</w:t>
            </w:r>
          </w:p>
        </w:tc>
        <w:tc>
          <w:tcPr>
            <w:tcW w:w="813" w:type="pct"/>
            <w:tcBorders>
              <w:top w:val="nil"/>
              <w:left w:val="nil"/>
              <w:bottom w:val="single" w:sz="4" w:space="0" w:color="auto"/>
              <w:right w:val="single" w:sz="4" w:space="0" w:color="auto"/>
            </w:tcBorders>
            <w:shd w:val="clear" w:color="auto" w:fill="FFFFFF"/>
            <w:vAlign w:val="center"/>
            <w:hideMark/>
          </w:tcPr>
          <w:p w14:paraId="7A5BAE54" w14:textId="77777777" w:rsidR="008D35E8" w:rsidRPr="0051288B" w:rsidRDefault="008D35E8" w:rsidP="00950EB7">
            <w:pPr>
              <w:spacing w:line="256" w:lineRule="auto"/>
              <w:rPr>
                <w:color w:val="010000"/>
                <w:sz w:val="16"/>
                <w:szCs w:val="16"/>
              </w:rPr>
            </w:pPr>
            <w:r w:rsidRPr="0051288B">
              <w:rPr>
                <w:color w:val="010000"/>
                <w:sz w:val="16"/>
                <w:szCs w:val="16"/>
              </w:rPr>
              <w:t>66</w:t>
            </w:r>
          </w:p>
        </w:tc>
        <w:tc>
          <w:tcPr>
            <w:tcW w:w="656" w:type="pct"/>
            <w:tcBorders>
              <w:top w:val="nil"/>
              <w:left w:val="nil"/>
              <w:bottom w:val="single" w:sz="4" w:space="0" w:color="auto"/>
              <w:right w:val="single" w:sz="4" w:space="0" w:color="auto"/>
            </w:tcBorders>
            <w:shd w:val="clear" w:color="auto" w:fill="FFFFFF"/>
            <w:noWrap/>
            <w:vAlign w:val="center"/>
            <w:hideMark/>
          </w:tcPr>
          <w:p w14:paraId="2A3BB711" w14:textId="77777777" w:rsidR="008D35E8" w:rsidRPr="0051288B" w:rsidRDefault="008D35E8" w:rsidP="00950EB7">
            <w:pPr>
              <w:spacing w:line="256" w:lineRule="auto"/>
              <w:jc w:val="center"/>
              <w:rPr>
                <w:sz w:val="16"/>
                <w:szCs w:val="16"/>
              </w:rPr>
            </w:pPr>
            <w:r w:rsidRPr="0051288B">
              <w:rPr>
                <w:sz w:val="16"/>
                <w:szCs w:val="16"/>
              </w:rPr>
              <w:t>1988</w:t>
            </w:r>
          </w:p>
        </w:tc>
        <w:tc>
          <w:tcPr>
            <w:tcW w:w="2176" w:type="pct"/>
            <w:gridSpan w:val="2"/>
            <w:tcBorders>
              <w:top w:val="nil"/>
              <w:left w:val="nil"/>
              <w:bottom w:val="single" w:sz="4" w:space="0" w:color="auto"/>
              <w:right w:val="single" w:sz="4" w:space="0" w:color="auto"/>
            </w:tcBorders>
            <w:vAlign w:val="center"/>
            <w:hideMark/>
          </w:tcPr>
          <w:p w14:paraId="4FEAC60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23A89C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0564460" w14:textId="77777777" w:rsidR="008D35E8" w:rsidRPr="0051288B" w:rsidRDefault="008D35E8" w:rsidP="00950EB7">
            <w:pPr>
              <w:spacing w:line="256" w:lineRule="auto"/>
              <w:jc w:val="right"/>
              <w:rPr>
                <w:color w:val="010000"/>
                <w:sz w:val="16"/>
                <w:szCs w:val="16"/>
              </w:rPr>
            </w:pPr>
            <w:r w:rsidRPr="0051288B">
              <w:rPr>
                <w:color w:val="010000"/>
                <w:sz w:val="16"/>
                <w:szCs w:val="16"/>
              </w:rPr>
              <w:t>207</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889F7C1" w14:textId="77777777" w:rsidR="008D35E8" w:rsidRPr="0051288B" w:rsidRDefault="008D35E8" w:rsidP="00950EB7">
            <w:pPr>
              <w:spacing w:line="256" w:lineRule="auto"/>
              <w:rPr>
                <w:sz w:val="16"/>
                <w:szCs w:val="16"/>
              </w:rPr>
            </w:pPr>
            <w:r w:rsidRPr="0051288B">
              <w:rPr>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0FF2A200" w14:textId="77777777" w:rsidR="008D35E8" w:rsidRPr="0051288B" w:rsidRDefault="008D35E8" w:rsidP="00950EB7">
            <w:pPr>
              <w:spacing w:line="256" w:lineRule="auto"/>
              <w:rPr>
                <w:color w:val="010000"/>
                <w:sz w:val="16"/>
                <w:szCs w:val="16"/>
              </w:rPr>
            </w:pPr>
            <w:r w:rsidRPr="0051288B">
              <w:rPr>
                <w:color w:val="010000"/>
                <w:sz w:val="16"/>
                <w:szCs w:val="16"/>
              </w:rPr>
              <w:t>32213</w:t>
            </w:r>
          </w:p>
        </w:tc>
        <w:tc>
          <w:tcPr>
            <w:tcW w:w="656" w:type="pct"/>
            <w:tcBorders>
              <w:top w:val="nil"/>
              <w:left w:val="nil"/>
              <w:bottom w:val="single" w:sz="4" w:space="0" w:color="auto"/>
              <w:right w:val="single" w:sz="4" w:space="0" w:color="auto"/>
            </w:tcBorders>
            <w:shd w:val="clear" w:color="auto" w:fill="FFFFFF"/>
            <w:noWrap/>
            <w:vAlign w:val="center"/>
            <w:hideMark/>
          </w:tcPr>
          <w:p w14:paraId="6A3D8947" w14:textId="77777777" w:rsidR="008D35E8" w:rsidRPr="0051288B" w:rsidRDefault="008D35E8" w:rsidP="00950EB7">
            <w:pPr>
              <w:spacing w:line="256" w:lineRule="auto"/>
              <w:jc w:val="center"/>
              <w:rPr>
                <w:sz w:val="16"/>
                <w:szCs w:val="16"/>
              </w:rPr>
            </w:pPr>
            <w:r w:rsidRPr="0051288B">
              <w:rPr>
                <w:sz w:val="16"/>
                <w:szCs w:val="16"/>
              </w:rPr>
              <w:t>2006</w:t>
            </w:r>
          </w:p>
        </w:tc>
        <w:tc>
          <w:tcPr>
            <w:tcW w:w="2176" w:type="pct"/>
            <w:gridSpan w:val="2"/>
            <w:tcBorders>
              <w:top w:val="nil"/>
              <w:left w:val="nil"/>
              <w:bottom w:val="single" w:sz="4" w:space="0" w:color="auto"/>
              <w:right w:val="single" w:sz="4" w:space="0" w:color="auto"/>
            </w:tcBorders>
            <w:vAlign w:val="center"/>
            <w:hideMark/>
          </w:tcPr>
          <w:p w14:paraId="55C85A3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3BB97B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AC4C3A1" w14:textId="77777777" w:rsidR="008D35E8" w:rsidRPr="0051288B" w:rsidRDefault="008D35E8" w:rsidP="00950EB7">
            <w:pPr>
              <w:spacing w:line="256" w:lineRule="auto"/>
              <w:jc w:val="right"/>
              <w:rPr>
                <w:color w:val="010000"/>
                <w:sz w:val="16"/>
                <w:szCs w:val="16"/>
              </w:rPr>
            </w:pPr>
            <w:r w:rsidRPr="0051288B">
              <w:rPr>
                <w:color w:val="010000"/>
                <w:sz w:val="16"/>
                <w:szCs w:val="16"/>
              </w:rPr>
              <w:t>208</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0991C8A4" w14:textId="77777777" w:rsidR="008D35E8" w:rsidRPr="0051288B" w:rsidRDefault="008D35E8" w:rsidP="00950EB7">
            <w:pPr>
              <w:spacing w:line="256" w:lineRule="auto"/>
              <w:rPr>
                <w:sz w:val="16"/>
                <w:szCs w:val="16"/>
              </w:rPr>
            </w:pPr>
            <w:r w:rsidRPr="0051288B">
              <w:rPr>
                <w:sz w:val="16"/>
                <w:szCs w:val="16"/>
              </w:rPr>
              <w:t xml:space="preserve"> ГАЗ</w:t>
            </w:r>
          </w:p>
        </w:tc>
        <w:tc>
          <w:tcPr>
            <w:tcW w:w="813" w:type="pct"/>
            <w:tcBorders>
              <w:top w:val="nil"/>
              <w:left w:val="nil"/>
              <w:bottom w:val="single" w:sz="4" w:space="0" w:color="auto"/>
              <w:right w:val="single" w:sz="4" w:space="0" w:color="auto"/>
            </w:tcBorders>
            <w:shd w:val="clear" w:color="auto" w:fill="FFFFFF"/>
            <w:vAlign w:val="center"/>
            <w:hideMark/>
          </w:tcPr>
          <w:p w14:paraId="38CAFB31"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noWrap/>
            <w:vAlign w:val="center"/>
            <w:hideMark/>
          </w:tcPr>
          <w:p w14:paraId="5E1368CE" w14:textId="77777777" w:rsidR="008D35E8" w:rsidRPr="0051288B" w:rsidRDefault="008D35E8" w:rsidP="00950EB7">
            <w:pPr>
              <w:spacing w:line="256" w:lineRule="auto"/>
              <w:jc w:val="center"/>
              <w:rPr>
                <w:sz w:val="16"/>
                <w:szCs w:val="16"/>
              </w:rPr>
            </w:pPr>
            <w:r w:rsidRPr="0051288B">
              <w:rPr>
                <w:sz w:val="16"/>
                <w:szCs w:val="16"/>
              </w:rPr>
              <w:t>2007</w:t>
            </w:r>
          </w:p>
        </w:tc>
        <w:tc>
          <w:tcPr>
            <w:tcW w:w="2176" w:type="pct"/>
            <w:gridSpan w:val="2"/>
            <w:tcBorders>
              <w:top w:val="nil"/>
              <w:left w:val="nil"/>
              <w:bottom w:val="single" w:sz="4" w:space="0" w:color="auto"/>
              <w:right w:val="single" w:sz="4" w:space="0" w:color="auto"/>
            </w:tcBorders>
            <w:vAlign w:val="center"/>
            <w:hideMark/>
          </w:tcPr>
          <w:p w14:paraId="29A8972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656C38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EB864E8" w14:textId="77777777" w:rsidR="008D35E8" w:rsidRPr="0051288B" w:rsidRDefault="008D35E8" w:rsidP="00950EB7">
            <w:pPr>
              <w:spacing w:line="256" w:lineRule="auto"/>
              <w:jc w:val="right"/>
              <w:rPr>
                <w:color w:val="010000"/>
                <w:sz w:val="16"/>
                <w:szCs w:val="16"/>
              </w:rPr>
            </w:pPr>
            <w:r w:rsidRPr="0051288B">
              <w:rPr>
                <w:color w:val="010000"/>
                <w:sz w:val="16"/>
                <w:szCs w:val="16"/>
              </w:rPr>
              <w:t>209</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5303E3CF" w14:textId="77777777" w:rsidR="008D35E8" w:rsidRPr="0051288B" w:rsidRDefault="008D35E8" w:rsidP="00950EB7">
            <w:pPr>
              <w:spacing w:line="256" w:lineRule="auto"/>
              <w:rPr>
                <w:sz w:val="16"/>
                <w:szCs w:val="16"/>
              </w:rPr>
            </w:pPr>
            <w:r w:rsidRPr="0051288B">
              <w:rPr>
                <w:sz w:val="16"/>
                <w:szCs w:val="16"/>
              </w:rPr>
              <w:t xml:space="preserve"> УАЗ</w:t>
            </w:r>
          </w:p>
        </w:tc>
        <w:tc>
          <w:tcPr>
            <w:tcW w:w="813" w:type="pct"/>
            <w:tcBorders>
              <w:top w:val="nil"/>
              <w:left w:val="nil"/>
              <w:bottom w:val="single" w:sz="4" w:space="0" w:color="auto"/>
              <w:right w:val="single" w:sz="4" w:space="0" w:color="auto"/>
            </w:tcBorders>
            <w:shd w:val="clear" w:color="auto" w:fill="FFFFFF"/>
            <w:vAlign w:val="center"/>
            <w:hideMark/>
          </w:tcPr>
          <w:p w14:paraId="574759A2"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67468918" w14:textId="77777777" w:rsidR="008D35E8" w:rsidRPr="0051288B" w:rsidRDefault="008D35E8" w:rsidP="00950EB7">
            <w:pPr>
              <w:spacing w:line="256" w:lineRule="auto"/>
              <w:jc w:val="center"/>
              <w:rPr>
                <w:sz w:val="16"/>
                <w:szCs w:val="16"/>
              </w:rPr>
            </w:pPr>
            <w:r w:rsidRPr="0051288B">
              <w:rPr>
                <w:sz w:val="16"/>
                <w:szCs w:val="16"/>
              </w:rPr>
              <w:t>2013</w:t>
            </w:r>
          </w:p>
        </w:tc>
        <w:tc>
          <w:tcPr>
            <w:tcW w:w="2176" w:type="pct"/>
            <w:gridSpan w:val="2"/>
            <w:tcBorders>
              <w:top w:val="nil"/>
              <w:left w:val="nil"/>
              <w:bottom w:val="single" w:sz="4" w:space="0" w:color="auto"/>
              <w:right w:val="single" w:sz="4" w:space="0" w:color="auto"/>
            </w:tcBorders>
            <w:vAlign w:val="center"/>
            <w:hideMark/>
          </w:tcPr>
          <w:p w14:paraId="1806577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42D9E6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997F494" w14:textId="77777777" w:rsidR="008D35E8" w:rsidRPr="0051288B" w:rsidRDefault="008D35E8" w:rsidP="00950EB7">
            <w:pPr>
              <w:spacing w:line="256" w:lineRule="auto"/>
              <w:jc w:val="right"/>
              <w:rPr>
                <w:color w:val="010000"/>
                <w:sz w:val="16"/>
                <w:szCs w:val="16"/>
              </w:rPr>
            </w:pPr>
            <w:r w:rsidRPr="0051288B">
              <w:rPr>
                <w:color w:val="010000"/>
                <w:sz w:val="16"/>
                <w:szCs w:val="16"/>
              </w:rPr>
              <w:t>210</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258E7FC6" w14:textId="77777777" w:rsidR="008D35E8" w:rsidRPr="0051288B" w:rsidRDefault="008D35E8" w:rsidP="00950EB7">
            <w:pPr>
              <w:spacing w:line="256" w:lineRule="auto"/>
              <w:rPr>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6C896A2"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3847BE89" w14:textId="77777777" w:rsidR="008D35E8" w:rsidRPr="0051288B" w:rsidRDefault="008D35E8" w:rsidP="00950EB7">
            <w:pPr>
              <w:spacing w:line="256" w:lineRule="auto"/>
              <w:jc w:val="center"/>
              <w:rPr>
                <w:sz w:val="16"/>
                <w:szCs w:val="16"/>
              </w:rPr>
            </w:pPr>
            <w:r w:rsidRPr="0051288B">
              <w:rPr>
                <w:sz w:val="16"/>
                <w:szCs w:val="16"/>
              </w:rPr>
              <w:t>2010</w:t>
            </w:r>
          </w:p>
        </w:tc>
        <w:tc>
          <w:tcPr>
            <w:tcW w:w="2176" w:type="pct"/>
            <w:gridSpan w:val="2"/>
            <w:tcBorders>
              <w:top w:val="nil"/>
              <w:left w:val="nil"/>
              <w:bottom w:val="single" w:sz="4" w:space="0" w:color="auto"/>
              <w:right w:val="single" w:sz="4" w:space="0" w:color="auto"/>
            </w:tcBorders>
            <w:vAlign w:val="center"/>
            <w:hideMark/>
          </w:tcPr>
          <w:p w14:paraId="3365670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DBD69D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521C33B" w14:textId="77777777" w:rsidR="008D35E8" w:rsidRPr="0051288B" w:rsidRDefault="008D35E8" w:rsidP="00950EB7">
            <w:pPr>
              <w:spacing w:line="256" w:lineRule="auto"/>
              <w:jc w:val="right"/>
              <w:rPr>
                <w:color w:val="010000"/>
                <w:sz w:val="16"/>
                <w:szCs w:val="16"/>
              </w:rPr>
            </w:pPr>
            <w:r w:rsidRPr="0051288B">
              <w:rPr>
                <w:color w:val="010000"/>
                <w:sz w:val="16"/>
                <w:szCs w:val="16"/>
              </w:rPr>
              <w:t>211</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2B4BA007" w14:textId="77777777" w:rsidR="008D35E8" w:rsidRPr="0051288B" w:rsidRDefault="008D35E8" w:rsidP="00950EB7">
            <w:pPr>
              <w:spacing w:line="256" w:lineRule="auto"/>
              <w:rPr>
                <w:sz w:val="16"/>
                <w:szCs w:val="16"/>
              </w:rPr>
            </w:pPr>
            <w:r w:rsidRPr="0051288B">
              <w:rPr>
                <w:sz w:val="16"/>
                <w:szCs w:val="16"/>
              </w:rPr>
              <w:t xml:space="preserve"> УАЗ</w:t>
            </w:r>
          </w:p>
        </w:tc>
        <w:tc>
          <w:tcPr>
            <w:tcW w:w="813" w:type="pct"/>
            <w:tcBorders>
              <w:top w:val="nil"/>
              <w:left w:val="nil"/>
              <w:bottom w:val="single" w:sz="4" w:space="0" w:color="auto"/>
              <w:right w:val="single" w:sz="4" w:space="0" w:color="auto"/>
            </w:tcBorders>
            <w:shd w:val="clear" w:color="auto" w:fill="FFFFFF"/>
            <w:vAlign w:val="center"/>
            <w:hideMark/>
          </w:tcPr>
          <w:p w14:paraId="0F46EE1C" w14:textId="77777777" w:rsidR="008D35E8" w:rsidRPr="0051288B" w:rsidRDefault="008D35E8" w:rsidP="00950EB7">
            <w:pPr>
              <w:spacing w:line="256" w:lineRule="auto"/>
              <w:rPr>
                <w:color w:val="010000"/>
                <w:sz w:val="16"/>
                <w:szCs w:val="16"/>
              </w:rPr>
            </w:pPr>
            <w:r w:rsidRPr="0051288B">
              <w:rPr>
                <w:color w:val="010000"/>
                <w:sz w:val="16"/>
                <w:szCs w:val="16"/>
              </w:rPr>
              <w:t>390994</w:t>
            </w:r>
          </w:p>
        </w:tc>
        <w:tc>
          <w:tcPr>
            <w:tcW w:w="656" w:type="pct"/>
            <w:tcBorders>
              <w:top w:val="nil"/>
              <w:left w:val="nil"/>
              <w:bottom w:val="single" w:sz="4" w:space="0" w:color="auto"/>
              <w:right w:val="single" w:sz="4" w:space="0" w:color="auto"/>
            </w:tcBorders>
            <w:shd w:val="clear" w:color="auto" w:fill="FFFFFF"/>
            <w:noWrap/>
            <w:vAlign w:val="center"/>
            <w:hideMark/>
          </w:tcPr>
          <w:p w14:paraId="2F29592D" w14:textId="77777777" w:rsidR="008D35E8" w:rsidRPr="0051288B" w:rsidRDefault="008D35E8" w:rsidP="00950EB7">
            <w:pPr>
              <w:spacing w:line="256" w:lineRule="auto"/>
              <w:jc w:val="center"/>
              <w:rPr>
                <w:sz w:val="16"/>
                <w:szCs w:val="16"/>
              </w:rPr>
            </w:pPr>
            <w:r w:rsidRPr="0051288B">
              <w:rPr>
                <w:sz w:val="16"/>
                <w:szCs w:val="16"/>
              </w:rPr>
              <w:t>2006</w:t>
            </w:r>
          </w:p>
        </w:tc>
        <w:tc>
          <w:tcPr>
            <w:tcW w:w="2176" w:type="pct"/>
            <w:gridSpan w:val="2"/>
            <w:tcBorders>
              <w:top w:val="nil"/>
              <w:left w:val="nil"/>
              <w:bottom w:val="single" w:sz="4" w:space="0" w:color="auto"/>
              <w:right w:val="single" w:sz="4" w:space="0" w:color="auto"/>
            </w:tcBorders>
            <w:vAlign w:val="center"/>
            <w:hideMark/>
          </w:tcPr>
          <w:p w14:paraId="604EE53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5B6845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6915F26" w14:textId="77777777" w:rsidR="008D35E8" w:rsidRPr="0051288B" w:rsidRDefault="008D35E8" w:rsidP="00950EB7">
            <w:pPr>
              <w:spacing w:line="256" w:lineRule="auto"/>
              <w:jc w:val="right"/>
              <w:rPr>
                <w:color w:val="010000"/>
                <w:sz w:val="16"/>
                <w:szCs w:val="16"/>
              </w:rPr>
            </w:pPr>
            <w:r w:rsidRPr="0051288B">
              <w:rPr>
                <w:color w:val="010000"/>
                <w:sz w:val="16"/>
                <w:szCs w:val="16"/>
              </w:rPr>
              <w:t>212</w:t>
            </w:r>
          </w:p>
        </w:tc>
        <w:tc>
          <w:tcPr>
            <w:tcW w:w="990" w:type="pct"/>
            <w:gridSpan w:val="2"/>
            <w:tcBorders>
              <w:top w:val="nil"/>
              <w:left w:val="nil"/>
              <w:bottom w:val="single" w:sz="4" w:space="0" w:color="auto"/>
              <w:right w:val="single" w:sz="4" w:space="0" w:color="auto"/>
            </w:tcBorders>
            <w:shd w:val="clear" w:color="auto" w:fill="FFFFFF"/>
            <w:vAlign w:val="center"/>
            <w:hideMark/>
          </w:tcPr>
          <w:p w14:paraId="41FC280B" w14:textId="77777777" w:rsidR="008D35E8" w:rsidRPr="0051288B" w:rsidRDefault="008D35E8" w:rsidP="00950EB7">
            <w:pPr>
              <w:spacing w:line="256" w:lineRule="auto"/>
              <w:rPr>
                <w:sz w:val="16"/>
                <w:szCs w:val="16"/>
              </w:rPr>
            </w:pPr>
            <w:r w:rsidRPr="0051288B">
              <w:rPr>
                <w:sz w:val="16"/>
                <w:szCs w:val="16"/>
              </w:rPr>
              <w:t xml:space="preserve"> ВАЗ</w:t>
            </w:r>
          </w:p>
        </w:tc>
        <w:tc>
          <w:tcPr>
            <w:tcW w:w="813" w:type="pct"/>
            <w:tcBorders>
              <w:top w:val="nil"/>
              <w:left w:val="nil"/>
              <w:bottom w:val="single" w:sz="4" w:space="0" w:color="auto"/>
              <w:right w:val="single" w:sz="4" w:space="0" w:color="auto"/>
            </w:tcBorders>
            <w:shd w:val="clear" w:color="auto" w:fill="FFFFFF"/>
            <w:vAlign w:val="center"/>
            <w:hideMark/>
          </w:tcPr>
          <w:p w14:paraId="019915ED" w14:textId="77777777" w:rsidR="008D35E8" w:rsidRPr="0051288B" w:rsidRDefault="008D35E8" w:rsidP="00950EB7">
            <w:pPr>
              <w:spacing w:line="256" w:lineRule="auto"/>
              <w:rPr>
                <w:color w:val="010000"/>
                <w:sz w:val="16"/>
                <w:szCs w:val="16"/>
              </w:rPr>
            </w:pPr>
            <w:r w:rsidRPr="0051288B">
              <w:rPr>
                <w:color w:val="010000"/>
                <w:sz w:val="16"/>
                <w:szCs w:val="16"/>
              </w:rPr>
              <w:t>232900</w:t>
            </w:r>
          </w:p>
        </w:tc>
        <w:tc>
          <w:tcPr>
            <w:tcW w:w="656" w:type="pct"/>
            <w:tcBorders>
              <w:top w:val="nil"/>
              <w:left w:val="nil"/>
              <w:bottom w:val="single" w:sz="4" w:space="0" w:color="auto"/>
              <w:right w:val="single" w:sz="4" w:space="0" w:color="auto"/>
            </w:tcBorders>
            <w:shd w:val="clear" w:color="auto" w:fill="FFFFFF"/>
            <w:noWrap/>
            <w:vAlign w:val="center"/>
            <w:hideMark/>
          </w:tcPr>
          <w:p w14:paraId="68EAD619" w14:textId="77777777" w:rsidR="008D35E8" w:rsidRPr="0051288B" w:rsidRDefault="008D35E8" w:rsidP="00950EB7">
            <w:pPr>
              <w:spacing w:line="256" w:lineRule="auto"/>
              <w:jc w:val="center"/>
              <w:rPr>
                <w:sz w:val="16"/>
                <w:szCs w:val="16"/>
              </w:rPr>
            </w:pPr>
            <w:r w:rsidRPr="0051288B">
              <w:rPr>
                <w:sz w:val="16"/>
                <w:szCs w:val="16"/>
              </w:rPr>
              <w:t>2012</w:t>
            </w:r>
          </w:p>
        </w:tc>
        <w:tc>
          <w:tcPr>
            <w:tcW w:w="2176" w:type="pct"/>
            <w:gridSpan w:val="2"/>
            <w:tcBorders>
              <w:top w:val="nil"/>
              <w:left w:val="nil"/>
              <w:bottom w:val="single" w:sz="4" w:space="0" w:color="auto"/>
              <w:right w:val="single" w:sz="4" w:space="0" w:color="auto"/>
            </w:tcBorders>
            <w:vAlign w:val="center"/>
            <w:hideMark/>
          </w:tcPr>
          <w:p w14:paraId="1424755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08E0D1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600C3FE" w14:textId="77777777" w:rsidR="008D35E8" w:rsidRPr="0051288B" w:rsidRDefault="008D35E8" w:rsidP="00950EB7">
            <w:pPr>
              <w:spacing w:line="256" w:lineRule="auto"/>
              <w:jc w:val="right"/>
              <w:rPr>
                <w:color w:val="010000"/>
                <w:sz w:val="16"/>
                <w:szCs w:val="16"/>
              </w:rPr>
            </w:pPr>
            <w:r w:rsidRPr="0051288B">
              <w:rPr>
                <w:color w:val="010000"/>
                <w:sz w:val="16"/>
                <w:szCs w:val="16"/>
              </w:rPr>
              <w:t>213</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766BC9CD" w14:textId="77777777" w:rsidR="008D35E8" w:rsidRPr="0051288B" w:rsidRDefault="008D35E8" w:rsidP="00950EB7">
            <w:pPr>
              <w:spacing w:line="256" w:lineRule="auto"/>
              <w:rPr>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029B835"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7B8C911B" w14:textId="77777777" w:rsidR="008D35E8" w:rsidRPr="0051288B" w:rsidRDefault="008D35E8" w:rsidP="00950EB7">
            <w:pPr>
              <w:spacing w:line="256" w:lineRule="auto"/>
              <w:jc w:val="center"/>
              <w:rPr>
                <w:sz w:val="16"/>
                <w:szCs w:val="16"/>
              </w:rPr>
            </w:pPr>
            <w:r w:rsidRPr="0051288B">
              <w:rPr>
                <w:sz w:val="16"/>
                <w:szCs w:val="16"/>
              </w:rPr>
              <w:t>2009</w:t>
            </w:r>
          </w:p>
        </w:tc>
        <w:tc>
          <w:tcPr>
            <w:tcW w:w="2176" w:type="pct"/>
            <w:gridSpan w:val="2"/>
            <w:tcBorders>
              <w:top w:val="nil"/>
              <w:left w:val="nil"/>
              <w:bottom w:val="single" w:sz="4" w:space="0" w:color="auto"/>
              <w:right w:val="single" w:sz="4" w:space="0" w:color="auto"/>
            </w:tcBorders>
            <w:vAlign w:val="center"/>
            <w:hideMark/>
          </w:tcPr>
          <w:p w14:paraId="5AA7C06D"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2C5561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499BA26" w14:textId="77777777" w:rsidR="008D35E8" w:rsidRPr="0051288B" w:rsidRDefault="008D35E8" w:rsidP="00950EB7">
            <w:pPr>
              <w:spacing w:line="256" w:lineRule="auto"/>
              <w:jc w:val="right"/>
              <w:rPr>
                <w:color w:val="010000"/>
                <w:sz w:val="16"/>
                <w:szCs w:val="16"/>
              </w:rPr>
            </w:pPr>
            <w:r w:rsidRPr="0051288B">
              <w:rPr>
                <w:color w:val="010000"/>
                <w:sz w:val="16"/>
                <w:szCs w:val="16"/>
              </w:rPr>
              <w:t>214</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88708A9" w14:textId="77777777" w:rsidR="008D35E8" w:rsidRPr="0051288B" w:rsidRDefault="008D35E8" w:rsidP="00950EB7">
            <w:pPr>
              <w:spacing w:line="256" w:lineRule="auto"/>
              <w:rPr>
                <w:sz w:val="16"/>
                <w:szCs w:val="16"/>
              </w:rPr>
            </w:pPr>
            <w:r w:rsidRPr="0051288B">
              <w:rPr>
                <w:sz w:val="16"/>
                <w:szCs w:val="16"/>
              </w:rPr>
              <w:t xml:space="preserve"> УАЗ</w:t>
            </w:r>
          </w:p>
        </w:tc>
        <w:tc>
          <w:tcPr>
            <w:tcW w:w="813" w:type="pct"/>
            <w:tcBorders>
              <w:top w:val="nil"/>
              <w:left w:val="nil"/>
              <w:bottom w:val="single" w:sz="4" w:space="0" w:color="auto"/>
              <w:right w:val="single" w:sz="4" w:space="0" w:color="auto"/>
            </w:tcBorders>
            <w:shd w:val="clear" w:color="auto" w:fill="FFFFFF"/>
            <w:vAlign w:val="center"/>
            <w:hideMark/>
          </w:tcPr>
          <w:p w14:paraId="1F6438D4"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62E4D30A" w14:textId="77777777" w:rsidR="008D35E8" w:rsidRPr="0051288B" w:rsidRDefault="008D35E8" w:rsidP="00950EB7">
            <w:pPr>
              <w:spacing w:line="256" w:lineRule="auto"/>
              <w:jc w:val="center"/>
              <w:rPr>
                <w:sz w:val="16"/>
                <w:szCs w:val="16"/>
              </w:rPr>
            </w:pPr>
            <w:r w:rsidRPr="0051288B">
              <w:rPr>
                <w:sz w:val="16"/>
                <w:szCs w:val="16"/>
              </w:rPr>
              <w:t>2011</w:t>
            </w:r>
          </w:p>
        </w:tc>
        <w:tc>
          <w:tcPr>
            <w:tcW w:w="2176" w:type="pct"/>
            <w:gridSpan w:val="2"/>
            <w:tcBorders>
              <w:top w:val="nil"/>
              <w:left w:val="nil"/>
              <w:bottom w:val="single" w:sz="4" w:space="0" w:color="auto"/>
              <w:right w:val="single" w:sz="4" w:space="0" w:color="auto"/>
            </w:tcBorders>
            <w:vAlign w:val="center"/>
            <w:hideMark/>
          </w:tcPr>
          <w:p w14:paraId="7F80FF0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0AD659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7846508" w14:textId="77777777" w:rsidR="008D35E8" w:rsidRPr="0051288B" w:rsidRDefault="008D35E8" w:rsidP="00950EB7">
            <w:pPr>
              <w:spacing w:line="256" w:lineRule="auto"/>
              <w:jc w:val="right"/>
              <w:rPr>
                <w:color w:val="010000"/>
                <w:sz w:val="16"/>
                <w:szCs w:val="16"/>
              </w:rPr>
            </w:pPr>
            <w:r w:rsidRPr="0051288B">
              <w:rPr>
                <w:color w:val="010000"/>
                <w:sz w:val="16"/>
                <w:szCs w:val="16"/>
              </w:rPr>
              <w:t>215</w:t>
            </w:r>
          </w:p>
        </w:tc>
        <w:tc>
          <w:tcPr>
            <w:tcW w:w="990" w:type="pct"/>
            <w:gridSpan w:val="2"/>
            <w:tcBorders>
              <w:top w:val="nil"/>
              <w:left w:val="nil"/>
              <w:bottom w:val="single" w:sz="4" w:space="0" w:color="auto"/>
              <w:right w:val="single" w:sz="4" w:space="0" w:color="auto"/>
            </w:tcBorders>
            <w:vAlign w:val="center"/>
            <w:hideMark/>
          </w:tcPr>
          <w:p w14:paraId="6D24B1FB" w14:textId="77777777" w:rsidR="008D35E8" w:rsidRPr="0051288B" w:rsidRDefault="008D35E8" w:rsidP="00950EB7">
            <w:pPr>
              <w:spacing w:line="256" w:lineRule="auto"/>
              <w:rPr>
                <w:color w:val="010000"/>
                <w:sz w:val="16"/>
                <w:szCs w:val="16"/>
              </w:rPr>
            </w:pPr>
            <w:r w:rsidRPr="0051288B">
              <w:rPr>
                <w:sz w:val="16"/>
                <w:szCs w:val="16"/>
              </w:rPr>
              <w:t xml:space="preserve"> УАЗ</w:t>
            </w:r>
          </w:p>
        </w:tc>
        <w:tc>
          <w:tcPr>
            <w:tcW w:w="813" w:type="pct"/>
            <w:tcBorders>
              <w:top w:val="nil"/>
              <w:left w:val="nil"/>
              <w:bottom w:val="single" w:sz="4" w:space="0" w:color="auto"/>
              <w:right w:val="single" w:sz="4" w:space="0" w:color="auto"/>
            </w:tcBorders>
            <w:vAlign w:val="center"/>
            <w:hideMark/>
          </w:tcPr>
          <w:p w14:paraId="33CCCE5D"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vAlign w:val="center"/>
            <w:hideMark/>
          </w:tcPr>
          <w:p w14:paraId="53159A14" w14:textId="77777777" w:rsidR="008D35E8" w:rsidRPr="0051288B" w:rsidRDefault="008D35E8" w:rsidP="00950EB7">
            <w:pPr>
              <w:spacing w:line="256" w:lineRule="auto"/>
              <w:jc w:val="center"/>
              <w:rPr>
                <w:color w:val="010000"/>
                <w:sz w:val="16"/>
                <w:szCs w:val="16"/>
              </w:rPr>
            </w:pPr>
            <w:r w:rsidRPr="0051288B">
              <w:rPr>
                <w:sz w:val="16"/>
                <w:szCs w:val="16"/>
              </w:rPr>
              <w:t>2014</w:t>
            </w:r>
          </w:p>
        </w:tc>
        <w:tc>
          <w:tcPr>
            <w:tcW w:w="2176" w:type="pct"/>
            <w:gridSpan w:val="2"/>
            <w:tcBorders>
              <w:top w:val="nil"/>
              <w:left w:val="nil"/>
              <w:bottom w:val="single" w:sz="4" w:space="0" w:color="auto"/>
              <w:right w:val="single" w:sz="4" w:space="0" w:color="auto"/>
            </w:tcBorders>
            <w:vAlign w:val="center"/>
            <w:hideMark/>
          </w:tcPr>
          <w:p w14:paraId="7EC4D85D" w14:textId="77777777" w:rsidR="008D35E8" w:rsidRPr="0051288B" w:rsidRDefault="008D35E8" w:rsidP="00950EB7">
            <w:pPr>
              <w:spacing w:line="256" w:lineRule="auto"/>
              <w:jc w:val="center"/>
              <w:rPr>
                <w:color w:val="010000"/>
                <w:sz w:val="16"/>
                <w:szCs w:val="16"/>
              </w:rPr>
            </w:pPr>
            <w:r w:rsidRPr="0051288B">
              <w:rPr>
                <w:sz w:val="16"/>
                <w:szCs w:val="16"/>
              </w:rPr>
              <w:t>1</w:t>
            </w:r>
          </w:p>
        </w:tc>
      </w:tr>
      <w:tr w:rsidR="008D35E8" w:rsidRPr="0051288B" w14:paraId="138A169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71F2ACB" w14:textId="77777777" w:rsidR="008D35E8" w:rsidRPr="0051288B" w:rsidRDefault="008D35E8" w:rsidP="00950EB7">
            <w:pPr>
              <w:spacing w:line="256" w:lineRule="auto"/>
              <w:jc w:val="right"/>
              <w:rPr>
                <w:color w:val="010000"/>
                <w:sz w:val="16"/>
                <w:szCs w:val="16"/>
              </w:rPr>
            </w:pPr>
            <w:r w:rsidRPr="0051288B">
              <w:rPr>
                <w:color w:val="010000"/>
                <w:sz w:val="16"/>
                <w:szCs w:val="16"/>
              </w:rPr>
              <w:t>216</w:t>
            </w:r>
          </w:p>
        </w:tc>
        <w:tc>
          <w:tcPr>
            <w:tcW w:w="990" w:type="pct"/>
            <w:gridSpan w:val="2"/>
            <w:tcBorders>
              <w:top w:val="nil"/>
              <w:left w:val="nil"/>
              <w:bottom w:val="single" w:sz="4" w:space="0" w:color="auto"/>
              <w:right w:val="single" w:sz="4" w:space="0" w:color="auto"/>
            </w:tcBorders>
            <w:shd w:val="clear" w:color="auto" w:fill="FFFFFF"/>
            <w:vAlign w:val="center"/>
            <w:hideMark/>
          </w:tcPr>
          <w:p w14:paraId="01B99EE4" w14:textId="77777777" w:rsidR="008D35E8" w:rsidRPr="0051288B" w:rsidRDefault="008D35E8" w:rsidP="00950EB7">
            <w:pPr>
              <w:spacing w:line="256" w:lineRule="auto"/>
              <w:rPr>
                <w:color w:val="010000"/>
                <w:sz w:val="16"/>
                <w:szCs w:val="16"/>
              </w:rPr>
            </w:pPr>
            <w:r w:rsidRPr="0051288B">
              <w:rPr>
                <w:sz w:val="16"/>
                <w:szCs w:val="16"/>
              </w:rPr>
              <w:t xml:space="preserve"> УАЗ</w:t>
            </w:r>
          </w:p>
        </w:tc>
        <w:tc>
          <w:tcPr>
            <w:tcW w:w="813" w:type="pct"/>
            <w:tcBorders>
              <w:top w:val="nil"/>
              <w:left w:val="nil"/>
              <w:bottom w:val="single" w:sz="4" w:space="0" w:color="auto"/>
              <w:right w:val="single" w:sz="4" w:space="0" w:color="auto"/>
            </w:tcBorders>
            <w:shd w:val="clear" w:color="auto" w:fill="FFFFFF"/>
            <w:vAlign w:val="center"/>
            <w:hideMark/>
          </w:tcPr>
          <w:p w14:paraId="49114F18"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38142363" w14:textId="77777777" w:rsidR="008D35E8" w:rsidRPr="0051288B" w:rsidRDefault="008D35E8" w:rsidP="00950EB7">
            <w:pPr>
              <w:spacing w:line="256" w:lineRule="auto"/>
              <w:jc w:val="center"/>
              <w:rPr>
                <w:color w:val="010000"/>
                <w:sz w:val="16"/>
                <w:szCs w:val="16"/>
              </w:rPr>
            </w:pPr>
            <w:r w:rsidRPr="0051288B">
              <w:rPr>
                <w:sz w:val="16"/>
                <w:szCs w:val="16"/>
              </w:rPr>
              <w:t>2011</w:t>
            </w:r>
          </w:p>
        </w:tc>
        <w:tc>
          <w:tcPr>
            <w:tcW w:w="2176" w:type="pct"/>
            <w:gridSpan w:val="2"/>
            <w:tcBorders>
              <w:top w:val="nil"/>
              <w:left w:val="nil"/>
              <w:bottom w:val="single" w:sz="4" w:space="0" w:color="auto"/>
              <w:right w:val="single" w:sz="4" w:space="0" w:color="auto"/>
            </w:tcBorders>
            <w:vAlign w:val="center"/>
            <w:hideMark/>
          </w:tcPr>
          <w:p w14:paraId="779E6B5F" w14:textId="77777777" w:rsidR="008D35E8" w:rsidRPr="0051288B" w:rsidRDefault="008D35E8" w:rsidP="00950EB7">
            <w:pPr>
              <w:spacing w:line="256" w:lineRule="auto"/>
              <w:jc w:val="center"/>
              <w:rPr>
                <w:color w:val="010000"/>
                <w:sz w:val="16"/>
                <w:szCs w:val="16"/>
              </w:rPr>
            </w:pPr>
            <w:r w:rsidRPr="0051288B">
              <w:rPr>
                <w:sz w:val="16"/>
                <w:szCs w:val="16"/>
              </w:rPr>
              <w:t>1</w:t>
            </w:r>
          </w:p>
        </w:tc>
      </w:tr>
      <w:tr w:rsidR="008D35E8" w:rsidRPr="0051288B" w14:paraId="1BCAA58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3929606" w14:textId="77777777" w:rsidR="008D35E8" w:rsidRPr="0051288B" w:rsidRDefault="008D35E8" w:rsidP="00950EB7">
            <w:pPr>
              <w:spacing w:line="256" w:lineRule="auto"/>
              <w:jc w:val="right"/>
              <w:rPr>
                <w:color w:val="010000"/>
                <w:sz w:val="16"/>
                <w:szCs w:val="16"/>
              </w:rPr>
            </w:pPr>
            <w:r w:rsidRPr="0051288B">
              <w:rPr>
                <w:color w:val="010000"/>
                <w:sz w:val="16"/>
                <w:szCs w:val="16"/>
              </w:rPr>
              <w:t>217</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199229DE" w14:textId="77777777" w:rsidR="008D35E8" w:rsidRPr="0051288B" w:rsidRDefault="008D35E8" w:rsidP="00950EB7">
            <w:pPr>
              <w:spacing w:line="256" w:lineRule="auto"/>
              <w:rPr>
                <w:sz w:val="16"/>
                <w:szCs w:val="16"/>
              </w:rPr>
            </w:pPr>
            <w:r w:rsidRPr="0051288B">
              <w:rPr>
                <w:sz w:val="16"/>
                <w:szCs w:val="16"/>
              </w:rPr>
              <w:t xml:space="preserve"> УАЗ</w:t>
            </w:r>
          </w:p>
        </w:tc>
        <w:tc>
          <w:tcPr>
            <w:tcW w:w="813" w:type="pct"/>
            <w:tcBorders>
              <w:top w:val="nil"/>
              <w:left w:val="nil"/>
              <w:bottom w:val="single" w:sz="4" w:space="0" w:color="auto"/>
              <w:right w:val="single" w:sz="4" w:space="0" w:color="auto"/>
            </w:tcBorders>
            <w:shd w:val="clear" w:color="auto" w:fill="FFFFFF"/>
            <w:vAlign w:val="center"/>
            <w:hideMark/>
          </w:tcPr>
          <w:p w14:paraId="175CDA48" w14:textId="77777777" w:rsidR="008D35E8" w:rsidRPr="0051288B" w:rsidRDefault="008D35E8" w:rsidP="00950EB7">
            <w:pPr>
              <w:spacing w:line="256" w:lineRule="auto"/>
              <w:rPr>
                <w:color w:val="010000"/>
                <w:sz w:val="16"/>
                <w:szCs w:val="16"/>
              </w:rPr>
            </w:pPr>
            <w:r w:rsidRPr="0051288B">
              <w:rPr>
                <w:color w:val="010000"/>
                <w:sz w:val="16"/>
                <w:szCs w:val="16"/>
              </w:rPr>
              <w:t>220694</w:t>
            </w:r>
          </w:p>
        </w:tc>
        <w:tc>
          <w:tcPr>
            <w:tcW w:w="656" w:type="pct"/>
            <w:tcBorders>
              <w:top w:val="nil"/>
              <w:left w:val="nil"/>
              <w:bottom w:val="single" w:sz="4" w:space="0" w:color="auto"/>
              <w:right w:val="single" w:sz="4" w:space="0" w:color="auto"/>
            </w:tcBorders>
            <w:shd w:val="clear" w:color="auto" w:fill="FFFFFF"/>
            <w:noWrap/>
            <w:vAlign w:val="center"/>
            <w:hideMark/>
          </w:tcPr>
          <w:p w14:paraId="602EAB36" w14:textId="77777777" w:rsidR="008D35E8" w:rsidRPr="0051288B" w:rsidRDefault="008D35E8" w:rsidP="00950EB7">
            <w:pPr>
              <w:spacing w:line="256" w:lineRule="auto"/>
              <w:jc w:val="center"/>
              <w:rPr>
                <w:sz w:val="16"/>
                <w:szCs w:val="16"/>
              </w:rPr>
            </w:pPr>
            <w:r w:rsidRPr="0051288B">
              <w:rPr>
                <w:sz w:val="16"/>
                <w:szCs w:val="16"/>
              </w:rPr>
              <w:t>2008</w:t>
            </w:r>
          </w:p>
        </w:tc>
        <w:tc>
          <w:tcPr>
            <w:tcW w:w="2176" w:type="pct"/>
            <w:gridSpan w:val="2"/>
            <w:tcBorders>
              <w:top w:val="nil"/>
              <w:left w:val="nil"/>
              <w:bottom w:val="single" w:sz="4" w:space="0" w:color="auto"/>
              <w:right w:val="single" w:sz="4" w:space="0" w:color="auto"/>
            </w:tcBorders>
            <w:vAlign w:val="center"/>
            <w:hideMark/>
          </w:tcPr>
          <w:p w14:paraId="796B132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04D791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83CBDF3" w14:textId="77777777" w:rsidR="008D35E8" w:rsidRPr="0051288B" w:rsidRDefault="008D35E8" w:rsidP="00950EB7">
            <w:pPr>
              <w:spacing w:line="256" w:lineRule="auto"/>
              <w:jc w:val="right"/>
              <w:rPr>
                <w:color w:val="010000"/>
                <w:sz w:val="16"/>
                <w:szCs w:val="16"/>
              </w:rPr>
            </w:pPr>
            <w:r w:rsidRPr="0051288B">
              <w:rPr>
                <w:color w:val="010000"/>
                <w:sz w:val="16"/>
                <w:szCs w:val="16"/>
              </w:rPr>
              <w:t>218</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5D4FFCED" w14:textId="77777777" w:rsidR="008D35E8" w:rsidRPr="0051288B" w:rsidRDefault="008D35E8" w:rsidP="00950EB7">
            <w:pPr>
              <w:spacing w:line="256" w:lineRule="auto"/>
              <w:rPr>
                <w:sz w:val="16"/>
                <w:szCs w:val="16"/>
              </w:rPr>
            </w:pPr>
            <w:r w:rsidRPr="0051288B">
              <w:rPr>
                <w:sz w:val="16"/>
                <w:szCs w:val="16"/>
              </w:rPr>
              <w:t xml:space="preserve"> УАЗ</w:t>
            </w:r>
          </w:p>
        </w:tc>
        <w:tc>
          <w:tcPr>
            <w:tcW w:w="813" w:type="pct"/>
            <w:tcBorders>
              <w:top w:val="nil"/>
              <w:left w:val="nil"/>
              <w:bottom w:val="single" w:sz="4" w:space="0" w:color="auto"/>
              <w:right w:val="single" w:sz="4" w:space="0" w:color="auto"/>
            </w:tcBorders>
            <w:shd w:val="clear" w:color="auto" w:fill="FFFFFF"/>
            <w:vAlign w:val="center"/>
            <w:hideMark/>
          </w:tcPr>
          <w:p w14:paraId="60A6EE48"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7F10265B" w14:textId="77777777" w:rsidR="008D35E8" w:rsidRPr="0051288B" w:rsidRDefault="008D35E8" w:rsidP="00950EB7">
            <w:pPr>
              <w:spacing w:line="256" w:lineRule="auto"/>
              <w:jc w:val="center"/>
              <w:rPr>
                <w:color w:val="010000"/>
                <w:sz w:val="16"/>
                <w:szCs w:val="16"/>
              </w:rPr>
            </w:pPr>
            <w:r w:rsidRPr="0051288B">
              <w:rPr>
                <w:sz w:val="16"/>
                <w:szCs w:val="16"/>
              </w:rPr>
              <w:t>2007</w:t>
            </w:r>
          </w:p>
        </w:tc>
        <w:tc>
          <w:tcPr>
            <w:tcW w:w="2176" w:type="pct"/>
            <w:gridSpan w:val="2"/>
            <w:tcBorders>
              <w:top w:val="nil"/>
              <w:left w:val="nil"/>
              <w:bottom w:val="single" w:sz="4" w:space="0" w:color="auto"/>
              <w:right w:val="single" w:sz="4" w:space="0" w:color="auto"/>
            </w:tcBorders>
            <w:vAlign w:val="center"/>
            <w:hideMark/>
          </w:tcPr>
          <w:p w14:paraId="299C67F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3F7D15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72C86E8" w14:textId="77777777" w:rsidR="008D35E8" w:rsidRPr="0051288B" w:rsidRDefault="008D35E8" w:rsidP="00950EB7">
            <w:pPr>
              <w:spacing w:line="256" w:lineRule="auto"/>
              <w:jc w:val="right"/>
              <w:rPr>
                <w:color w:val="010000"/>
                <w:sz w:val="16"/>
                <w:szCs w:val="16"/>
              </w:rPr>
            </w:pPr>
            <w:r w:rsidRPr="0051288B">
              <w:rPr>
                <w:color w:val="010000"/>
                <w:sz w:val="16"/>
                <w:szCs w:val="16"/>
              </w:rPr>
              <w:t>219</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32405ACF" w14:textId="77777777" w:rsidR="008D35E8" w:rsidRPr="0051288B" w:rsidRDefault="008D35E8" w:rsidP="00950EB7">
            <w:pPr>
              <w:spacing w:line="256" w:lineRule="auto"/>
              <w:rPr>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9E87995" w14:textId="77777777" w:rsidR="008D35E8" w:rsidRPr="0051288B" w:rsidRDefault="008D35E8" w:rsidP="00950EB7">
            <w:pPr>
              <w:spacing w:line="256" w:lineRule="auto"/>
              <w:rPr>
                <w:color w:val="010000"/>
                <w:sz w:val="16"/>
                <w:szCs w:val="16"/>
              </w:rPr>
            </w:pPr>
            <w:r w:rsidRPr="0051288B">
              <w:rPr>
                <w:color w:val="010000"/>
                <w:sz w:val="16"/>
                <w:szCs w:val="16"/>
              </w:rPr>
              <w:t>ПАТРИОТ</w:t>
            </w:r>
          </w:p>
        </w:tc>
        <w:tc>
          <w:tcPr>
            <w:tcW w:w="656" w:type="pct"/>
            <w:tcBorders>
              <w:top w:val="nil"/>
              <w:left w:val="nil"/>
              <w:bottom w:val="single" w:sz="4" w:space="0" w:color="auto"/>
              <w:right w:val="single" w:sz="4" w:space="0" w:color="auto"/>
            </w:tcBorders>
            <w:shd w:val="clear" w:color="auto" w:fill="FFFFFF"/>
            <w:noWrap/>
            <w:vAlign w:val="center"/>
            <w:hideMark/>
          </w:tcPr>
          <w:p w14:paraId="168D46C9" w14:textId="77777777" w:rsidR="008D35E8" w:rsidRPr="0051288B" w:rsidRDefault="008D35E8" w:rsidP="00950EB7">
            <w:pPr>
              <w:spacing w:line="256" w:lineRule="auto"/>
              <w:jc w:val="center"/>
              <w:rPr>
                <w:sz w:val="16"/>
                <w:szCs w:val="16"/>
              </w:rPr>
            </w:pPr>
            <w:r w:rsidRPr="0051288B">
              <w:rPr>
                <w:sz w:val="16"/>
                <w:szCs w:val="16"/>
              </w:rPr>
              <w:t>2012</w:t>
            </w:r>
          </w:p>
        </w:tc>
        <w:tc>
          <w:tcPr>
            <w:tcW w:w="2176" w:type="pct"/>
            <w:gridSpan w:val="2"/>
            <w:tcBorders>
              <w:top w:val="nil"/>
              <w:left w:val="nil"/>
              <w:bottom w:val="single" w:sz="4" w:space="0" w:color="auto"/>
              <w:right w:val="single" w:sz="4" w:space="0" w:color="auto"/>
            </w:tcBorders>
            <w:vAlign w:val="center"/>
            <w:hideMark/>
          </w:tcPr>
          <w:p w14:paraId="44E157F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FFC15C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5266B5E" w14:textId="77777777" w:rsidR="008D35E8" w:rsidRPr="0051288B" w:rsidRDefault="008D35E8" w:rsidP="00950EB7">
            <w:pPr>
              <w:spacing w:line="256" w:lineRule="auto"/>
              <w:jc w:val="right"/>
              <w:rPr>
                <w:color w:val="010000"/>
                <w:sz w:val="16"/>
                <w:szCs w:val="16"/>
              </w:rPr>
            </w:pPr>
            <w:r w:rsidRPr="0051288B">
              <w:rPr>
                <w:color w:val="010000"/>
                <w:sz w:val="16"/>
                <w:szCs w:val="16"/>
              </w:rPr>
              <w:t>220</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4DF1C58C" w14:textId="77777777" w:rsidR="008D35E8" w:rsidRPr="0051288B" w:rsidRDefault="008D35E8" w:rsidP="00950EB7">
            <w:pPr>
              <w:spacing w:line="256" w:lineRule="auto"/>
              <w:rPr>
                <w:sz w:val="16"/>
                <w:szCs w:val="16"/>
              </w:rPr>
            </w:pPr>
            <w:r w:rsidRPr="0051288B">
              <w:rPr>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F3461E0"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279BBC4C" w14:textId="77777777" w:rsidR="008D35E8" w:rsidRPr="0051288B" w:rsidRDefault="008D35E8" w:rsidP="00950EB7">
            <w:pPr>
              <w:spacing w:line="256" w:lineRule="auto"/>
              <w:jc w:val="center"/>
              <w:rPr>
                <w:sz w:val="16"/>
                <w:szCs w:val="16"/>
              </w:rPr>
            </w:pPr>
            <w:r w:rsidRPr="0051288B">
              <w:rPr>
                <w:sz w:val="16"/>
                <w:szCs w:val="16"/>
              </w:rPr>
              <w:t>2009</w:t>
            </w:r>
          </w:p>
        </w:tc>
        <w:tc>
          <w:tcPr>
            <w:tcW w:w="2176" w:type="pct"/>
            <w:gridSpan w:val="2"/>
            <w:tcBorders>
              <w:top w:val="nil"/>
              <w:left w:val="nil"/>
              <w:bottom w:val="single" w:sz="4" w:space="0" w:color="auto"/>
              <w:right w:val="single" w:sz="4" w:space="0" w:color="auto"/>
            </w:tcBorders>
            <w:vAlign w:val="center"/>
            <w:hideMark/>
          </w:tcPr>
          <w:p w14:paraId="1C9374F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24068B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4DB7304" w14:textId="77777777" w:rsidR="008D35E8" w:rsidRPr="0051288B" w:rsidRDefault="008D35E8" w:rsidP="00950EB7">
            <w:pPr>
              <w:spacing w:line="256" w:lineRule="auto"/>
              <w:jc w:val="right"/>
              <w:rPr>
                <w:color w:val="010000"/>
                <w:sz w:val="16"/>
                <w:szCs w:val="16"/>
              </w:rPr>
            </w:pPr>
            <w:r w:rsidRPr="0051288B">
              <w:rPr>
                <w:color w:val="010000"/>
                <w:sz w:val="16"/>
                <w:szCs w:val="16"/>
              </w:rPr>
              <w:t>221</w:t>
            </w:r>
          </w:p>
        </w:tc>
        <w:tc>
          <w:tcPr>
            <w:tcW w:w="990" w:type="pct"/>
            <w:gridSpan w:val="2"/>
            <w:tcBorders>
              <w:top w:val="nil"/>
              <w:left w:val="nil"/>
              <w:bottom w:val="single" w:sz="4" w:space="0" w:color="auto"/>
              <w:right w:val="single" w:sz="4" w:space="0" w:color="auto"/>
            </w:tcBorders>
            <w:shd w:val="clear" w:color="auto" w:fill="FFFFFF"/>
            <w:vAlign w:val="center"/>
            <w:hideMark/>
          </w:tcPr>
          <w:p w14:paraId="51D83B7E"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F6F1ED9"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14FF4F04" w14:textId="77777777" w:rsidR="008D35E8" w:rsidRPr="0051288B" w:rsidRDefault="008D35E8" w:rsidP="00950EB7">
            <w:pPr>
              <w:spacing w:line="256" w:lineRule="auto"/>
              <w:jc w:val="center"/>
              <w:rPr>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2186FA6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575A1B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BFD98D6" w14:textId="77777777" w:rsidR="008D35E8" w:rsidRPr="0051288B" w:rsidRDefault="008D35E8" w:rsidP="00950EB7">
            <w:pPr>
              <w:spacing w:line="256" w:lineRule="auto"/>
              <w:jc w:val="right"/>
              <w:rPr>
                <w:color w:val="010000"/>
                <w:sz w:val="16"/>
                <w:szCs w:val="16"/>
              </w:rPr>
            </w:pPr>
            <w:r w:rsidRPr="0051288B">
              <w:rPr>
                <w:color w:val="010000"/>
                <w:sz w:val="16"/>
                <w:szCs w:val="16"/>
              </w:rPr>
              <w:t>222</w:t>
            </w:r>
          </w:p>
        </w:tc>
        <w:tc>
          <w:tcPr>
            <w:tcW w:w="990" w:type="pct"/>
            <w:gridSpan w:val="2"/>
            <w:tcBorders>
              <w:top w:val="nil"/>
              <w:left w:val="nil"/>
              <w:bottom w:val="single" w:sz="4" w:space="0" w:color="auto"/>
              <w:right w:val="single" w:sz="4" w:space="0" w:color="auto"/>
            </w:tcBorders>
            <w:shd w:val="clear" w:color="auto" w:fill="FFFFFF"/>
            <w:vAlign w:val="center"/>
            <w:hideMark/>
          </w:tcPr>
          <w:p w14:paraId="1ADCFC3F" w14:textId="77777777" w:rsidR="008D35E8" w:rsidRPr="0051288B" w:rsidRDefault="008D35E8" w:rsidP="00950EB7">
            <w:pPr>
              <w:spacing w:line="256" w:lineRule="auto"/>
              <w:jc w:val="both"/>
              <w:rPr>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center"/>
            <w:hideMark/>
          </w:tcPr>
          <w:p w14:paraId="2AC5C0B3" w14:textId="77777777" w:rsidR="008D35E8" w:rsidRPr="0051288B" w:rsidRDefault="008D35E8" w:rsidP="00950EB7">
            <w:pPr>
              <w:spacing w:line="256" w:lineRule="auto"/>
              <w:rPr>
                <w:color w:val="010000"/>
                <w:sz w:val="16"/>
                <w:szCs w:val="16"/>
              </w:rPr>
            </w:pPr>
            <w:r w:rsidRPr="0051288B">
              <w:rPr>
                <w:color w:val="010000"/>
                <w:sz w:val="16"/>
                <w:szCs w:val="16"/>
              </w:rPr>
              <w:t>НИВА</w:t>
            </w:r>
          </w:p>
        </w:tc>
        <w:tc>
          <w:tcPr>
            <w:tcW w:w="656" w:type="pct"/>
            <w:tcBorders>
              <w:top w:val="nil"/>
              <w:left w:val="nil"/>
              <w:bottom w:val="single" w:sz="4" w:space="0" w:color="auto"/>
              <w:right w:val="single" w:sz="4" w:space="0" w:color="auto"/>
            </w:tcBorders>
            <w:shd w:val="clear" w:color="auto" w:fill="FFFFFF"/>
            <w:vAlign w:val="center"/>
            <w:hideMark/>
          </w:tcPr>
          <w:p w14:paraId="7F7E5543" w14:textId="77777777" w:rsidR="008D35E8" w:rsidRPr="0051288B" w:rsidRDefault="008D35E8" w:rsidP="00950EB7">
            <w:pPr>
              <w:spacing w:line="256" w:lineRule="auto"/>
              <w:jc w:val="center"/>
              <w:rPr>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2C99DB0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45C89E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CC8FBF0" w14:textId="77777777" w:rsidR="008D35E8" w:rsidRPr="0051288B" w:rsidRDefault="008D35E8" w:rsidP="00950EB7">
            <w:pPr>
              <w:spacing w:line="256" w:lineRule="auto"/>
              <w:jc w:val="right"/>
              <w:rPr>
                <w:color w:val="010000"/>
                <w:sz w:val="16"/>
                <w:szCs w:val="16"/>
              </w:rPr>
            </w:pPr>
            <w:r w:rsidRPr="0051288B">
              <w:rPr>
                <w:color w:val="010000"/>
                <w:sz w:val="16"/>
                <w:szCs w:val="16"/>
              </w:rPr>
              <w:t>223</w:t>
            </w:r>
          </w:p>
        </w:tc>
        <w:tc>
          <w:tcPr>
            <w:tcW w:w="990" w:type="pct"/>
            <w:gridSpan w:val="2"/>
            <w:tcBorders>
              <w:top w:val="nil"/>
              <w:left w:val="nil"/>
              <w:bottom w:val="single" w:sz="4" w:space="0" w:color="auto"/>
              <w:right w:val="single" w:sz="4" w:space="0" w:color="auto"/>
            </w:tcBorders>
            <w:shd w:val="clear" w:color="auto" w:fill="FFFFFF"/>
            <w:vAlign w:val="center"/>
            <w:hideMark/>
          </w:tcPr>
          <w:p w14:paraId="3575EA99"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7B5C335" w14:textId="77777777" w:rsidR="008D35E8" w:rsidRPr="0051288B" w:rsidRDefault="008D35E8" w:rsidP="00950EB7">
            <w:pPr>
              <w:spacing w:line="256" w:lineRule="auto"/>
              <w:rPr>
                <w:color w:val="010000"/>
                <w:sz w:val="16"/>
                <w:szCs w:val="16"/>
              </w:rPr>
            </w:pPr>
            <w:r w:rsidRPr="0051288B">
              <w:rPr>
                <w:color w:val="010000"/>
                <w:sz w:val="16"/>
                <w:szCs w:val="16"/>
              </w:rPr>
              <w:t>31519</w:t>
            </w:r>
          </w:p>
        </w:tc>
        <w:tc>
          <w:tcPr>
            <w:tcW w:w="656" w:type="pct"/>
            <w:tcBorders>
              <w:top w:val="nil"/>
              <w:left w:val="nil"/>
              <w:bottom w:val="single" w:sz="4" w:space="0" w:color="auto"/>
              <w:right w:val="single" w:sz="4" w:space="0" w:color="auto"/>
            </w:tcBorders>
            <w:shd w:val="clear" w:color="auto" w:fill="FFFFFF"/>
            <w:vAlign w:val="center"/>
            <w:hideMark/>
          </w:tcPr>
          <w:p w14:paraId="630E70A3" w14:textId="77777777" w:rsidR="008D35E8" w:rsidRPr="0051288B" w:rsidRDefault="008D35E8" w:rsidP="00950EB7">
            <w:pPr>
              <w:spacing w:line="256" w:lineRule="auto"/>
              <w:jc w:val="center"/>
              <w:rPr>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3C0419B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92C92E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D22603E" w14:textId="77777777" w:rsidR="008D35E8" w:rsidRPr="0051288B" w:rsidRDefault="008D35E8" w:rsidP="00950EB7">
            <w:pPr>
              <w:spacing w:line="256" w:lineRule="auto"/>
              <w:jc w:val="right"/>
              <w:rPr>
                <w:color w:val="010000"/>
                <w:sz w:val="16"/>
                <w:szCs w:val="16"/>
              </w:rPr>
            </w:pPr>
            <w:r w:rsidRPr="0051288B">
              <w:rPr>
                <w:color w:val="010000"/>
                <w:sz w:val="16"/>
                <w:szCs w:val="16"/>
              </w:rPr>
              <w:t>224</w:t>
            </w:r>
          </w:p>
        </w:tc>
        <w:tc>
          <w:tcPr>
            <w:tcW w:w="990" w:type="pct"/>
            <w:gridSpan w:val="2"/>
            <w:tcBorders>
              <w:top w:val="nil"/>
              <w:left w:val="nil"/>
              <w:bottom w:val="single" w:sz="4" w:space="0" w:color="auto"/>
              <w:right w:val="single" w:sz="4" w:space="0" w:color="auto"/>
            </w:tcBorders>
            <w:shd w:val="clear" w:color="auto" w:fill="FFFFFF"/>
            <w:vAlign w:val="center"/>
            <w:hideMark/>
          </w:tcPr>
          <w:p w14:paraId="5AD30CC1"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D9D270C"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40EFD685" w14:textId="77777777" w:rsidR="008D35E8" w:rsidRPr="0051288B" w:rsidRDefault="008D35E8" w:rsidP="00950EB7">
            <w:pPr>
              <w:spacing w:line="256" w:lineRule="auto"/>
              <w:jc w:val="center"/>
              <w:rPr>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vAlign w:val="center"/>
            <w:hideMark/>
          </w:tcPr>
          <w:p w14:paraId="4C057A2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CFE72F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E0C3BC7" w14:textId="77777777" w:rsidR="008D35E8" w:rsidRPr="0051288B" w:rsidRDefault="008D35E8" w:rsidP="00950EB7">
            <w:pPr>
              <w:spacing w:line="256" w:lineRule="auto"/>
              <w:jc w:val="right"/>
              <w:rPr>
                <w:color w:val="010000"/>
                <w:sz w:val="16"/>
                <w:szCs w:val="16"/>
              </w:rPr>
            </w:pPr>
            <w:r w:rsidRPr="0051288B">
              <w:rPr>
                <w:color w:val="010000"/>
                <w:sz w:val="16"/>
                <w:szCs w:val="16"/>
              </w:rPr>
              <w:t>225</w:t>
            </w:r>
          </w:p>
        </w:tc>
        <w:tc>
          <w:tcPr>
            <w:tcW w:w="990" w:type="pct"/>
            <w:gridSpan w:val="2"/>
            <w:tcBorders>
              <w:top w:val="nil"/>
              <w:left w:val="nil"/>
              <w:bottom w:val="single" w:sz="4" w:space="0" w:color="auto"/>
              <w:right w:val="single" w:sz="4" w:space="0" w:color="auto"/>
            </w:tcBorders>
            <w:shd w:val="clear" w:color="auto" w:fill="FFFFFF"/>
            <w:vAlign w:val="center"/>
            <w:hideMark/>
          </w:tcPr>
          <w:p w14:paraId="065DF9F1"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5E4A5250" w14:textId="77777777" w:rsidR="008D35E8" w:rsidRPr="0051288B" w:rsidRDefault="008D35E8" w:rsidP="00950EB7">
            <w:pPr>
              <w:spacing w:line="256" w:lineRule="auto"/>
              <w:rPr>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6444B701" w14:textId="77777777" w:rsidR="008D35E8" w:rsidRPr="0051288B" w:rsidRDefault="008D35E8" w:rsidP="00950EB7">
            <w:pPr>
              <w:spacing w:line="256" w:lineRule="auto"/>
              <w:jc w:val="center"/>
              <w:rPr>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vAlign w:val="center"/>
            <w:hideMark/>
          </w:tcPr>
          <w:p w14:paraId="3B2D897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F9915F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88E43EE" w14:textId="77777777" w:rsidR="008D35E8" w:rsidRPr="0051288B" w:rsidRDefault="008D35E8" w:rsidP="00950EB7">
            <w:pPr>
              <w:spacing w:line="256" w:lineRule="auto"/>
              <w:jc w:val="right"/>
              <w:rPr>
                <w:color w:val="010000"/>
                <w:sz w:val="16"/>
                <w:szCs w:val="16"/>
              </w:rPr>
            </w:pPr>
            <w:r w:rsidRPr="0051288B">
              <w:rPr>
                <w:color w:val="010000"/>
                <w:sz w:val="16"/>
                <w:szCs w:val="16"/>
              </w:rPr>
              <w:t>226</w:t>
            </w:r>
          </w:p>
        </w:tc>
        <w:tc>
          <w:tcPr>
            <w:tcW w:w="990" w:type="pct"/>
            <w:gridSpan w:val="2"/>
            <w:tcBorders>
              <w:top w:val="nil"/>
              <w:left w:val="nil"/>
              <w:bottom w:val="single" w:sz="4" w:space="0" w:color="auto"/>
              <w:right w:val="single" w:sz="4" w:space="0" w:color="auto"/>
            </w:tcBorders>
            <w:shd w:val="clear" w:color="auto" w:fill="FFFFFF"/>
            <w:vAlign w:val="center"/>
            <w:hideMark/>
          </w:tcPr>
          <w:p w14:paraId="74D0CA23" w14:textId="77777777" w:rsidR="008D35E8" w:rsidRPr="0051288B" w:rsidRDefault="008D35E8" w:rsidP="00950EB7">
            <w:pPr>
              <w:spacing w:line="256" w:lineRule="auto"/>
              <w:jc w:val="both"/>
              <w:rPr>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08E7A844" w14:textId="77777777" w:rsidR="008D35E8" w:rsidRPr="0051288B" w:rsidRDefault="008D35E8" w:rsidP="00950EB7">
            <w:pPr>
              <w:spacing w:line="256" w:lineRule="auto"/>
              <w:rPr>
                <w:color w:val="010000"/>
                <w:sz w:val="16"/>
                <w:szCs w:val="16"/>
              </w:rPr>
            </w:pPr>
            <w:r w:rsidRPr="0051288B">
              <w:rPr>
                <w:color w:val="010000"/>
                <w:sz w:val="16"/>
                <w:szCs w:val="16"/>
              </w:rPr>
              <w:t>6611</w:t>
            </w:r>
          </w:p>
        </w:tc>
        <w:tc>
          <w:tcPr>
            <w:tcW w:w="656" w:type="pct"/>
            <w:tcBorders>
              <w:top w:val="nil"/>
              <w:left w:val="nil"/>
              <w:bottom w:val="single" w:sz="4" w:space="0" w:color="auto"/>
              <w:right w:val="single" w:sz="4" w:space="0" w:color="auto"/>
            </w:tcBorders>
            <w:shd w:val="clear" w:color="auto" w:fill="FFFFFF"/>
            <w:vAlign w:val="center"/>
            <w:hideMark/>
          </w:tcPr>
          <w:p w14:paraId="3A2EDC72" w14:textId="77777777" w:rsidR="008D35E8" w:rsidRPr="0051288B" w:rsidRDefault="008D35E8" w:rsidP="00950EB7">
            <w:pPr>
              <w:spacing w:line="256" w:lineRule="auto"/>
              <w:jc w:val="center"/>
              <w:rPr>
                <w:sz w:val="16"/>
                <w:szCs w:val="16"/>
              </w:rPr>
            </w:pPr>
            <w:r w:rsidRPr="0051288B">
              <w:rPr>
                <w:color w:val="010000"/>
                <w:sz w:val="16"/>
                <w:szCs w:val="16"/>
              </w:rPr>
              <w:t>1995</w:t>
            </w:r>
          </w:p>
        </w:tc>
        <w:tc>
          <w:tcPr>
            <w:tcW w:w="2176" w:type="pct"/>
            <w:gridSpan w:val="2"/>
            <w:tcBorders>
              <w:top w:val="nil"/>
              <w:left w:val="nil"/>
              <w:bottom w:val="single" w:sz="4" w:space="0" w:color="auto"/>
              <w:right w:val="single" w:sz="4" w:space="0" w:color="auto"/>
            </w:tcBorders>
            <w:vAlign w:val="center"/>
            <w:hideMark/>
          </w:tcPr>
          <w:p w14:paraId="32CBCD8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E9DA74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EEBFDEB" w14:textId="77777777" w:rsidR="008D35E8" w:rsidRPr="0051288B" w:rsidRDefault="008D35E8" w:rsidP="00950EB7">
            <w:pPr>
              <w:spacing w:line="256" w:lineRule="auto"/>
              <w:jc w:val="right"/>
              <w:rPr>
                <w:color w:val="010000"/>
                <w:sz w:val="16"/>
                <w:szCs w:val="16"/>
              </w:rPr>
            </w:pPr>
            <w:r w:rsidRPr="0051288B">
              <w:rPr>
                <w:color w:val="010000"/>
                <w:sz w:val="16"/>
                <w:szCs w:val="16"/>
              </w:rPr>
              <w:t>227</w:t>
            </w:r>
          </w:p>
        </w:tc>
        <w:tc>
          <w:tcPr>
            <w:tcW w:w="990" w:type="pct"/>
            <w:gridSpan w:val="2"/>
            <w:tcBorders>
              <w:top w:val="nil"/>
              <w:left w:val="nil"/>
              <w:bottom w:val="single" w:sz="4" w:space="0" w:color="auto"/>
              <w:right w:val="single" w:sz="4" w:space="0" w:color="auto"/>
            </w:tcBorders>
            <w:shd w:val="clear" w:color="auto" w:fill="FFFFFF"/>
            <w:vAlign w:val="center"/>
            <w:hideMark/>
          </w:tcPr>
          <w:p w14:paraId="7E78F6C3"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19F813E"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5F2DD84D" w14:textId="77777777" w:rsidR="008D35E8" w:rsidRPr="0051288B" w:rsidRDefault="008D35E8" w:rsidP="00950EB7">
            <w:pPr>
              <w:spacing w:line="256" w:lineRule="auto"/>
              <w:jc w:val="center"/>
              <w:rPr>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vAlign w:val="center"/>
            <w:hideMark/>
          </w:tcPr>
          <w:p w14:paraId="7CCFE55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0CC8C2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12707AB" w14:textId="77777777" w:rsidR="008D35E8" w:rsidRPr="0051288B" w:rsidRDefault="008D35E8" w:rsidP="00950EB7">
            <w:pPr>
              <w:spacing w:line="256" w:lineRule="auto"/>
              <w:jc w:val="right"/>
              <w:rPr>
                <w:color w:val="010000"/>
                <w:sz w:val="16"/>
                <w:szCs w:val="16"/>
              </w:rPr>
            </w:pPr>
            <w:r w:rsidRPr="0051288B">
              <w:rPr>
                <w:color w:val="010000"/>
                <w:sz w:val="16"/>
                <w:szCs w:val="16"/>
              </w:rPr>
              <w:t>228</w:t>
            </w:r>
          </w:p>
        </w:tc>
        <w:tc>
          <w:tcPr>
            <w:tcW w:w="990" w:type="pct"/>
            <w:gridSpan w:val="2"/>
            <w:tcBorders>
              <w:top w:val="nil"/>
              <w:left w:val="nil"/>
              <w:bottom w:val="single" w:sz="4" w:space="0" w:color="auto"/>
              <w:right w:val="single" w:sz="4" w:space="0" w:color="auto"/>
            </w:tcBorders>
            <w:shd w:val="clear" w:color="auto" w:fill="FFFFFF"/>
            <w:vAlign w:val="center"/>
            <w:hideMark/>
          </w:tcPr>
          <w:p w14:paraId="215DD96E"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86B0E2E"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2E0BBD8C" w14:textId="77777777" w:rsidR="008D35E8" w:rsidRPr="0051288B" w:rsidRDefault="008D35E8" w:rsidP="00950EB7">
            <w:pPr>
              <w:spacing w:line="256" w:lineRule="auto"/>
              <w:jc w:val="center"/>
              <w:rPr>
                <w:sz w:val="16"/>
                <w:szCs w:val="16"/>
              </w:rPr>
            </w:pPr>
            <w:r w:rsidRPr="0051288B">
              <w:rPr>
                <w:color w:val="010000"/>
                <w:sz w:val="16"/>
                <w:szCs w:val="16"/>
              </w:rPr>
              <w:t>2015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3737E9A"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1F6FD53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2295C1B" w14:textId="77777777" w:rsidR="008D35E8" w:rsidRPr="0051288B" w:rsidRDefault="008D35E8" w:rsidP="00950EB7">
            <w:pPr>
              <w:spacing w:line="256" w:lineRule="auto"/>
              <w:jc w:val="right"/>
              <w:rPr>
                <w:color w:val="010000"/>
                <w:sz w:val="16"/>
                <w:szCs w:val="16"/>
              </w:rPr>
            </w:pPr>
            <w:r w:rsidRPr="0051288B">
              <w:rPr>
                <w:color w:val="010000"/>
                <w:sz w:val="16"/>
                <w:szCs w:val="16"/>
              </w:rPr>
              <w:t>229</w:t>
            </w:r>
          </w:p>
        </w:tc>
        <w:tc>
          <w:tcPr>
            <w:tcW w:w="990" w:type="pct"/>
            <w:gridSpan w:val="2"/>
            <w:tcBorders>
              <w:top w:val="nil"/>
              <w:left w:val="nil"/>
              <w:bottom w:val="single" w:sz="4" w:space="0" w:color="auto"/>
              <w:right w:val="single" w:sz="4" w:space="0" w:color="auto"/>
            </w:tcBorders>
            <w:shd w:val="clear" w:color="auto" w:fill="FFFFFF"/>
            <w:vAlign w:val="center"/>
            <w:hideMark/>
          </w:tcPr>
          <w:p w14:paraId="17BF4A88" w14:textId="77777777" w:rsidR="008D35E8" w:rsidRPr="0051288B" w:rsidRDefault="008D35E8" w:rsidP="00950EB7">
            <w:pPr>
              <w:spacing w:line="256" w:lineRule="auto"/>
              <w:jc w:val="both"/>
              <w:rPr>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209B0B44" w14:textId="77777777" w:rsidR="008D35E8" w:rsidRPr="0051288B" w:rsidRDefault="008D35E8" w:rsidP="00950EB7">
            <w:pPr>
              <w:spacing w:line="256" w:lineRule="auto"/>
              <w:rPr>
                <w:color w:val="010000"/>
                <w:sz w:val="16"/>
                <w:szCs w:val="16"/>
              </w:rPr>
            </w:pPr>
            <w:r w:rsidRPr="0051288B">
              <w:rPr>
                <w:color w:val="010000"/>
                <w:sz w:val="16"/>
                <w:szCs w:val="16"/>
              </w:rPr>
              <w:t>2329</w:t>
            </w:r>
          </w:p>
        </w:tc>
        <w:tc>
          <w:tcPr>
            <w:tcW w:w="656" w:type="pct"/>
            <w:tcBorders>
              <w:top w:val="nil"/>
              <w:left w:val="nil"/>
              <w:bottom w:val="single" w:sz="4" w:space="0" w:color="auto"/>
              <w:right w:val="single" w:sz="4" w:space="0" w:color="auto"/>
            </w:tcBorders>
            <w:shd w:val="clear" w:color="auto" w:fill="FFFFFF"/>
            <w:vAlign w:val="center"/>
            <w:hideMark/>
          </w:tcPr>
          <w:p w14:paraId="770BEA98" w14:textId="77777777" w:rsidR="008D35E8" w:rsidRPr="0051288B" w:rsidRDefault="008D35E8" w:rsidP="00950EB7">
            <w:pPr>
              <w:spacing w:line="256" w:lineRule="auto"/>
              <w:jc w:val="center"/>
              <w:rPr>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1F33C09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833127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0547F72" w14:textId="77777777" w:rsidR="008D35E8" w:rsidRPr="0051288B" w:rsidRDefault="008D35E8" w:rsidP="00950EB7">
            <w:pPr>
              <w:spacing w:line="256" w:lineRule="auto"/>
              <w:jc w:val="right"/>
              <w:rPr>
                <w:color w:val="010000"/>
                <w:sz w:val="16"/>
                <w:szCs w:val="16"/>
              </w:rPr>
            </w:pPr>
            <w:r w:rsidRPr="0051288B">
              <w:rPr>
                <w:color w:val="010000"/>
                <w:sz w:val="16"/>
                <w:szCs w:val="16"/>
              </w:rPr>
              <w:t>230</w:t>
            </w:r>
          </w:p>
        </w:tc>
        <w:tc>
          <w:tcPr>
            <w:tcW w:w="990" w:type="pct"/>
            <w:gridSpan w:val="2"/>
            <w:tcBorders>
              <w:top w:val="nil"/>
              <w:left w:val="nil"/>
              <w:bottom w:val="single" w:sz="4" w:space="0" w:color="auto"/>
              <w:right w:val="single" w:sz="4" w:space="0" w:color="auto"/>
            </w:tcBorders>
            <w:shd w:val="clear" w:color="auto" w:fill="FFFFFF"/>
            <w:vAlign w:val="center"/>
            <w:hideMark/>
          </w:tcPr>
          <w:p w14:paraId="64A9FCAC"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84F3E87" w14:textId="77777777" w:rsidR="008D35E8" w:rsidRPr="0051288B" w:rsidRDefault="008D35E8" w:rsidP="00950EB7">
            <w:pPr>
              <w:spacing w:line="256" w:lineRule="auto"/>
              <w:rPr>
                <w:color w:val="010000"/>
                <w:sz w:val="16"/>
                <w:szCs w:val="16"/>
              </w:rPr>
            </w:pPr>
            <w:r w:rsidRPr="0051288B">
              <w:rPr>
                <w:color w:val="010000"/>
                <w:sz w:val="16"/>
                <w:szCs w:val="16"/>
              </w:rPr>
              <w:t>330365</w:t>
            </w:r>
          </w:p>
        </w:tc>
        <w:tc>
          <w:tcPr>
            <w:tcW w:w="656" w:type="pct"/>
            <w:tcBorders>
              <w:top w:val="nil"/>
              <w:left w:val="nil"/>
              <w:bottom w:val="single" w:sz="4" w:space="0" w:color="auto"/>
              <w:right w:val="single" w:sz="4" w:space="0" w:color="auto"/>
            </w:tcBorders>
            <w:shd w:val="clear" w:color="auto" w:fill="FFFFFF"/>
            <w:vAlign w:val="center"/>
            <w:hideMark/>
          </w:tcPr>
          <w:p w14:paraId="431EBE66" w14:textId="77777777" w:rsidR="008D35E8" w:rsidRPr="0051288B" w:rsidRDefault="008D35E8" w:rsidP="00950EB7">
            <w:pPr>
              <w:spacing w:line="256" w:lineRule="auto"/>
              <w:jc w:val="center"/>
              <w:rPr>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vAlign w:val="center"/>
            <w:hideMark/>
          </w:tcPr>
          <w:p w14:paraId="0D7B247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98C58B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A595220" w14:textId="77777777" w:rsidR="008D35E8" w:rsidRPr="0051288B" w:rsidRDefault="008D35E8" w:rsidP="00950EB7">
            <w:pPr>
              <w:spacing w:line="256" w:lineRule="auto"/>
              <w:jc w:val="right"/>
              <w:rPr>
                <w:color w:val="010000"/>
                <w:sz w:val="16"/>
                <w:szCs w:val="16"/>
              </w:rPr>
            </w:pPr>
            <w:r w:rsidRPr="0051288B">
              <w:rPr>
                <w:color w:val="010000"/>
                <w:sz w:val="16"/>
                <w:szCs w:val="16"/>
              </w:rPr>
              <w:t>231</w:t>
            </w:r>
          </w:p>
        </w:tc>
        <w:tc>
          <w:tcPr>
            <w:tcW w:w="990" w:type="pct"/>
            <w:gridSpan w:val="2"/>
            <w:tcBorders>
              <w:top w:val="nil"/>
              <w:left w:val="nil"/>
              <w:bottom w:val="single" w:sz="4" w:space="0" w:color="auto"/>
              <w:right w:val="single" w:sz="4" w:space="0" w:color="auto"/>
            </w:tcBorders>
            <w:shd w:val="clear" w:color="auto" w:fill="FFFFFF"/>
            <w:vAlign w:val="center"/>
            <w:hideMark/>
          </w:tcPr>
          <w:p w14:paraId="7FB0741B"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F6331E3" w14:textId="77777777" w:rsidR="008D35E8" w:rsidRPr="0051288B" w:rsidRDefault="008D35E8" w:rsidP="00950EB7">
            <w:pPr>
              <w:spacing w:line="256" w:lineRule="auto"/>
              <w:rPr>
                <w:color w:val="010000"/>
                <w:sz w:val="16"/>
                <w:szCs w:val="16"/>
              </w:rPr>
            </w:pPr>
            <w:r w:rsidRPr="0051288B">
              <w:rPr>
                <w:color w:val="010000"/>
                <w:sz w:val="16"/>
                <w:szCs w:val="16"/>
              </w:rPr>
              <w:t>390992</w:t>
            </w:r>
          </w:p>
        </w:tc>
        <w:tc>
          <w:tcPr>
            <w:tcW w:w="656" w:type="pct"/>
            <w:tcBorders>
              <w:top w:val="nil"/>
              <w:left w:val="nil"/>
              <w:bottom w:val="single" w:sz="4" w:space="0" w:color="auto"/>
              <w:right w:val="single" w:sz="4" w:space="0" w:color="auto"/>
            </w:tcBorders>
            <w:shd w:val="clear" w:color="auto" w:fill="FFFFFF"/>
            <w:vAlign w:val="center"/>
            <w:hideMark/>
          </w:tcPr>
          <w:p w14:paraId="0B7D9188" w14:textId="77777777" w:rsidR="008D35E8" w:rsidRPr="0051288B" w:rsidRDefault="008D35E8" w:rsidP="00950EB7">
            <w:pPr>
              <w:spacing w:line="256" w:lineRule="auto"/>
              <w:jc w:val="center"/>
              <w:rPr>
                <w:sz w:val="16"/>
                <w:szCs w:val="16"/>
              </w:rPr>
            </w:pPr>
            <w:r w:rsidRPr="0051288B">
              <w:rPr>
                <w:color w:val="010000"/>
                <w:sz w:val="16"/>
                <w:szCs w:val="16"/>
              </w:rPr>
              <w:t>2003</w:t>
            </w:r>
          </w:p>
        </w:tc>
        <w:tc>
          <w:tcPr>
            <w:tcW w:w="2176" w:type="pct"/>
            <w:gridSpan w:val="2"/>
            <w:tcBorders>
              <w:top w:val="nil"/>
              <w:left w:val="nil"/>
              <w:bottom w:val="single" w:sz="4" w:space="0" w:color="auto"/>
              <w:right w:val="single" w:sz="4" w:space="0" w:color="auto"/>
            </w:tcBorders>
            <w:vAlign w:val="center"/>
            <w:hideMark/>
          </w:tcPr>
          <w:p w14:paraId="6B44CD7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C4CC8E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834BE73" w14:textId="77777777" w:rsidR="008D35E8" w:rsidRPr="0051288B" w:rsidRDefault="008D35E8" w:rsidP="00950EB7">
            <w:pPr>
              <w:spacing w:line="256" w:lineRule="auto"/>
              <w:jc w:val="right"/>
              <w:rPr>
                <w:color w:val="010000"/>
                <w:sz w:val="16"/>
                <w:szCs w:val="16"/>
              </w:rPr>
            </w:pPr>
            <w:r w:rsidRPr="0051288B">
              <w:rPr>
                <w:color w:val="010000"/>
                <w:sz w:val="16"/>
                <w:szCs w:val="16"/>
              </w:rPr>
              <w:t>232</w:t>
            </w:r>
          </w:p>
        </w:tc>
        <w:tc>
          <w:tcPr>
            <w:tcW w:w="990" w:type="pct"/>
            <w:gridSpan w:val="2"/>
            <w:tcBorders>
              <w:top w:val="nil"/>
              <w:left w:val="nil"/>
              <w:bottom w:val="single" w:sz="4" w:space="0" w:color="auto"/>
              <w:right w:val="single" w:sz="4" w:space="0" w:color="auto"/>
            </w:tcBorders>
            <w:shd w:val="clear" w:color="auto" w:fill="FFFFFF"/>
            <w:vAlign w:val="center"/>
            <w:hideMark/>
          </w:tcPr>
          <w:p w14:paraId="0A7B0451"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C61564B"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2D383DEF" w14:textId="77777777" w:rsidR="008D35E8" w:rsidRPr="0051288B" w:rsidRDefault="008D35E8" w:rsidP="00950EB7">
            <w:pPr>
              <w:spacing w:line="256" w:lineRule="auto"/>
              <w:jc w:val="center"/>
              <w:rPr>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61ACC6A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B0DE1A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8C5465F" w14:textId="77777777" w:rsidR="008D35E8" w:rsidRPr="0051288B" w:rsidRDefault="008D35E8" w:rsidP="00950EB7">
            <w:pPr>
              <w:spacing w:line="256" w:lineRule="auto"/>
              <w:jc w:val="right"/>
              <w:rPr>
                <w:color w:val="010000"/>
                <w:sz w:val="16"/>
                <w:szCs w:val="16"/>
              </w:rPr>
            </w:pPr>
            <w:r w:rsidRPr="0051288B">
              <w:rPr>
                <w:color w:val="010000"/>
                <w:sz w:val="16"/>
                <w:szCs w:val="16"/>
              </w:rPr>
              <w:t>233</w:t>
            </w:r>
          </w:p>
        </w:tc>
        <w:tc>
          <w:tcPr>
            <w:tcW w:w="990" w:type="pct"/>
            <w:gridSpan w:val="2"/>
            <w:tcBorders>
              <w:top w:val="nil"/>
              <w:left w:val="nil"/>
              <w:bottom w:val="single" w:sz="4" w:space="0" w:color="auto"/>
              <w:right w:val="single" w:sz="4" w:space="0" w:color="auto"/>
            </w:tcBorders>
            <w:shd w:val="clear" w:color="auto" w:fill="FFFFFF"/>
            <w:vAlign w:val="center"/>
            <w:hideMark/>
          </w:tcPr>
          <w:p w14:paraId="7329AAA3"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0842049"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07D747BF" w14:textId="77777777" w:rsidR="008D35E8" w:rsidRPr="0051288B" w:rsidRDefault="008D35E8" w:rsidP="00950EB7">
            <w:pPr>
              <w:spacing w:line="256" w:lineRule="auto"/>
              <w:jc w:val="center"/>
              <w:rPr>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vAlign w:val="center"/>
            <w:hideMark/>
          </w:tcPr>
          <w:p w14:paraId="68E818D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49791B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E9571B8" w14:textId="77777777" w:rsidR="008D35E8" w:rsidRPr="0051288B" w:rsidRDefault="008D35E8" w:rsidP="00950EB7">
            <w:pPr>
              <w:spacing w:line="256" w:lineRule="auto"/>
              <w:jc w:val="right"/>
              <w:rPr>
                <w:color w:val="010000"/>
                <w:sz w:val="16"/>
                <w:szCs w:val="16"/>
              </w:rPr>
            </w:pPr>
            <w:r w:rsidRPr="0051288B">
              <w:rPr>
                <w:color w:val="010000"/>
                <w:sz w:val="16"/>
                <w:szCs w:val="16"/>
              </w:rPr>
              <w:t>234</w:t>
            </w:r>
          </w:p>
        </w:tc>
        <w:tc>
          <w:tcPr>
            <w:tcW w:w="990" w:type="pct"/>
            <w:gridSpan w:val="2"/>
            <w:tcBorders>
              <w:top w:val="nil"/>
              <w:left w:val="nil"/>
              <w:bottom w:val="single" w:sz="4" w:space="0" w:color="auto"/>
              <w:right w:val="single" w:sz="4" w:space="0" w:color="auto"/>
            </w:tcBorders>
            <w:shd w:val="clear" w:color="auto" w:fill="FFFFFF"/>
            <w:vAlign w:val="center"/>
            <w:hideMark/>
          </w:tcPr>
          <w:p w14:paraId="56387B55"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FE03D66" w14:textId="77777777" w:rsidR="008D35E8" w:rsidRPr="0051288B" w:rsidRDefault="008D35E8" w:rsidP="00950EB7">
            <w:pPr>
              <w:spacing w:line="256" w:lineRule="auto"/>
              <w:rPr>
                <w:color w:val="010000"/>
                <w:sz w:val="16"/>
                <w:szCs w:val="16"/>
              </w:rPr>
            </w:pPr>
            <w:r w:rsidRPr="0051288B">
              <w:rPr>
                <w:color w:val="010000"/>
                <w:sz w:val="16"/>
                <w:szCs w:val="16"/>
              </w:rPr>
              <w:t>39099</w:t>
            </w:r>
          </w:p>
        </w:tc>
        <w:tc>
          <w:tcPr>
            <w:tcW w:w="656" w:type="pct"/>
            <w:tcBorders>
              <w:top w:val="nil"/>
              <w:left w:val="nil"/>
              <w:bottom w:val="single" w:sz="4" w:space="0" w:color="auto"/>
              <w:right w:val="single" w:sz="4" w:space="0" w:color="auto"/>
            </w:tcBorders>
            <w:shd w:val="clear" w:color="auto" w:fill="FFFFFF"/>
            <w:vAlign w:val="center"/>
            <w:hideMark/>
          </w:tcPr>
          <w:p w14:paraId="68A063DE" w14:textId="77777777" w:rsidR="008D35E8" w:rsidRPr="0051288B" w:rsidRDefault="008D35E8" w:rsidP="00950EB7">
            <w:pPr>
              <w:spacing w:line="256" w:lineRule="auto"/>
              <w:jc w:val="center"/>
              <w:rPr>
                <w:sz w:val="16"/>
                <w:szCs w:val="16"/>
              </w:rPr>
            </w:pPr>
            <w:r w:rsidRPr="0051288B">
              <w:rPr>
                <w:color w:val="010000"/>
                <w:sz w:val="16"/>
                <w:szCs w:val="16"/>
              </w:rPr>
              <w:t>2004</w:t>
            </w:r>
          </w:p>
        </w:tc>
        <w:tc>
          <w:tcPr>
            <w:tcW w:w="2176" w:type="pct"/>
            <w:gridSpan w:val="2"/>
            <w:tcBorders>
              <w:top w:val="nil"/>
              <w:left w:val="nil"/>
              <w:bottom w:val="single" w:sz="4" w:space="0" w:color="auto"/>
              <w:right w:val="single" w:sz="4" w:space="0" w:color="auto"/>
            </w:tcBorders>
            <w:vAlign w:val="center"/>
            <w:hideMark/>
          </w:tcPr>
          <w:p w14:paraId="6C24387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50639A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5BCE009" w14:textId="77777777" w:rsidR="008D35E8" w:rsidRPr="0051288B" w:rsidRDefault="008D35E8" w:rsidP="00950EB7">
            <w:pPr>
              <w:spacing w:line="256" w:lineRule="auto"/>
              <w:jc w:val="right"/>
              <w:rPr>
                <w:color w:val="010000"/>
                <w:sz w:val="16"/>
                <w:szCs w:val="16"/>
              </w:rPr>
            </w:pPr>
            <w:r w:rsidRPr="0051288B">
              <w:rPr>
                <w:color w:val="010000"/>
                <w:sz w:val="16"/>
                <w:szCs w:val="16"/>
              </w:rPr>
              <w:t>235</w:t>
            </w:r>
          </w:p>
        </w:tc>
        <w:tc>
          <w:tcPr>
            <w:tcW w:w="990" w:type="pct"/>
            <w:gridSpan w:val="2"/>
            <w:tcBorders>
              <w:top w:val="nil"/>
              <w:left w:val="nil"/>
              <w:bottom w:val="single" w:sz="4" w:space="0" w:color="auto"/>
              <w:right w:val="single" w:sz="4" w:space="0" w:color="auto"/>
            </w:tcBorders>
            <w:shd w:val="clear" w:color="auto" w:fill="FFFFFF"/>
            <w:vAlign w:val="center"/>
            <w:hideMark/>
          </w:tcPr>
          <w:p w14:paraId="39EB7D9B" w14:textId="77777777" w:rsidR="008D35E8" w:rsidRPr="0051288B" w:rsidRDefault="008D35E8" w:rsidP="00950EB7">
            <w:pPr>
              <w:spacing w:line="256" w:lineRule="auto"/>
              <w:jc w:val="both"/>
              <w:rPr>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1A3E6FF6" w14:textId="77777777" w:rsidR="008D35E8" w:rsidRPr="0051288B" w:rsidRDefault="008D35E8" w:rsidP="00950EB7">
            <w:pPr>
              <w:spacing w:line="256" w:lineRule="auto"/>
              <w:rPr>
                <w:color w:val="010000"/>
                <w:sz w:val="16"/>
                <w:szCs w:val="16"/>
              </w:rPr>
            </w:pPr>
            <w:r w:rsidRPr="0051288B">
              <w:rPr>
                <w:color w:val="010000"/>
                <w:sz w:val="16"/>
                <w:szCs w:val="16"/>
              </w:rPr>
              <w:t>2329</w:t>
            </w:r>
          </w:p>
        </w:tc>
        <w:tc>
          <w:tcPr>
            <w:tcW w:w="656" w:type="pct"/>
            <w:tcBorders>
              <w:top w:val="nil"/>
              <w:left w:val="nil"/>
              <w:bottom w:val="single" w:sz="4" w:space="0" w:color="auto"/>
              <w:right w:val="single" w:sz="4" w:space="0" w:color="auto"/>
            </w:tcBorders>
            <w:shd w:val="clear" w:color="auto" w:fill="FFFFFF"/>
            <w:vAlign w:val="center"/>
            <w:hideMark/>
          </w:tcPr>
          <w:p w14:paraId="685A033C" w14:textId="77777777" w:rsidR="008D35E8" w:rsidRPr="0051288B" w:rsidRDefault="008D35E8" w:rsidP="00950EB7">
            <w:pPr>
              <w:spacing w:line="256" w:lineRule="auto"/>
              <w:jc w:val="center"/>
              <w:rPr>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603B10F4"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9D476D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ADEB3C7" w14:textId="77777777" w:rsidR="008D35E8" w:rsidRPr="0051288B" w:rsidRDefault="008D35E8" w:rsidP="00950EB7">
            <w:pPr>
              <w:spacing w:line="256" w:lineRule="auto"/>
              <w:jc w:val="right"/>
              <w:rPr>
                <w:color w:val="010000"/>
                <w:sz w:val="16"/>
                <w:szCs w:val="16"/>
              </w:rPr>
            </w:pPr>
            <w:r w:rsidRPr="0051288B">
              <w:rPr>
                <w:color w:val="010000"/>
                <w:sz w:val="16"/>
                <w:szCs w:val="16"/>
              </w:rPr>
              <w:t>236</w:t>
            </w:r>
          </w:p>
        </w:tc>
        <w:tc>
          <w:tcPr>
            <w:tcW w:w="990" w:type="pct"/>
            <w:gridSpan w:val="2"/>
            <w:tcBorders>
              <w:top w:val="nil"/>
              <w:left w:val="nil"/>
              <w:bottom w:val="single" w:sz="4" w:space="0" w:color="auto"/>
              <w:right w:val="single" w:sz="4" w:space="0" w:color="auto"/>
            </w:tcBorders>
            <w:shd w:val="clear" w:color="auto" w:fill="FFFFFF"/>
            <w:vAlign w:val="center"/>
            <w:hideMark/>
          </w:tcPr>
          <w:p w14:paraId="7CA3B9A6"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01605EC" w14:textId="77777777" w:rsidR="008D35E8" w:rsidRPr="0051288B" w:rsidRDefault="008D35E8" w:rsidP="00950EB7">
            <w:pPr>
              <w:spacing w:line="256" w:lineRule="auto"/>
              <w:jc w:val="both"/>
              <w:rPr>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57EE08DF" w14:textId="77777777" w:rsidR="008D35E8" w:rsidRPr="0051288B" w:rsidRDefault="008D35E8" w:rsidP="00950EB7">
            <w:pPr>
              <w:spacing w:line="256" w:lineRule="auto"/>
              <w:jc w:val="center"/>
              <w:rPr>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vAlign w:val="center"/>
            <w:hideMark/>
          </w:tcPr>
          <w:p w14:paraId="61D7408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8159BD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6E07F49" w14:textId="77777777" w:rsidR="008D35E8" w:rsidRPr="0051288B" w:rsidRDefault="008D35E8" w:rsidP="00950EB7">
            <w:pPr>
              <w:spacing w:line="256" w:lineRule="auto"/>
              <w:jc w:val="right"/>
              <w:rPr>
                <w:color w:val="010000"/>
                <w:sz w:val="16"/>
                <w:szCs w:val="16"/>
              </w:rPr>
            </w:pPr>
            <w:r w:rsidRPr="0051288B">
              <w:rPr>
                <w:color w:val="010000"/>
                <w:sz w:val="16"/>
                <w:szCs w:val="16"/>
              </w:rPr>
              <w:t>237</w:t>
            </w:r>
          </w:p>
        </w:tc>
        <w:tc>
          <w:tcPr>
            <w:tcW w:w="990" w:type="pct"/>
            <w:gridSpan w:val="2"/>
            <w:tcBorders>
              <w:top w:val="nil"/>
              <w:left w:val="nil"/>
              <w:bottom w:val="single" w:sz="4" w:space="0" w:color="auto"/>
              <w:right w:val="single" w:sz="4" w:space="0" w:color="auto"/>
            </w:tcBorders>
            <w:shd w:val="clear" w:color="auto" w:fill="FFFFFF"/>
            <w:vAlign w:val="center"/>
            <w:hideMark/>
          </w:tcPr>
          <w:p w14:paraId="6D7FD12F"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5B88E4B8" w14:textId="77777777" w:rsidR="008D35E8" w:rsidRPr="0051288B" w:rsidRDefault="008D35E8" w:rsidP="00950EB7">
            <w:pPr>
              <w:spacing w:line="256" w:lineRule="auto"/>
              <w:jc w:val="both"/>
              <w:rPr>
                <w:sz w:val="16"/>
                <w:szCs w:val="16"/>
              </w:rPr>
            </w:pPr>
            <w:r w:rsidRPr="0051288B">
              <w:rPr>
                <w:color w:val="010000"/>
                <w:sz w:val="16"/>
                <w:szCs w:val="16"/>
              </w:rPr>
              <w:t>39099</w:t>
            </w:r>
          </w:p>
        </w:tc>
        <w:tc>
          <w:tcPr>
            <w:tcW w:w="656" w:type="pct"/>
            <w:tcBorders>
              <w:top w:val="nil"/>
              <w:left w:val="nil"/>
              <w:bottom w:val="single" w:sz="4" w:space="0" w:color="auto"/>
              <w:right w:val="single" w:sz="4" w:space="0" w:color="auto"/>
            </w:tcBorders>
            <w:shd w:val="clear" w:color="auto" w:fill="FFFFFF"/>
            <w:vAlign w:val="center"/>
            <w:hideMark/>
          </w:tcPr>
          <w:p w14:paraId="2DBB4F5F" w14:textId="77777777" w:rsidR="008D35E8" w:rsidRPr="0051288B" w:rsidRDefault="008D35E8" w:rsidP="00950EB7">
            <w:pPr>
              <w:spacing w:line="256" w:lineRule="auto"/>
              <w:jc w:val="center"/>
              <w:rPr>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vAlign w:val="center"/>
            <w:hideMark/>
          </w:tcPr>
          <w:p w14:paraId="05E0B1E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4590AD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0089EC3" w14:textId="77777777" w:rsidR="008D35E8" w:rsidRPr="0051288B" w:rsidRDefault="008D35E8" w:rsidP="00950EB7">
            <w:pPr>
              <w:spacing w:line="256" w:lineRule="auto"/>
              <w:jc w:val="right"/>
              <w:rPr>
                <w:color w:val="010000"/>
                <w:sz w:val="16"/>
                <w:szCs w:val="16"/>
              </w:rPr>
            </w:pPr>
            <w:r w:rsidRPr="0051288B">
              <w:rPr>
                <w:color w:val="010000"/>
                <w:sz w:val="16"/>
                <w:szCs w:val="16"/>
              </w:rPr>
              <w:t>238</w:t>
            </w:r>
          </w:p>
        </w:tc>
        <w:tc>
          <w:tcPr>
            <w:tcW w:w="990" w:type="pct"/>
            <w:gridSpan w:val="2"/>
            <w:tcBorders>
              <w:top w:val="nil"/>
              <w:left w:val="nil"/>
              <w:bottom w:val="single" w:sz="4" w:space="0" w:color="auto"/>
              <w:right w:val="single" w:sz="4" w:space="0" w:color="auto"/>
            </w:tcBorders>
            <w:shd w:val="clear" w:color="auto" w:fill="FFFFFF"/>
            <w:vAlign w:val="center"/>
            <w:hideMark/>
          </w:tcPr>
          <w:p w14:paraId="35BF6AE5" w14:textId="77777777" w:rsidR="008D35E8" w:rsidRPr="0051288B" w:rsidRDefault="008D35E8" w:rsidP="00950EB7">
            <w:pPr>
              <w:spacing w:line="256" w:lineRule="auto"/>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B7494AF" w14:textId="77777777" w:rsidR="008D35E8" w:rsidRPr="0051288B" w:rsidRDefault="008D35E8" w:rsidP="00950EB7">
            <w:pPr>
              <w:spacing w:line="256" w:lineRule="auto"/>
              <w:jc w:val="both"/>
              <w:rPr>
                <w:sz w:val="16"/>
                <w:szCs w:val="16"/>
              </w:rPr>
            </w:pPr>
            <w:r w:rsidRPr="0051288B">
              <w:rPr>
                <w:color w:val="010000"/>
                <w:sz w:val="16"/>
                <w:szCs w:val="16"/>
              </w:rPr>
              <w:t>390994</w:t>
            </w:r>
          </w:p>
        </w:tc>
        <w:tc>
          <w:tcPr>
            <w:tcW w:w="656" w:type="pct"/>
            <w:tcBorders>
              <w:top w:val="nil"/>
              <w:left w:val="nil"/>
              <w:bottom w:val="single" w:sz="4" w:space="0" w:color="auto"/>
              <w:right w:val="single" w:sz="4" w:space="0" w:color="auto"/>
            </w:tcBorders>
            <w:shd w:val="clear" w:color="auto" w:fill="FFFFFF"/>
            <w:vAlign w:val="center"/>
            <w:hideMark/>
          </w:tcPr>
          <w:p w14:paraId="1278A79D" w14:textId="77777777" w:rsidR="008D35E8" w:rsidRPr="0051288B" w:rsidRDefault="008D35E8" w:rsidP="00950EB7">
            <w:pPr>
              <w:spacing w:line="256" w:lineRule="auto"/>
              <w:jc w:val="center"/>
              <w:rPr>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39C2E1B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420FB1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7025F4E" w14:textId="77777777" w:rsidR="008D35E8" w:rsidRPr="0051288B" w:rsidRDefault="008D35E8" w:rsidP="00950EB7">
            <w:pPr>
              <w:spacing w:line="256" w:lineRule="auto"/>
              <w:jc w:val="right"/>
              <w:rPr>
                <w:color w:val="010000"/>
                <w:sz w:val="16"/>
                <w:szCs w:val="16"/>
              </w:rPr>
            </w:pPr>
            <w:r w:rsidRPr="0051288B">
              <w:rPr>
                <w:color w:val="010000"/>
                <w:sz w:val="16"/>
                <w:szCs w:val="16"/>
              </w:rPr>
              <w:t>239</w:t>
            </w:r>
          </w:p>
        </w:tc>
        <w:tc>
          <w:tcPr>
            <w:tcW w:w="990" w:type="pct"/>
            <w:gridSpan w:val="2"/>
            <w:tcBorders>
              <w:top w:val="nil"/>
              <w:left w:val="nil"/>
              <w:bottom w:val="single" w:sz="4" w:space="0" w:color="auto"/>
              <w:right w:val="single" w:sz="4" w:space="0" w:color="auto"/>
            </w:tcBorders>
            <w:shd w:val="clear" w:color="auto" w:fill="FFFFFF"/>
            <w:vAlign w:val="center"/>
            <w:hideMark/>
          </w:tcPr>
          <w:p w14:paraId="610F14D1" w14:textId="77777777" w:rsidR="008D35E8" w:rsidRPr="0051288B" w:rsidRDefault="008D35E8" w:rsidP="00950EB7">
            <w:pPr>
              <w:spacing w:line="256" w:lineRule="auto"/>
              <w:jc w:val="both"/>
              <w:rPr>
                <w:sz w:val="16"/>
                <w:szCs w:val="16"/>
              </w:rPr>
            </w:pPr>
            <w:r w:rsidRPr="0051288B">
              <w:rPr>
                <w:color w:val="010000"/>
                <w:sz w:val="16"/>
                <w:szCs w:val="16"/>
              </w:rPr>
              <w:t xml:space="preserve">МТЗ </w:t>
            </w:r>
          </w:p>
        </w:tc>
        <w:tc>
          <w:tcPr>
            <w:tcW w:w="813" w:type="pct"/>
            <w:tcBorders>
              <w:top w:val="nil"/>
              <w:left w:val="nil"/>
              <w:bottom w:val="single" w:sz="4" w:space="0" w:color="auto"/>
              <w:right w:val="single" w:sz="4" w:space="0" w:color="auto"/>
            </w:tcBorders>
            <w:shd w:val="clear" w:color="auto" w:fill="FFFFFF"/>
            <w:vAlign w:val="center"/>
            <w:hideMark/>
          </w:tcPr>
          <w:p w14:paraId="1A9E7BD5" w14:textId="77777777" w:rsidR="008D35E8" w:rsidRPr="0051288B" w:rsidRDefault="008D35E8" w:rsidP="00950EB7">
            <w:pPr>
              <w:spacing w:line="256" w:lineRule="auto"/>
              <w:jc w:val="both"/>
              <w:rPr>
                <w:sz w:val="16"/>
                <w:szCs w:val="16"/>
              </w:rPr>
            </w:pPr>
            <w:r w:rsidRPr="0051288B">
              <w:rPr>
                <w:color w:val="010000"/>
                <w:sz w:val="16"/>
                <w:szCs w:val="16"/>
              </w:rPr>
              <w:t>82,1</w:t>
            </w:r>
          </w:p>
        </w:tc>
        <w:tc>
          <w:tcPr>
            <w:tcW w:w="656" w:type="pct"/>
            <w:tcBorders>
              <w:top w:val="nil"/>
              <w:left w:val="nil"/>
              <w:bottom w:val="single" w:sz="4" w:space="0" w:color="auto"/>
              <w:right w:val="single" w:sz="4" w:space="0" w:color="auto"/>
            </w:tcBorders>
            <w:shd w:val="clear" w:color="auto" w:fill="FFFFFF"/>
            <w:vAlign w:val="center"/>
            <w:hideMark/>
          </w:tcPr>
          <w:p w14:paraId="4D014F0E" w14:textId="77777777" w:rsidR="008D35E8" w:rsidRPr="0051288B" w:rsidRDefault="008D35E8" w:rsidP="00950EB7">
            <w:pPr>
              <w:spacing w:line="256" w:lineRule="auto"/>
              <w:jc w:val="center"/>
              <w:rPr>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46429A2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464E4AE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04CDC20" w14:textId="77777777" w:rsidR="008D35E8" w:rsidRPr="0051288B" w:rsidRDefault="008D35E8" w:rsidP="00950EB7">
            <w:pPr>
              <w:spacing w:line="256" w:lineRule="auto"/>
              <w:jc w:val="right"/>
              <w:rPr>
                <w:color w:val="010000"/>
                <w:sz w:val="16"/>
                <w:szCs w:val="16"/>
              </w:rPr>
            </w:pPr>
            <w:r w:rsidRPr="0051288B">
              <w:rPr>
                <w:color w:val="010000"/>
                <w:sz w:val="16"/>
                <w:szCs w:val="16"/>
              </w:rPr>
              <w:t>240</w:t>
            </w:r>
          </w:p>
        </w:tc>
        <w:tc>
          <w:tcPr>
            <w:tcW w:w="990" w:type="pct"/>
            <w:gridSpan w:val="2"/>
            <w:tcBorders>
              <w:top w:val="nil"/>
              <w:left w:val="nil"/>
              <w:bottom w:val="single" w:sz="4" w:space="0" w:color="auto"/>
              <w:right w:val="single" w:sz="4" w:space="0" w:color="auto"/>
            </w:tcBorders>
            <w:shd w:val="clear" w:color="auto" w:fill="FFFFFF"/>
            <w:vAlign w:val="center"/>
            <w:hideMark/>
          </w:tcPr>
          <w:p w14:paraId="1FA57166"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8FC0B42" w14:textId="77777777" w:rsidR="008D35E8" w:rsidRPr="0051288B" w:rsidRDefault="008D35E8" w:rsidP="00950EB7">
            <w:pPr>
              <w:spacing w:line="256" w:lineRule="auto"/>
              <w:rPr>
                <w:color w:val="010000"/>
                <w:sz w:val="16"/>
                <w:szCs w:val="16"/>
              </w:rPr>
            </w:pPr>
            <w:r w:rsidRPr="0051288B">
              <w:rPr>
                <w:color w:val="010000"/>
                <w:sz w:val="16"/>
                <w:szCs w:val="16"/>
              </w:rPr>
              <w:t>3962</w:t>
            </w:r>
          </w:p>
        </w:tc>
        <w:tc>
          <w:tcPr>
            <w:tcW w:w="656" w:type="pct"/>
            <w:tcBorders>
              <w:top w:val="nil"/>
              <w:left w:val="nil"/>
              <w:bottom w:val="single" w:sz="4" w:space="0" w:color="auto"/>
              <w:right w:val="single" w:sz="4" w:space="0" w:color="auto"/>
            </w:tcBorders>
            <w:shd w:val="clear" w:color="auto" w:fill="FFFFFF"/>
            <w:vAlign w:val="center"/>
            <w:hideMark/>
          </w:tcPr>
          <w:p w14:paraId="6848A37D" w14:textId="77777777" w:rsidR="008D35E8" w:rsidRPr="0051288B" w:rsidRDefault="008D35E8" w:rsidP="00950EB7">
            <w:pPr>
              <w:spacing w:line="256" w:lineRule="auto"/>
              <w:jc w:val="center"/>
              <w:rPr>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45B4DB4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C1B743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49D4F26" w14:textId="77777777" w:rsidR="008D35E8" w:rsidRPr="0051288B" w:rsidRDefault="008D35E8" w:rsidP="00950EB7">
            <w:pPr>
              <w:spacing w:line="256" w:lineRule="auto"/>
              <w:jc w:val="right"/>
              <w:rPr>
                <w:color w:val="010000"/>
                <w:sz w:val="16"/>
                <w:szCs w:val="16"/>
              </w:rPr>
            </w:pPr>
            <w:r w:rsidRPr="0051288B">
              <w:rPr>
                <w:color w:val="010000"/>
                <w:sz w:val="16"/>
                <w:szCs w:val="16"/>
              </w:rPr>
              <w:t>241</w:t>
            </w:r>
          </w:p>
        </w:tc>
        <w:tc>
          <w:tcPr>
            <w:tcW w:w="990" w:type="pct"/>
            <w:gridSpan w:val="2"/>
            <w:tcBorders>
              <w:top w:val="nil"/>
              <w:left w:val="nil"/>
              <w:bottom w:val="single" w:sz="4" w:space="0" w:color="auto"/>
              <w:right w:val="single" w:sz="4" w:space="0" w:color="auto"/>
            </w:tcBorders>
            <w:shd w:val="clear" w:color="auto" w:fill="FFFFFF"/>
            <w:vAlign w:val="center"/>
            <w:hideMark/>
          </w:tcPr>
          <w:p w14:paraId="61F2319B"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365E81E"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17869474" w14:textId="77777777" w:rsidR="008D35E8" w:rsidRPr="0051288B" w:rsidRDefault="008D35E8" w:rsidP="00950EB7">
            <w:pPr>
              <w:spacing w:line="256" w:lineRule="auto"/>
              <w:jc w:val="center"/>
              <w:rPr>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vAlign w:val="center"/>
            <w:hideMark/>
          </w:tcPr>
          <w:p w14:paraId="20F9D98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713F03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445A60A" w14:textId="77777777" w:rsidR="008D35E8" w:rsidRPr="0051288B" w:rsidRDefault="008D35E8" w:rsidP="00950EB7">
            <w:pPr>
              <w:spacing w:line="256" w:lineRule="auto"/>
              <w:jc w:val="right"/>
              <w:rPr>
                <w:color w:val="010000"/>
                <w:sz w:val="16"/>
                <w:szCs w:val="16"/>
              </w:rPr>
            </w:pPr>
            <w:r w:rsidRPr="0051288B">
              <w:rPr>
                <w:color w:val="010000"/>
                <w:sz w:val="16"/>
                <w:szCs w:val="16"/>
              </w:rPr>
              <w:t>242</w:t>
            </w:r>
          </w:p>
        </w:tc>
        <w:tc>
          <w:tcPr>
            <w:tcW w:w="990" w:type="pct"/>
            <w:gridSpan w:val="2"/>
            <w:tcBorders>
              <w:top w:val="nil"/>
              <w:left w:val="nil"/>
              <w:bottom w:val="single" w:sz="4" w:space="0" w:color="auto"/>
              <w:right w:val="single" w:sz="4" w:space="0" w:color="auto"/>
            </w:tcBorders>
            <w:shd w:val="clear" w:color="auto" w:fill="FFFFFF"/>
            <w:vAlign w:val="center"/>
            <w:hideMark/>
          </w:tcPr>
          <w:p w14:paraId="6EFF9B7B" w14:textId="77777777" w:rsidR="008D35E8" w:rsidRPr="0051288B" w:rsidRDefault="008D35E8" w:rsidP="00950EB7">
            <w:pPr>
              <w:spacing w:line="256" w:lineRule="auto"/>
              <w:jc w:val="both"/>
              <w:rPr>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5EFCB352"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vAlign w:val="center"/>
            <w:hideMark/>
          </w:tcPr>
          <w:p w14:paraId="1F783186" w14:textId="77777777" w:rsidR="008D35E8" w:rsidRPr="0051288B" w:rsidRDefault="008D35E8" w:rsidP="00950EB7">
            <w:pPr>
              <w:spacing w:line="256" w:lineRule="auto"/>
              <w:jc w:val="center"/>
              <w:rPr>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6110A843"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EF1011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2F3AB66" w14:textId="77777777" w:rsidR="008D35E8" w:rsidRPr="0051288B" w:rsidRDefault="008D35E8" w:rsidP="00950EB7">
            <w:pPr>
              <w:spacing w:line="256" w:lineRule="auto"/>
              <w:jc w:val="right"/>
              <w:rPr>
                <w:color w:val="010000"/>
                <w:sz w:val="16"/>
                <w:szCs w:val="16"/>
              </w:rPr>
            </w:pPr>
            <w:r w:rsidRPr="0051288B">
              <w:rPr>
                <w:color w:val="010000"/>
                <w:sz w:val="16"/>
                <w:szCs w:val="16"/>
              </w:rPr>
              <w:t>243</w:t>
            </w:r>
          </w:p>
        </w:tc>
        <w:tc>
          <w:tcPr>
            <w:tcW w:w="990" w:type="pct"/>
            <w:gridSpan w:val="2"/>
            <w:tcBorders>
              <w:top w:val="nil"/>
              <w:left w:val="nil"/>
              <w:bottom w:val="single" w:sz="4" w:space="0" w:color="auto"/>
              <w:right w:val="single" w:sz="4" w:space="0" w:color="auto"/>
            </w:tcBorders>
            <w:shd w:val="clear" w:color="auto" w:fill="FFFFFF"/>
            <w:vAlign w:val="center"/>
            <w:hideMark/>
          </w:tcPr>
          <w:p w14:paraId="49034916" w14:textId="77777777" w:rsidR="008D35E8" w:rsidRPr="0051288B" w:rsidRDefault="008D35E8" w:rsidP="00950EB7">
            <w:pPr>
              <w:spacing w:line="256" w:lineRule="auto"/>
              <w:jc w:val="both"/>
              <w:rPr>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center"/>
            <w:hideMark/>
          </w:tcPr>
          <w:p w14:paraId="1E17B373" w14:textId="77777777" w:rsidR="008D35E8" w:rsidRPr="0051288B" w:rsidRDefault="008D35E8" w:rsidP="00950EB7">
            <w:pPr>
              <w:spacing w:line="256" w:lineRule="auto"/>
              <w:rPr>
                <w:color w:val="010000"/>
                <w:sz w:val="16"/>
                <w:szCs w:val="16"/>
              </w:rPr>
            </w:pPr>
            <w:r w:rsidRPr="0051288B">
              <w:rPr>
                <w:color w:val="010000"/>
                <w:sz w:val="16"/>
                <w:szCs w:val="16"/>
              </w:rPr>
              <w:t> </w:t>
            </w:r>
          </w:p>
        </w:tc>
        <w:tc>
          <w:tcPr>
            <w:tcW w:w="656" w:type="pct"/>
            <w:tcBorders>
              <w:top w:val="nil"/>
              <w:left w:val="nil"/>
              <w:bottom w:val="single" w:sz="4" w:space="0" w:color="auto"/>
              <w:right w:val="single" w:sz="4" w:space="0" w:color="auto"/>
            </w:tcBorders>
            <w:shd w:val="clear" w:color="auto" w:fill="FFFFFF"/>
            <w:vAlign w:val="center"/>
            <w:hideMark/>
          </w:tcPr>
          <w:p w14:paraId="0E4C102E" w14:textId="77777777" w:rsidR="008D35E8" w:rsidRPr="0051288B" w:rsidRDefault="008D35E8" w:rsidP="00950EB7">
            <w:pPr>
              <w:spacing w:line="256" w:lineRule="auto"/>
              <w:jc w:val="center"/>
              <w:rPr>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1715808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00B618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EC33906" w14:textId="77777777" w:rsidR="008D35E8" w:rsidRPr="0051288B" w:rsidRDefault="008D35E8" w:rsidP="00950EB7">
            <w:pPr>
              <w:spacing w:line="256" w:lineRule="auto"/>
              <w:jc w:val="right"/>
              <w:rPr>
                <w:color w:val="010000"/>
                <w:sz w:val="16"/>
                <w:szCs w:val="16"/>
              </w:rPr>
            </w:pPr>
            <w:r w:rsidRPr="0051288B">
              <w:rPr>
                <w:color w:val="010000"/>
                <w:sz w:val="16"/>
                <w:szCs w:val="16"/>
              </w:rPr>
              <w:t>244</w:t>
            </w:r>
          </w:p>
        </w:tc>
        <w:tc>
          <w:tcPr>
            <w:tcW w:w="990" w:type="pct"/>
            <w:gridSpan w:val="2"/>
            <w:tcBorders>
              <w:top w:val="nil"/>
              <w:left w:val="nil"/>
              <w:bottom w:val="single" w:sz="4" w:space="0" w:color="auto"/>
              <w:right w:val="single" w:sz="4" w:space="0" w:color="auto"/>
            </w:tcBorders>
            <w:shd w:val="clear" w:color="auto" w:fill="FFFFFF"/>
            <w:vAlign w:val="center"/>
            <w:hideMark/>
          </w:tcPr>
          <w:p w14:paraId="526F9670" w14:textId="77777777" w:rsidR="008D35E8" w:rsidRPr="0051288B" w:rsidRDefault="008D35E8" w:rsidP="00950EB7">
            <w:pPr>
              <w:spacing w:line="256" w:lineRule="auto"/>
              <w:jc w:val="both"/>
              <w:rPr>
                <w:sz w:val="16"/>
                <w:szCs w:val="16"/>
              </w:rPr>
            </w:pPr>
            <w:r w:rsidRPr="0051288B">
              <w:rPr>
                <w:color w:val="010000"/>
                <w:sz w:val="16"/>
                <w:szCs w:val="16"/>
              </w:rPr>
              <w:t>УАЗ-3909</w:t>
            </w:r>
          </w:p>
        </w:tc>
        <w:tc>
          <w:tcPr>
            <w:tcW w:w="813" w:type="pct"/>
            <w:tcBorders>
              <w:top w:val="nil"/>
              <w:left w:val="nil"/>
              <w:bottom w:val="single" w:sz="4" w:space="0" w:color="auto"/>
              <w:right w:val="single" w:sz="4" w:space="0" w:color="auto"/>
            </w:tcBorders>
            <w:shd w:val="clear" w:color="auto" w:fill="FFFFFF"/>
            <w:vAlign w:val="center"/>
            <w:hideMark/>
          </w:tcPr>
          <w:p w14:paraId="1DEB18E3" w14:textId="77777777" w:rsidR="008D35E8" w:rsidRPr="0051288B" w:rsidRDefault="008D35E8" w:rsidP="00950EB7">
            <w:pPr>
              <w:spacing w:line="256" w:lineRule="auto"/>
              <w:rPr>
                <w:color w:val="010000"/>
                <w:sz w:val="16"/>
                <w:szCs w:val="16"/>
              </w:rPr>
            </w:pPr>
            <w:r w:rsidRPr="0051288B">
              <w:rPr>
                <w:color w:val="010000"/>
                <w:sz w:val="16"/>
                <w:szCs w:val="16"/>
              </w:rPr>
              <w:t>3909</w:t>
            </w:r>
          </w:p>
        </w:tc>
        <w:tc>
          <w:tcPr>
            <w:tcW w:w="656" w:type="pct"/>
            <w:tcBorders>
              <w:top w:val="nil"/>
              <w:left w:val="nil"/>
              <w:bottom w:val="single" w:sz="4" w:space="0" w:color="auto"/>
              <w:right w:val="single" w:sz="4" w:space="0" w:color="auto"/>
            </w:tcBorders>
            <w:shd w:val="clear" w:color="auto" w:fill="FFFFFF"/>
            <w:vAlign w:val="center"/>
            <w:hideMark/>
          </w:tcPr>
          <w:p w14:paraId="5F2679E8" w14:textId="77777777" w:rsidR="008D35E8" w:rsidRPr="0051288B" w:rsidRDefault="008D35E8" w:rsidP="00950EB7">
            <w:pPr>
              <w:spacing w:line="256" w:lineRule="auto"/>
              <w:jc w:val="center"/>
              <w:rPr>
                <w:sz w:val="16"/>
                <w:szCs w:val="16"/>
              </w:rPr>
            </w:pPr>
            <w:r w:rsidRPr="0051288B">
              <w:rPr>
                <w:color w:val="010000"/>
                <w:sz w:val="16"/>
                <w:szCs w:val="16"/>
              </w:rPr>
              <w:t>2004</w:t>
            </w:r>
          </w:p>
        </w:tc>
        <w:tc>
          <w:tcPr>
            <w:tcW w:w="2176" w:type="pct"/>
            <w:gridSpan w:val="2"/>
            <w:tcBorders>
              <w:top w:val="nil"/>
              <w:left w:val="nil"/>
              <w:bottom w:val="single" w:sz="4" w:space="0" w:color="auto"/>
              <w:right w:val="single" w:sz="4" w:space="0" w:color="auto"/>
            </w:tcBorders>
            <w:vAlign w:val="center"/>
            <w:hideMark/>
          </w:tcPr>
          <w:p w14:paraId="621F910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FA40DA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FAA5E46" w14:textId="77777777" w:rsidR="008D35E8" w:rsidRPr="0051288B" w:rsidRDefault="008D35E8" w:rsidP="00950EB7">
            <w:pPr>
              <w:spacing w:line="256" w:lineRule="auto"/>
              <w:jc w:val="right"/>
              <w:rPr>
                <w:color w:val="010000"/>
                <w:sz w:val="16"/>
                <w:szCs w:val="16"/>
              </w:rPr>
            </w:pPr>
            <w:r w:rsidRPr="0051288B">
              <w:rPr>
                <w:color w:val="010000"/>
                <w:sz w:val="16"/>
                <w:szCs w:val="16"/>
              </w:rPr>
              <w:t>245</w:t>
            </w:r>
          </w:p>
        </w:tc>
        <w:tc>
          <w:tcPr>
            <w:tcW w:w="990" w:type="pct"/>
            <w:gridSpan w:val="2"/>
            <w:tcBorders>
              <w:top w:val="nil"/>
              <w:left w:val="nil"/>
              <w:bottom w:val="single" w:sz="4" w:space="0" w:color="auto"/>
              <w:right w:val="single" w:sz="4" w:space="0" w:color="auto"/>
            </w:tcBorders>
            <w:shd w:val="clear" w:color="auto" w:fill="FFFFFF"/>
            <w:vAlign w:val="center"/>
            <w:hideMark/>
          </w:tcPr>
          <w:p w14:paraId="45EF8D9A" w14:textId="77777777" w:rsidR="008D35E8" w:rsidRPr="0051288B" w:rsidRDefault="008D35E8" w:rsidP="00950EB7">
            <w:pPr>
              <w:spacing w:line="256" w:lineRule="auto"/>
              <w:jc w:val="both"/>
              <w:rPr>
                <w:sz w:val="16"/>
                <w:szCs w:val="16"/>
              </w:rPr>
            </w:pPr>
            <w:r w:rsidRPr="0051288B">
              <w:rPr>
                <w:color w:val="010000"/>
                <w:sz w:val="16"/>
                <w:szCs w:val="16"/>
              </w:rPr>
              <w:t>УАЗ-390994</w:t>
            </w:r>
          </w:p>
        </w:tc>
        <w:tc>
          <w:tcPr>
            <w:tcW w:w="813" w:type="pct"/>
            <w:tcBorders>
              <w:top w:val="nil"/>
              <w:left w:val="nil"/>
              <w:bottom w:val="single" w:sz="4" w:space="0" w:color="auto"/>
              <w:right w:val="single" w:sz="4" w:space="0" w:color="auto"/>
            </w:tcBorders>
            <w:shd w:val="clear" w:color="auto" w:fill="FFFFFF"/>
            <w:vAlign w:val="center"/>
            <w:hideMark/>
          </w:tcPr>
          <w:p w14:paraId="121835A0" w14:textId="77777777" w:rsidR="008D35E8" w:rsidRPr="0051288B" w:rsidRDefault="008D35E8" w:rsidP="00950EB7">
            <w:pPr>
              <w:spacing w:line="256" w:lineRule="auto"/>
              <w:rPr>
                <w:color w:val="010000"/>
                <w:sz w:val="16"/>
                <w:szCs w:val="16"/>
              </w:rPr>
            </w:pPr>
            <w:r w:rsidRPr="0051288B">
              <w:rPr>
                <w:color w:val="010000"/>
                <w:sz w:val="16"/>
                <w:szCs w:val="16"/>
              </w:rPr>
              <w:t>390994</w:t>
            </w:r>
          </w:p>
        </w:tc>
        <w:tc>
          <w:tcPr>
            <w:tcW w:w="656" w:type="pct"/>
            <w:tcBorders>
              <w:top w:val="nil"/>
              <w:left w:val="nil"/>
              <w:bottom w:val="single" w:sz="4" w:space="0" w:color="auto"/>
              <w:right w:val="single" w:sz="4" w:space="0" w:color="auto"/>
            </w:tcBorders>
            <w:shd w:val="clear" w:color="auto" w:fill="FFFFFF"/>
            <w:vAlign w:val="center"/>
            <w:hideMark/>
          </w:tcPr>
          <w:p w14:paraId="45CDE516" w14:textId="77777777" w:rsidR="008D35E8" w:rsidRPr="0051288B" w:rsidRDefault="008D35E8" w:rsidP="00950EB7">
            <w:pPr>
              <w:spacing w:line="256" w:lineRule="auto"/>
              <w:jc w:val="center"/>
              <w:rPr>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06DA4C0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FF49A5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3AD6ADB" w14:textId="77777777" w:rsidR="008D35E8" w:rsidRPr="0051288B" w:rsidRDefault="008D35E8" w:rsidP="00950EB7">
            <w:pPr>
              <w:spacing w:line="256" w:lineRule="auto"/>
              <w:jc w:val="right"/>
              <w:rPr>
                <w:color w:val="010000"/>
                <w:sz w:val="16"/>
                <w:szCs w:val="16"/>
              </w:rPr>
            </w:pPr>
            <w:r w:rsidRPr="0051288B">
              <w:rPr>
                <w:color w:val="010000"/>
                <w:sz w:val="16"/>
                <w:szCs w:val="16"/>
              </w:rPr>
              <w:t>246</w:t>
            </w:r>
          </w:p>
        </w:tc>
        <w:tc>
          <w:tcPr>
            <w:tcW w:w="990" w:type="pct"/>
            <w:gridSpan w:val="2"/>
            <w:tcBorders>
              <w:top w:val="nil"/>
              <w:left w:val="nil"/>
              <w:bottom w:val="single" w:sz="4" w:space="0" w:color="auto"/>
              <w:right w:val="single" w:sz="4" w:space="0" w:color="auto"/>
            </w:tcBorders>
            <w:shd w:val="clear" w:color="auto" w:fill="FFFFFF"/>
            <w:vAlign w:val="center"/>
            <w:hideMark/>
          </w:tcPr>
          <w:p w14:paraId="3EE938A3" w14:textId="77777777" w:rsidR="008D35E8" w:rsidRPr="0051288B" w:rsidRDefault="008D35E8" w:rsidP="00950EB7">
            <w:pPr>
              <w:spacing w:line="256" w:lineRule="auto"/>
              <w:jc w:val="both"/>
              <w:rPr>
                <w:sz w:val="16"/>
                <w:szCs w:val="16"/>
              </w:rPr>
            </w:pPr>
            <w:r w:rsidRPr="0051288B">
              <w:rPr>
                <w:color w:val="010000"/>
                <w:sz w:val="16"/>
                <w:szCs w:val="16"/>
              </w:rPr>
              <w:t>УАЗ-390944</w:t>
            </w:r>
          </w:p>
        </w:tc>
        <w:tc>
          <w:tcPr>
            <w:tcW w:w="813" w:type="pct"/>
            <w:tcBorders>
              <w:top w:val="nil"/>
              <w:left w:val="nil"/>
              <w:bottom w:val="single" w:sz="4" w:space="0" w:color="auto"/>
              <w:right w:val="single" w:sz="4" w:space="0" w:color="auto"/>
            </w:tcBorders>
            <w:shd w:val="clear" w:color="auto" w:fill="FFFFFF"/>
            <w:vAlign w:val="center"/>
            <w:hideMark/>
          </w:tcPr>
          <w:p w14:paraId="142EA055"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5BC98B8F" w14:textId="77777777" w:rsidR="008D35E8" w:rsidRPr="0051288B" w:rsidRDefault="008D35E8" w:rsidP="00950EB7">
            <w:pPr>
              <w:spacing w:line="256" w:lineRule="auto"/>
              <w:jc w:val="center"/>
              <w:rPr>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5DFBCD0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707C27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5D11868" w14:textId="77777777" w:rsidR="008D35E8" w:rsidRPr="0051288B" w:rsidRDefault="008D35E8" w:rsidP="00950EB7">
            <w:pPr>
              <w:spacing w:line="256" w:lineRule="auto"/>
              <w:jc w:val="right"/>
              <w:rPr>
                <w:color w:val="010000"/>
                <w:sz w:val="16"/>
                <w:szCs w:val="16"/>
              </w:rPr>
            </w:pPr>
            <w:r w:rsidRPr="0051288B">
              <w:rPr>
                <w:color w:val="010000"/>
                <w:sz w:val="16"/>
                <w:szCs w:val="16"/>
              </w:rPr>
              <w:t>247</w:t>
            </w:r>
          </w:p>
        </w:tc>
        <w:tc>
          <w:tcPr>
            <w:tcW w:w="990" w:type="pct"/>
            <w:gridSpan w:val="2"/>
            <w:tcBorders>
              <w:top w:val="nil"/>
              <w:left w:val="nil"/>
              <w:bottom w:val="single" w:sz="4" w:space="0" w:color="auto"/>
              <w:right w:val="single" w:sz="4" w:space="0" w:color="auto"/>
            </w:tcBorders>
            <w:shd w:val="clear" w:color="auto" w:fill="FFFFFF"/>
            <w:vAlign w:val="center"/>
            <w:hideMark/>
          </w:tcPr>
          <w:p w14:paraId="41A1EE60" w14:textId="77777777" w:rsidR="008D35E8" w:rsidRPr="0051288B" w:rsidRDefault="008D35E8" w:rsidP="00950EB7">
            <w:pPr>
              <w:spacing w:line="256" w:lineRule="auto"/>
              <w:jc w:val="both"/>
              <w:rPr>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7C42B33C"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vAlign w:val="center"/>
            <w:hideMark/>
          </w:tcPr>
          <w:p w14:paraId="25E30740" w14:textId="77777777" w:rsidR="008D35E8" w:rsidRPr="0051288B" w:rsidRDefault="008D35E8" w:rsidP="00950EB7">
            <w:pPr>
              <w:spacing w:line="256" w:lineRule="auto"/>
              <w:jc w:val="center"/>
              <w:rPr>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1199DEDF"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0FB844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FBC2492" w14:textId="77777777" w:rsidR="008D35E8" w:rsidRPr="0051288B" w:rsidRDefault="008D35E8" w:rsidP="00950EB7">
            <w:pPr>
              <w:spacing w:line="256" w:lineRule="auto"/>
              <w:jc w:val="right"/>
              <w:rPr>
                <w:color w:val="010000"/>
                <w:sz w:val="16"/>
                <w:szCs w:val="16"/>
              </w:rPr>
            </w:pPr>
            <w:r w:rsidRPr="0051288B">
              <w:rPr>
                <w:color w:val="010000"/>
                <w:sz w:val="16"/>
                <w:szCs w:val="16"/>
              </w:rPr>
              <w:t>248</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4FD3F0F8"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0D04492"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noWrap/>
            <w:vAlign w:val="center"/>
            <w:hideMark/>
          </w:tcPr>
          <w:p w14:paraId="20E34CCA"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4B059A4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0BDE9E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C0EA1BD" w14:textId="77777777" w:rsidR="008D35E8" w:rsidRPr="0051288B" w:rsidRDefault="008D35E8" w:rsidP="00950EB7">
            <w:pPr>
              <w:spacing w:line="256" w:lineRule="auto"/>
              <w:jc w:val="right"/>
              <w:rPr>
                <w:color w:val="010000"/>
                <w:sz w:val="16"/>
                <w:szCs w:val="16"/>
              </w:rPr>
            </w:pPr>
            <w:r w:rsidRPr="0051288B">
              <w:rPr>
                <w:color w:val="010000"/>
                <w:sz w:val="16"/>
                <w:szCs w:val="16"/>
              </w:rPr>
              <w:t>249</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185F9280" w14:textId="77777777" w:rsidR="008D35E8" w:rsidRPr="0051288B" w:rsidRDefault="008D35E8" w:rsidP="00950EB7">
            <w:pPr>
              <w:spacing w:line="256" w:lineRule="auto"/>
              <w:rPr>
                <w:color w:val="010000"/>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2583ECE0" w14:textId="77777777" w:rsidR="008D35E8" w:rsidRPr="0051288B" w:rsidRDefault="008D35E8" w:rsidP="00950EB7">
            <w:pPr>
              <w:spacing w:line="256" w:lineRule="auto"/>
              <w:rPr>
                <w:color w:val="010000"/>
                <w:sz w:val="16"/>
                <w:szCs w:val="16"/>
              </w:rPr>
            </w:pPr>
            <w:r w:rsidRPr="0051288B">
              <w:rPr>
                <w:color w:val="010000"/>
                <w:sz w:val="16"/>
                <w:szCs w:val="16"/>
              </w:rPr>
              <w:t>2329</w:t>
            </w:r>
          </w:p>
        </w:tc>
        <w:tc>
          <w:tcPr>
            <w:tcW w:w="656" w:type="pct"/>
            <w:tcBorders>
              <w:top w:val="nil"/>
              <w:left w:val="nil"/>
              <w:bottom w:val="single" w:sz="4" w:space="0" w:color="auto"/>
              <w:right w:val="single" w:sz="4" w:space="0" w:color="auto"/>
            </w:tcBorders>
            <w:shd w:val="clear" w:color="auto" w:fill="FFFFFF"/>
            <w:noWrap/>
            <w:vAlign w:val="center"/>
            <w:hideMark/>
          </w:tcPr>
          <w:p w14:paraId="512325F1"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vAlign w:val="center"/>
            <w:hideMark/>
          </w:tcPr>
          <w:p w14:paraId="4C735CD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C95DF8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0C3A43B" w14:textId="77777777" w:rsidR="008D35E8" w:rsidRPr="0051288B" w:rsidRDefault="008D35E8" w:rsidP="00950EB7">
            <w:pPr>
              <w:spacing w:line="256" w:lineRule="auto"/>
              <w:jc w:val="right"/>
              <w:rPr>
                <w:color w:val="010000"/>
                <w:sz w:val="16"/>
                <w:szCs w:val="16"/>
              </w:rPr>
            </w:pPr>
            <w:r w:rsidRPr="0051288B">
              <w:rPr>
                <w:color w:val="010000"/>
                <w:sz w:val="16"/>
                <w:szCs w:val="16"/>
              </w:rPr>
              <w:t>250</w:t>
            </w:r>
          </w:p>
        </w:tc>
        <w:tc>
          <w:tcPr>
            <w:tcW w:w="990" w:type="pct"/>
            <w:gridSpan w:val="2"/>
            <w:tcBorders>
              <w:top w:val="nil"/>
              <w:left w:val="nil"/>
              <w:bottom w:val="single" w:sz="4" w:space="0" w:color="auto"/>
              <w:right w:val="single" w:sz="4" w:space="0" w:color="auto"/>
            </w:tcBorders>
            <w:shd w:val="clear" w:color="auto" w:fill="FFFFFF"/>
            <w:vAlign w:val="center"/>
            <w:hideMark/>
          </w:tcPr>
          <w:p w14:paraId="3C802654"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B4B4104"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310A062E" w14:textId="77777777" w:rsidR="008D35E8" w:rsidRPr="0051288B" w:rsidRDefault="008D35E8" w:rsidP="00950EB7">
            <w:pPr>
              <w:spacing w:line="256" w:lineRule="auto"/>
              <w:jc w:val="center"/>
              <w:rPr>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vAlign w:val="center"/>
            <w:hideMark/>
          </w:tcPr>
          <w:p w14:paraId="689BD06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77A86E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CACD9B1" w14:textId="77777777" w:rsidR="008D35E8" w:rsidRPr="0051288B" w:rsidRDefault="008D35E8" w:rsidP="00950EB7">
            <w:pPr>
              <w:spacing w:line="256" w:lineRule="auto"/>
              <w:jc w:val="right"/>
              <w:rPr>
                <w:color w:val="010000"/>
                <w:sz w:val="16"/>
                <w:szCs w:val="16"/>
              </w:rPr>
            </w:pPr>
            <w:r w:rsidRPr="0051288B">
              <w:rPr>
                <w:color w:val="010000"/>
                <w:sz w:val="16"/>
                <w:szCs w:val="16"/>
              </w:rPr>
              <w:t>251</w:t>
            </w:r>
          </w:p>
        </w:tc>
        <w:tc>
          <w:tcPr>
            <w:tcW w:w="990" w:type="pct"/>
            <w:gridSpan w:val="2"/>
            <w:tcBorders>
              <w:top w:val="nil"/>
              <w:left w:val="nil"/>
              <w:bottom w:val="single" w:sz="4" w:space="0" w:color="auto"/>
              <w:right w:val="single" w:sz="4" w:space="0" w:color="auto"/>
            </w:tcBorders>
            <w:shd w:val="clear" w:color="auto" w:fill="FFFFFF"/>
            <w:vAlign w:val="center"/>
            <w:hideMark/>
          </w:tcPr>
          <w:p w14:paraId="6E28361D"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7B0D612" w14:textId="77777777" w:rsidR="008D35E8" w:rsidRPr="0051288B" w:rsidRDefault="008D35E8" w:rsidP="00950EB7">
            <w:pPr>
              <w:spacing w:line="256" w:lineRule="auto"/>
              <w:rPr>
                <w:color w:val="010000"/>
                <w:sz w:val="16"/>
                <w:szCs w:val="16"/>
              </w:rPr>
            </w:pPr>
            <w:r w:rsidRPr="0051288B">
              <w:rPr>
                <w:color w:val="010000"/>
                <w:sz w:val="16"/>
                <w:szCs w:val="16"/>
              </w:rPr>
              <w:t>3909</w:t>
            </w:r>
          </w:p>
        </w:tc>
        <w:tc>
          <w:tcPr>
            <w:tcW w:w="656" w:type="pct"/>
            <w:tcBorders>
              <w:top w:val="nil"/>
              <w:left w:val="nil"/>
              <w:bottom w:val="single" w:sz="4" w:space="0" w:color="auto"/>
              <w:right w:val="single" w:sz="4" w:space="0" w:color="auto"/>
            </w:tcBorders>
            <w:shd w:val="clear" w:color="auto" w:fill="FFFFFF"/>
            <w:noWrap/>
            <w:vAlign w:val="center"/>
            <w:hideMark/>
          </w:tcPr>
          <w:p w14:paraId="76113ACA" w14:textId="77777777" w:rsidR="008D35E8" w:rsidRPr="0051288B" w:rsidRDefault="008D35E8" w:rsidP="00950EB7">
            <w:pPr>
              <w:spacing w:line="256" w:lineRule="auto"/>
              <w:jc w:val="center"/>
              <w:rPr>
                <w:color w:val="010000"/>
                <w:sz w:val="16"/>
                <w:szCs w:val="16"/>
              </w:rPr>
            </w:pPr>
            <w:r w:rsidRPr="0051288B">
              <w:rPr>
                <w:color w:val="010000"/>
                <w:sz w:val="16"/>
                <w:szCs w:val="16"/>
              </w:rPr>
              <w:t>2003</w:t>
            </w:r>
          </w:p>
        </w:tc>
        <w:tc>
          <w:tcPr>
            <w:tcW w:w="2176" w:type="pct"/>
            <w:gridSpan w:val="2"/>
            <w:tcBorders>
              <w:top w:val="nil"/>
              <w:left w:val="nil"/>
              <w:bottom w:val="single" w:sz="4" w:space="0" w:color="auto"/>
              <w:right w:val="single" w:sz="4" w:space="0" w:color="auto"/>
            </w:tcBorders>
            <w:vAlign w:val="center"/>
            <w:hideMark/>
          </w:tcPr>
          <w:p w14:paraId="0E0957D0"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B142DC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2970D0F" w14:textId="77777777" w:rsidR="008D35E8" w:rsidRPr="0051288B" w:rsidRDefault="008D35E8" w:rsidP="00950EB7">
            <w:pPr>
              <w:spacing w:line="256" w:lineRule="auto"/>
              <w:jc w:val="right"/>
              <w:rPr>
                <w:color w:val="010000"/>
                <w:sz w:val="16"/>
                <w:szCs w:val="16"/>
              </w:rPr>
            </w:pPr>
            <w:r w:rsidRPr="0051288B">
              <w:rPr>
                <w:color w:val="010000"/>
                <w:sz w:val="16"/>
                <w:szCs w:val="16"/>
              </w:rPr>
              <w:t>252</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07DCE5EC"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06D50AC"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noWrap/>
            <w:vAlign w:val="center"/>
            <w:hideMark/>
          </w:tcPr>
          <w:p w14:paraId="3CBCAA54" w14:textId="77777777" w:rsidR="008D35E8" w:rsidRPr="0051288B" w:rsidRDefault="008D35E8" w:rsidP="00950EB7">
            <w:pPr>
              <w:spacing w:line="256" w:lineRule="auto"/>
              <w:jc w:val="center"/>
              <w:rPr>
                <w:color w:val="010000"/>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vAlign w:val="center"/>
            <w:hideMark/>
          </w:tcPr>
          <w:p w14:paraId="2CDF3C2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251C0A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02D7501" w14:textId="77777777" w:rsidR="008D35E8" w:rsidRPr="0051288B" w:rsidRDefault="008D35E8" w:rsidP="00950EB7">
            <w:pPr>
              <w:spacing w:line="256" w:lineRule="auto"/>
              <w:jc w:val="right"/>
              <w:rPr>
                <w:color w:val="010000"/>
                <w:sz w:val="16"/>
                <w:szCs w:val="16"/>
              </w:rPr>
            </w:pPr>
            <w:r w:rsidRPr="0051288B">
              <w:rPr>
                <w:color w:val="010000"/>
                <w:sz w:val="16"/>
                <w:szCs w:val="16"/>
              </w:rPr>
              <w:t>253</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0AEE59F2"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4FD3D54"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3226A3FF"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vAlign w:val="center"/>
            <w:hideMark/>
          </w:tcPr>
          <w:p w14:paraId="0F6E377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DF022D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559390F" w14:textId="77777777" w:rsidR="008D35E8" w:rsidRPr="0051288B" w:rsidRDefault="008D35E8" w:rsidP="00950EB7">
            <w:pPr>
              <w:spacing w:line="256" w:lineRule="auto"/>
              <w:jc w:val="right"/>
              <w:rPr>
                <w:color w:val="010000"/>
                <w:sz w:val="16"/>
                <w:szCs w:val="16"/>
              </w:rPr>
            </w:pPr>
            <w:r w:rsidRPr="0051288B">
              <w:rPr>
                <w:color w:val="010000"/>
                <w:sz w:val="16"/>
                <w:szCs w:val="16"/>
              </w:rPr>
              <w:t>254</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2AEEE598"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9EAB656" w14:textId="77777777" w:rsidR="008D35E8" w:rsidRPr="0051288B" w:rsidRDefault="008D35E8" w:rsidP="00950EB7">
            <w:pPr>
              <w:spacing w:line="256" w:lineRule="auto"/>
              <w:rPr>
                <w:color w:val="010000"/>
                <w:sz w:val="16"/>
                <w:szCs w:val="16"/>
              </w:rPr>
            </w:pPr>
            <w:r w:rsidRPr="0051288B">
              <w:rPr>
                <w:color w:val="010000"/>
                <w:sz w:val="16"/>
                <w:szCs w:val="16"/>
              </w:rPr>
              <w:t>3909</w:t>
            </w:r>
          </w:p>
        </w:tc>
        <w:tc>
          <w:tcPr>
            <w:tcW w:w="656" w:type="pct"/>
            <w:tcBorders>
              <w:top w:val="nil"/>
              <w:left w:val="nil"/>
              <w:bottom w:val="single" w:sz="4" w:space="0" w:color="auto"/>
              <w:right w:val="single" w:sz="4" w:space="0" w:color="auto"/>
            </w:tcBorders>
            <w:shd w:val="clear" w:color="auto" w:fill="FFFFFF"/>
            <w:noWrap/>
            <w:vAlign w:val="center"/>
            <w:hideMark/>
          </w:tcPr>
          <w:p w14:paraId="2C61CAF9"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vAlign w:val="center"/>
            <w:hideMark/>
          </w:tcPr>
          <w:p w14:paraId="3EB4821B"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27B7461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0768F6A" w14:textId="77777777" w:rsidR="008D35E8" w:rsidRPr="0051288B" w:rsidRDefault="008D35E8" w:rsidP="00950EB7">
            <w:pPr>
              <w:spacing w:line="256" w:lineRule="auto"/>
              <w:jc w:val="right"/>
              <w:rPr>
                <w:color w:val="010000"/>
                <w:sz w:val="16"/>
                <w:szCs w:val="16"/>
              </w:rPr>
            </w:pPr>
            <w:r w:rsidRPr="0051288B">
              <w:rPr>
                <w:color w:val="010000"/>
                <w:sz w:val="16"/>
                <w:szCs w:val="16"/>
              </w:rPr>
              <w:t>255</w:t>
            </w:r>
          </w:p>
        </w:tc>
        <w:tc>
          <w:tcPr>
            <w:tcW w:w="990" w:type="pct"/>
            <w:gridSpan w:val="2"/>
            <w:tcBorders>
              <w:top w:val="nil"/>
              <w:left w:val="nil"/>
              <w:bottom w:val="single" w:sz="4" w:space="0" w:color="auto"/>
              <w:right w:val="single" w:sz="4" w:space="0" w:color="auto"/>
            </w:tcBorders>
            <w:shd w:val="clear" w:color="auto" w:fill="FFFFFF"/>
            <w:vAlign w:val="center"/>
            <w:hideMark/>
          </w:tcPr>
          <w:p w14:paraId="0F68BD83"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03B0290"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noWrap/>
            <w:vAlign w:val="center"/>
            <w:hideMark/>
          </w:tcPr>
          <w:p w14:paraId="32DE1C17"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0DE866AA"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9C5678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D090BB8" w14:textId="77777777" w:rsidR="008D35E8" w:rsidRPr="0051288B" w:rsidRDefault="008D35E8" w:rsidP="00950EB7">
            <w:pPr>
              <w:spacing w:line="256" w:lineRule="auto"/>
              <w:jc w:val="right"/>
              <w:rPr>
                <w:color w:val="010000"/>
                <w:sz w:val="16"/>
                <w:szCs w:val="16"/>
              </w:rPr>
            </w:pPr>
            <w:r w:rsidRPr="0051288B">
              <w:rPr>
                <w:color w:val="010000"/>
                <w:sz w:val="16"/>
                <w:szCs w:val="16"/>
              </w:rPr>
              <w:t>256</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1F135522"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3B5B12C"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noWrap/>
            <w:vAlign w:val="center"/>
            <w:hideMark/>
          </w:tcPr>
          <w:p w14:paraId="2C5ACB30"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3231C0FD"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C5A02C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5207F2D" w14:textId="77777777" w:rsidR="008D35E8" w:rsidRPr="0051288B" w:rsidRDefault="008D35E8" w:rsidP="00950EB7">
            <w:pPr>
              <w:spacing w:line="256" w:lineRule="auto"/>
              <w:jc w:val="right"/>
              <w:rPr>
                <w:color w:val="010000"/>
                <w:sz w:val="16"/>
                <w:szCs w:val="16"/>
              </w:rPr>
            </w:pPr>
            <w:r w:rsidRPr="0051288B">
              <w:rPr>
                <w:color w:val="010000"/>
                <w:sz w:val="16"/>
                <w:szCs w:val="16"/>
              </w:rPr>
              <w:t>257</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2ABBCDD8"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01D4B1E9" w14:textId="77777777" w:rsidR="008D35E8" w:rsidRPr="0051288B" w:rsidRDefault="008D35E8" w:rsidP="00950EB7">
            <w:pPr>
              <w:spacing w:line="256" w:lineRule="auto"/>
              <w:rPr>
                <w:color w:val="010000"/>
                <w:sz w:val="16"/>
                <w:szCs w:val="16"/>
              </w:rPr>
            </w:pPr>
            <w:r w:rsidRPr="0051288B">
              <w:rPr>
                <w:color w:val="010000"/>
                <w:sz w:val="16"/>
                <w:szCs w:val="16"/>
              </w:rPr>
              <w:t>33023</w:t>
            </w:r>
          </w:p>
        </w:tc>
        <w:tc>
          <w:tcPr>
            <w:tcW w:w="656" w:type="pct"/>
            <w:tcBorders>
              <w:top w:val="nil"/>
              <w:left w:val="nil"/>
              <w:bottom w:val="single" w:sz="4" w:space="0" w:color="auto"/>
              <w:right w:val="single" w:sz="4" w:space="0" w:color="auto"/>
            </w:tcBorders>
            <w:shd w:val="clear" w:color="auto" w:fill="FFFFFF"/>
            <w:noWrap/>
            <w:vAlign w:val="center"/>
            <w:hideMark/>
          </w:tcPr>
          <w:p w14:paraId="57B9F456"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vAlign w:val="center"/>
            <w:hideMark/>
          </w:tcPr>
          <w:p w14:paraId="13DF660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2E7523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4290C72" w14:textId="77777777" w:rsidR="008D35E8" w:rsidRPr="0051288B" w:rsidRDefault="008D35E8" w:rsidP="00950EB7">
            <w:pPr>
              <w:spacing w:line="256" w:lineRule="auto"/>
              <w:jc w:val="right"/>
              <w:rPr>
                <w:color w:val="010000"/>
                <w:sz w:val="16"/>
                <w:szCs w:val="16"/>
              </w:rPr>
            </w:pPr>
            <w:r w:rsidRPr="0051288B">
              <w:rPr>
                <w:color w:val="010000"/>
                <w:sz w:val="16"/>
                <w:szCs w:val="16"/>
              </w:rPr>
              <w:t>258</w:t>
            </w:r>
          </w:p>
        </w:tc>
        <w:tc>
          <w:tcPr>
            <w:tcW w:w="990" w:type="pct"/>
            <w:gridSpan w:val="2"/>
            <w:tcBorders>
              <w:top w:val="nil"/>
              <w:left w:val="nil"/>
              <w:bottom w:val="single" w:sz="4" w:space="0" w:color="auto"/>
              <w:right w:val="single" w:sz="4" w:space="0" w:color="auto"/>
            </w:tcBorders>
            <w:noWrap/>
            <w:vAlign w:val="center"/>
            <w:hideMark/>
          </w:tcPr>
          <w:p w14:paraId="55CF32FA" w14:textId="77777777" w:rsidR="008D35E8" w:rsidRPr="0051288B" w:rsidRDefault="008D35E8" w:rsidP="00950EB7">
            <w:pPr>
              <w:spacing w:line="256" w:lineRule="auto"/>
              <w:rPr>
                <w:color w:val="010000"/>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center"/>
            <w:hideMark/>
          </w:tcPr>
          <w:p w14:paraId="08E37831" w14:textId="77777777" w:rsidR="008D35E8" w:rsidRPr="0051288B" w:rsidRDefault="008D35E8" w:rsidP="00950EB7">
            <w:pPr>
              <w:spacing w:line="256" w:lineRule="auto"/>
              <w:rPr>
                <w:color w:val="010000"/>
                <w:sz w:val="16"/>
                <w:szCs w:val="16"/>
              </w:rPr>
            </w:pPr>
            <w:r w:rsidRPr="0051288B">
              <w:rPr>
                <w:color w:val="010000"/>
                <w:sz w:val="16"/>
                <w:szCs w:val="16"/>
              </w:rPr>
              <w:t> </w:t>
            </w:r>
          </w:p>
        </w:tc>
        <w:tc>
          <w:tcPr>
            <w:tcW w:w="656" w:type="pct"/>
            <w:tcBorders>
              <w:top w:val="nil"/>
              <w:left w:val="nil"/>
              <w:bottom w:val="single" w:sz="4" w:space="0" w:color="auto"/>
              <w:right w:val="single" w:sz="4" w:space="0" w:color="auto"/>
            </w:tcBorders>
            <w:shd w:val="clear" w:color="auto" w:fill="FFFFFF"/>
            <w:noWrap/>
            <w:vAlign w:val="center"/>
            <w:hideMark/>
          </w:tcPr>
          <w:p w14:paraId="19869B56"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5C01FA2C"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5BB335A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F49AE7F" w14:textId="77777777" w:rsidR="008D35E8" w:rsidRPr="0051288B" w:rsidRDefault="008D35E8" w:rsidP="00950EB7">
            <w:pPr>
              <w:spacing w:line="256" w:lineRule="auto"/>
              <w:jc w:val="right"/>
              <w:rPr>
                <w:color w:val="010000"/>
                <w:sz w:val="16"/>
                <w:szCs w:val="16"/>
              </w:rPr>
            </w:pPr>
            <w:r w:rsidRPr="0051288B">
              <w:rPr>
                <w:color w:val="010000"/>
                <w:sz w:val="16"/>
                <w:szCs w:val="16"/>
              </w:rPr>
              <w:t>259</w:t>
            </w:r>
          </w:p>
        </w:tc>
        <w:tc>
          <w:tcPr>
            <w:tcW w:w="990" w:type="pct"/>
            <w:gridSpan w:val="2"/>
            <w:tcBorders>
              <w:top w:val="nil"/>
              <w:left w:val="nil"/>
              <w:bottom w:val="single" w:sz="4" w:space="0" w:color="auto"/>
              <w:right w:val="single" w:sz="4" w:space="0" w:color="auto"/>
            </w:tcBorders>
            <w:shd w:val="clear" w:color="auto" w:fill="FFFFFF"/>
            <w:vAlign w:val="center"/>
            <w:hideMark/>
          </w:tcPr>
          <w:p w14:paraId="18B7FF8D"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noWrap/>
            <w:vAlign w:val="center"/>
            <w:hideMark/>
          </w:tcPr>
          <w:p w14:paraId="65D38DA7" w14:textId="77777777" w:rsidR="008D35E8" w:rsidRPr="0051288B" w:rsidRDefault="008D35E8" w:rsidP="00950EB7">
            <w:pPr>
              <w:spacing w:line="256" w:lineRule="auto"/>
              <w:rPr>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noWrap/>
            <w:vAlign w:val="center"/>
            <w:hideMark/>
          </w:tcPr>
          <w:p w14:paraId="7FEE19CE"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vAlign w:val="center"/>
            <w:hideMark/>
          </w:tcPr>
          <w:p w14:paraId="6C60E16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2CA437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51E4BC5" w14:textId="77777777" w:rsidR="008D35E8" w:rsidRPr="0051288B" w:rsidRDefault="008D35E8" w:rsidP="00950EB7">
            <w:pPr>
              <w:spacing w:line="256" w:lineRule="auto"/>
              <w:jc w:val="right"/>
              <w:rPr>
                <w:color w:val="010000"/>
                <w:sz w:val="16"/>
                <w:szCs w:val="16"/>
              </w:rPr>
            </w:pPr>
            <w:r w:rsidRPr="0051288B">
              <w:rPr>
                <w:color w:val="010000"/>
                <w:sz w:val="16"/>
                <w:szCs w:val="16"/>
              </w:rPr>
              <w:t>260</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764D80F5"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noWrap/>
            <w:vAlign w:val="center"/>
            <w:hideMark/>
          </w:tcPr>
          <w:p w14:paraId="16592048" w14:textId="77777777" w:rsidR="008D35E8" w:rsidRPr="0051288B" w:rsidRDefault="008D35E8" w:rsidP="00950EB7">
            <w:pPr>
              <w:spacing w:line="256" w:lineRule="auto"/>
              <w:rPr>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noWrap/>
            <w:vAlign w:val="center"/>
            <w:hideMark/>
          </w:tcPr>
          <w:p w14:paraId="74382592" w14:textId="77777777" w:rsidR="008D35E8" w:rsidRPr="0051288B" w:rsidRDefault="008D35E8" w:rsidP="00950EB7">
            <w:pPr>
              <w:spacing w:line="256" w:lineRule="auto"/>
              <w:jc w:val="center"/>
              <w:rPr>
                <w:color w:val="010000"/>
                <w:sz w:val="16"/>
                <w:szCs w:val="16"/>
              </w:rPr>
            </w:pPr>
            <w:r w:rsidRPr="0051288B">
              <w:rPr>
                <w:color w:val="010000"/>
                <w:sz w:val="16"/>
                <w:szCs w:val="16"/>
              </w:rPr>
              <w:t>2016</w:t>
            </w:r>
          </w:p>
        </w:tc>
        <w:tc>
          <w:tcPr>
            <w:tcW w:w="2176" w:type="pct"/>
            <w:gridSpan w:val="2"/>
            <w:tcBorders>
              <w:top w:val="nil"/>
              <w:left w:val="nil"/>
              <w:bottom w:val="single" w:sz="4" w:space="0" w:color="auto"/>
              <w:right w:val="single" w:sz="4" w:space="0" w:color="auto"/>
            </w:tcBorders>
            <w:vAlign w:val="center"/>
            <w:hideMark/>
          </w:tcPr>
          <w:p w14:paraId="290653D1"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D63CC8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48B9542" w14:textId="77777777" w:rsidR="008D35E8" w:rsidRPr="0051288B" w:rsidRDefault="008D35E8" w:rsidP="00950EB7">
            <w:pPr>
              <w:spacing w:line="256" w:lineRule="auto"/>
              <w:jc w:val="right"/>
              <w:rPr>
                <w:color w:val="010000"/>
                <w:sz w:val="16"/>
                <w:szCs w:val="16"/>
              </w:rPr>
            </w:pPr>
            <w:r w:rsidRPr="0051288B">
              <w:rPr>
                <w:color w:val="010000"/>
                <w:sz w:val="16"/>
                <w:szCs w:val="16"/>
              </w:rPr>
              <w:t>261</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09E9DB39"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noWrap/>
            <w:vAlign w:val="center"/>
            <w:hideMark/>
          </w:tcPr>
          <w:p w14:paraId="6B8BCFCE" w14:textId="77777777" w:rsidR="008D35E8" w:rsidRPr="0051288B" w:rsidRDefault="008D35E8" w:rsidP="00950EB7">
            <w:pPr>
              <w:spacing w:line="256" w:lineRule="auto"/>
              <w:rPr>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noWrap/>
            <w:vAlign w:val="center"/>
            <w:hideMark/>
          </w:tcPr>
          <w:p w14:paraId="6DAFF138"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11C5D407"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0BABCE5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8AB76BF" w14:textId="77777777" w:rsidR="008D35E8" w:rsidRPr="0051288B" w:rsidRDefault="008D35E8" w:rsidP="00950EB7">
            <w:pPr>
              <w:spacing w:line="256" w:lineRule="auto"/>
              <w:jc w:val="right"/>
              <w:rPr>
                <w:color w:val="010000"/>
                <w:sz w:val="16"/>
                <w:szCs w:val="16"/>
              </w:rPr>
            </w:pPr>
            <w:r w:rsidRPr="0051288B">
              <w:rPr>
                <w:color w:val="010000"/>
                <w:sz w:val="16"/>
                <w:szCs w:val="16"/>
              </w:rPr>
              <w:t>262</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54F74D5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noWrap/>
            <w:vAlign w:val="center"/>
            <w:hideMark/>
          </w:tcPr>
          <w:p w14:paraId="2E5EAED1" w14:textId="77777777" w:rsidR="008D35E8" w:rsidRPr="0051288B" w:rsidRDefault="008D35E8" w:rsidP="00950EB7">
            <w:pPr>
              <w:spacing w:line="256" w:lineRule="auto"/>
              <w:rPr>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noWrap/>
            <w:vAlign w:val="center"/>
            <w:hideMark/>
          </w:tcPr>
          <w:p w14:paraId="016541D9"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vAlign w:val="center"/>
            <w:hideMark/>
          </w:tcPr>
          <w:p w14:paraId="249BE4F8"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641F95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917D98D" w14:textId="77777777" w:rsidR="008D35E8" w:rsidRPr="0051288B" w:rsidRDefault="008D35E8" w:rsidP="00950EB7">
            <w:pPr>
              <w:spacing w:line="256" w:lineRule="auto"/>
              <w:jc w:val="right"/>
              <w:rPr>
                <w:color w:val="010000"/>
                <w:sz w:val="16"/>
                <w:szCs w:val="16"/>
              </w:rPr>
            </w:pPr>
            <w:r w:rsidRPr="0051288B">
              <w:rPr>
                <w:color w:val="010000"/>
                <w:sz w:val="16"/>
                <w:szCs w:val="16"/>
              </w:rPr>
              <w:t>263</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0301D4AC"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noWrap/>
            <w:vAlign w:val="center"/>
            <w:hideMark/>
          </w:tcPr>
          <w:p w14:paraId="78488F91" w14:textId="77777777" w:rsidR="008D35E8" w:rsidRPr="0051288B" w:rsidRDefault="008D35E8" w:rsidP="00950EB7">
            <w:pPr>
              <w:spacing w:line="256" w:lineRule="auto"/>
              <w:rPr>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noWrap/>
            <w:vAlign w:val="center"/>
            <w:hideMark/>
          </w:tcPr>
          <w:p w14:paraId="12B899A7" w14:textId="77777777" w:rsidR="008D35E8" w:rsidRPr="0051288B" w:rsidRDefault="008D35E8" w:rsidP="00950EB7">
            <w:pPr>
              <w:spacing w:line="256" w:lineRule="auto"/>
              <w:jc w:val="center"/>
              <w:rPr>
                <w:color w:val="010000"/>
                <w:sz w:val="16"/>
                <w:szCs w:val="16"/>
              </w:rPr>
            </w:pPr>
            <w:r w:rsidRPr="0051288B">
              <w:rPr>
                <w:sz w:val="16"/>
                <w:szCs w:val="16"/>
              </w:rPr>
              <w:t>2015</w:t>
            </w:r>
          </w:p>
        </w:tc>
        <w:tc>
          <w:tcPr>
            <w:tcW w:w="2176" w:type="pct"/>
            <w:gridSpan w:val="2"/>
            <w:tcBorders>
              <w:top w:val="nil"/>
              <w:left w:val="nil"/>
              <w:bottom w:val="single" w:sz="4" w:space="0" w:color="auto"/>
              <w:right w:val="single" w:sz="4" w:space="0" w:color="auto"/>
            </w:tcBorders>
            <w:vAlign w:val="center"/>
            <w:hideMark/>
          </w:tcPr>
          <w:p w14:paraId="4EEB5C55"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93762C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C07CEAF" w14:textId="77777777" w:rsidR="008D35E8" w:rsidRPr="0051288B" w:rsidRDefault="008D35E8" w:rsidP="00950EB7">
            <w:pPr>
              <w:spacing w:line="256" w:lineRule="auto"/>
              <w:jc w:val="right"/>
              <w:rPr>
                <w:color w:val="010000"/>
                <w:sz w:val="16"/>
                <w:szCs w:val="16"/>
              </w:rPr>
            </w:pPr>
            <w:r w:rsidRPr="0051288B">
              <w:rPr>
                <w:color w:val="010000"/>
                <w:sz w:val="16"/>
                <w:szCs w:val="16"/>
              </w:rPr>
              <w:t>264</w:t>
            </w:r>
          </w:p>
        </w:tc>
        <w:tc>
          <w:tcPr>
            <w:tcW w:w="990" w:type="pct"/>
            <w:gridSpan w:val="2"/>
            <w:tcBorders>
              <w:top w:val="nil"/>
              <w:left w:val="nil"/>
              <w:bottom w:val="single" w:sz="4" w:space="0" w:color="auto"/>
              <w:right w:val="single" w:sz="4" w:space="0" w:color="auto"/>
            </w:tcBorders>
            <w:shd w:val="clear" w:color="auto" w:fill="FFFFFF"/>
            <w:vAlign w:val="center"/>
            <w:hideMark/>
          </w:tcPr>
          <w:p w14:paraId="7290D302"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8FBDFD9"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31C765DE" w14:textId="77777777" w:rsidR="008D35E8" w:rsidRPr="0051288B" w:rsidRDefault="008D35E8" w:rsidP="00950EB7">
            <w:pPr>
              <w:spacing w:line="256" w:lineRule="auto"/>
              <w:jc w:val="center"/>
              <w:rPr>
                <w:color w:val="010000"/>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vAlign w:val="center"/>
            <w:hideMark/>
          </w:tcPr>
          <w:p w14:paraId="499BCDEA" w14:textId="77777777" w:rsidR="008D35E8" w:rsidRPr="0051288B" w:rsidRDefault="008D35E8" w:rsidP="00950EB7">
            <w:pPr>
              <w:spacing w:line="256" w:lineRule="auto"/>
              <w:jc w:val="center"/>
              <w:rPr>
                <w:color w:val="010000"/>
                <w:sz w:val="16"/>
                <w:szCs w:val="16"/>
              </w:rPr>
            </w:pPr>
            <w:r w:rsidRPr="0051288B">
              <w:rPr>
                <w:sz w:val="16"/>
                <w:szCs w:val="16"/>
              </w:rPr>
              <w:t>1</w:t>
            </w:r>
          </w:p>
        </w:tc>
      </w:tr>
      <w:tr w:rsidR="008D35E8" w:rsidRPr="0051288B" w14:paraId="13F6964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CD60F50" w14:textId="77777777" w:rsidR="008D35E8" w:rsidRPr="0051288B" w:rsidRDefault="008D35E8" w:rsidP="00950EB7">
            <w:pPr>
              <w:spacing w:line="256" w:lineRule="auto"/>
              <w:jc w:val="right"/>
              <w:rPr>
                <w:color w:val="010000"/>
                <w:sz w:val="16"/>
                <w:szCs w:val="16"/>
              </w:rPr>
            </w:pPr>
            <w:r w:rsidRPr="0051288B">
              <w:rPr>
                <w:color w:val="010000"/>
                <w:sz w:val="16"/>
                <w:szCs w:val="16"/>
              </w:rPr>
              <w:t>265</w:t>
            </w:r>
          </w:p>
        </w:tc>
        <w:tc>
          <w:tcPr>
            <w:tcW w:w="990" w:type="pct"/>
            <w:gridSpan w:val="2"/>
            <w:tcBorders>
              <w:top w:val="nil"/>
              <w:left w:val="nil"/>
              <w:bottom w:val="single" w:sz="4" w:space="0" w:color="auto"/>
              <w:right w:val="single" w:sz="4" w:space="0" w:color="auto"/>
            </w:tcBorders>
            <w:shd w:val="clear" w:color="auto" w:fill="FFFFFF"/>
            <w:vAlign w:val="center"/>
            <w:hideMark/>
          </w:tcPr>
          <w:p w14:paraId="1B165CC9"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3F25400"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428D5AB1" w14:textId="77777777" w:rsidR="008D35E8" w:rsidRPr="0051288B" w:rsidRDefault="008D35E8" w:rsidP="00950EB7">
            <w:pPr>
              <w:spacing w:line="256" w:lineRule="auto"/>
              <w:jc w:val="center"/>
              <w:rPr>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43DD1836"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CEDCD6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5EFE048" w14:textId="77777777" w:rsidR="008D35E8" w:rsidRPr="0051288B" w:rsidRDefault="008D35E8" w:rsidP="00950EB7">
            <w:pPr>
              <w:spacing w:line="256" w:lineRule="auto"/>
              <w:jc w:val="right"/>
              <w:rPr>
                <w:color w:val="010000"/>
                <w:sz w:val="16"/>
                <w:szCs w:val="16"/>
              </w:rPr>
            </w:pPr>
            <w:r w:rsidRPr="0051288B">
              <w:rPr>
                <w:color w:val="010000"/>
                <w:sz w:val="16"/>
                <w:szCs w:val="16"/>
              </w:rPr>
              <w:t>266</w:t>
            </w:r>
          </w:p>
        </w:tc>
        <w:tc>
          <w:tcPr>
            <w:tcW w:w="990" w:type="pct"/>
            <w:gridSpan w:val="2"/>
            <w:tcBorders>
              <w:top w:val="nil"/>
              <w:left w:val="nil"/>
              <w:bottom w:val="single" w:sz="4" w:space="0" w:color="auto"/>
              <w:right w:val="single" w:sz="4" w:space="0" w:color="auto"/>
            </w:tcBorders>
            <w:vAlign w:val="center"/>
            <w:hideMark/>
          </w:tcPr>
          <w:p w14:paraId="0E7C16BB" w14:textId="77777777" w:rsidR="008D35E8" w:rsidRPr="0051288B" w:rsidRDefault="008D35E8" w:rsidP="00950EB7">
            <w:pPr>
              <w:spacing w:line="256" w:lineRule="auto"/>
              <w:jc w:val="both"/>
              <w:rPr>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center"/>
            <w:hideMark/>
          </w:tcPr>
          <w:p w14:paraId="4980BF0D" w14:textId="77777777" w:rsidR="008D35E8" w:rsidRPr="0051288B" w:rsidRDefault="008D35E8" w:rsidP="00950EB7">
            <w:pPr>
              <w:spacing w:line="256" w:lineRule="auto"/>
              <w:rPr>
                <w:color w:val="010000"/>
                <w:sz w:val="16"/>
                <w:szCs w:val="16"/>
              </w:rPr>
            </w:pPr>
            <w:r w:rsidRPr="0051288B">
              <w:rPr>
                <w:color w:val="010000"/>
                <w:sz w:val="16"/>
                <w:szCs w:val="16"/>
              </w:rPr>
              <w:t> </w:t>
            </w:r>
          </w:p>
        </w:tc>
        <w:tc>
          <w:tcPr>
            <w:tcW w:w="656" w:type="pct"/>
            <w:tcBorders>
              <w:top w:val="nil"/>
              <w:left w:val="nil"/>
              <w:bottom w:val="single" w:sz="4" w:space="0" w:color="auto"/>
              <w:right w:val="single" w:sz="4" w:space="0" w:color="auto"/>
            </w:tcBorders>
            <w:shd w:val="clear" w:color="auto" w:fill="FFFFFF"/>
            <w:vAlign w:val="center"/>
            <w:hideMark/>
          </w:tcPr>
          <w:p w14:paraId="6B2E3B9F" w14:textId="77777777" w:rsidR="008D35E8" w:rsidRPr="0051288B" w:rsidRDefault="008D35E8" w:rsidP="00950EB7">
            <w:pPr>
              <w:spacing w:line="256" w:lineRule="auto"/>
              <w:jc w:val="center"/>
              <w:rPr>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vAlign w:val="center"/>
            <w:hideMark/>
          </w:tcPr>
          <w:p w14:paraId="67B24429"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14CC537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9EDF9EF" w14:textId="77777777" w:rsidR="008D35E8" w:rsidRPr="0051288B" w:rsidRDefault="008D35E8" w:rsidP="00950EB7">
            <w:pPr>
              <w:spacing w:line="256" w:lineRule="auto"/>
              <w:jc w:val="right"/>
              <w:rPr>
                <w:color w:val="010000"/>
                <w:sz w:val="16"/>
                <w:szCs w:val="16"/>
              </w:rPr>
            </w:pPr>
            <w:r w:rsidRPr="0051288B">
              <w:rPr>
                <w:color w:val="010000"/>
                <w:sz w:val="16"/>
                <w:szCs w:val="16"/>
              </w:rPr>
              <w:t>267</w:t>
            </w:r>
          </w:p>
        </w:tc>
        <w:tc>
          <w:tcPr>
            <w:tcW w:w="990" w:type="pct"/>
            <w:gridSpan w:val="2"/>
            <w:tcBorders>
              <w:top w:val="nil"/>
              <w:left w:val="nil"/>
              <w:bottom w:val="single" w:sz="4" w:space="0" w:color="auto"/>
              <w:right w:val="single" w:sz="4" w:space="0" w:color="auto"/>
            </w:tcBorders>
            <w:shd w:val="clear" w:color="auto" w:fill="FFFFFF"/>
            <w:vAlign w:val="center"/>
            <w:hideMark/>
          </w:tcPr>
          <w:p w14:paraId="0999EF90"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1882174"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0E785D8C" w14:textId="77777777" w:rsidR="008D35E8" w:rsidRPr="0051288B" w:rsidRDefault="008D35E8" w:rsidP="00950EB7">
            <w:pPr>
              <w:spacing w:line="256" w:lineRule="auto"/>
              <w:jc w:val="center"/>
              <w:rPr>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vAlign w:val="center"/>
            <w:hideMark/>
          </w:tcPr>
          <w:p w14:paraId="3AA987D2"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68231C8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DAABD57" w14:textId="77777777" w:rsidR="008D35E8" w:rsidRPr="0051288B" w:rsidRDefault="008D35E8" w:rsidP="00950EB7">
            <w:pPr>
              <w:spacing w:line="256" w:lineRule="auto"/>
              <w:jc w:val="right"/>
              <w:rPr>
                <w:color w:val="010000"/>
                <w:sz w:val="16"/>
                <w:szCs w:val="16"/>
              </w:rPr>
            </w:pPr>
            <w:r w:rsidRPr="0051288B">
              <w:rPr>
                <w:color w:val="010000"/>
                <w:sz w:val="16"/>
                <w:szCs w:val="16"/>
              </w:rPr>
              <w:t>268</w:t>
            </w:r>
          </w:p>
        </w:tc>
        <w:tc>
          <w:tcPr>
            <w:tcW w:w="990" w:type="pct"/>
            <w:gridSpan w:val="2"/>
            <w:tcBorders>
              <w:top w:val="nil"/>
              <w:left w:val="nil"/>
              <w:bottom w:val="single" w:sz="4" w:space="0" w:color="auto"/>
              <w:right w:val="single" w:sz="4" w:space="0" w:color="auto"/>
            </w:tcBorders>
            <w:shd w:val="clear" w:color="auto" w:fill="FFFFFF"/>
            <w:vAlign w:val="center"/>
            <w:hideMark/>
          </w:tcPr>
          <w:p w14:paraId="1A2EACE4" w14:textId="77777777" w:rsidR="008D35E8" w:rsidRPr="0051288B" w:rsidRDefault="008D35E8" w:rsidP="00950EB7">
            <w:pPr>
              <w:spacing w:line="256" w:lineRule="auto"/>
              <w:jc w:val="both"/>
              <w:rPr>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0BAB6B17" w14:textId="77777777" w:rsidR="008D35E8" w:rsidRPr="0051288B" w:rsidRDefault="008D35E8" w:rsidP="00950EB7">
            <w:pPr>
              <w:spacing w:line="256" w:lineRule="auto"/>
              <w:rPr>
                <w:color w:val="010000"/>
                <w:sz w:val="16"/>
                <w:szCs w:val="16"/>
              </w:rPr>
            </w:pPr>
            <w:r w:rsidRPr="0051288B">
              <w:rPr>
                <w:color w:val="010000"/>
                <w:sz w:val="16"/>
                <w:szCs w:val="16"/>
              </w:rPr>
              <w:t>21041-30</w:t>
            </w:r>
          </w:p>
        </w:tc>
        <w:tc>
          <w:tcPr>
            <w:tcW w:w="656" w:type="pct"/>
            <w:tcBorders>
              <w:top w:val="nil"/>
              <w:left w:val="nil"/>
              <w:bottom w:val="single" w:sz="4" w:space="0" w:color="auto"/>
              <w:right w:val="single" w:sz="4" w:space="0" w:color="auto"/>
            </w:tcBorders>
            <w:shd w:val="clear" w:color="auto" w:fill="FFFFFF"/>
            <w:vAlign w:val="center"/>
            <w:hideMark/>
          </w:tcPr>
          <w:p w14:paraId="4A38170A" w14:textId="77777777" w:rsidR="008D35E8" w:rsidRPr="0051288B" w:rsidRDefault="008D35E8" w:rsidP="00950EB7">
            <w:pPr>
              <w:spacing w:line="256" w:lineRule="auto"/>
              <w:jc w:val="center"/>
              <w:rPr>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4D8B19F"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894A74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60ADD09" w14:textId="77777777" w:rsidR="008D35E8" w:rsidRPr="0051288B" w:rsidRDefault="008D35E8" w:rsidP="00950EB7">
            <w:pPr>
              <w:spacing w:line="256" w:lineRule="auto"/>
              <w:jc w:val="right"/>
              <w:rPr>
                <w:color w:val="010000"/>
                <w:sz w:val="16"/>
                <w:szCs w:val="16"/>
              </w:rPr>
            </w:pPr>
            <w:r w:rsidRPr="0051288B">
              <w:rPr>
                <w:color w:val="010000"/>
                <w:sz w:val="16"/>
                <w:szCs w:val="16"/>
              </w:rPr>
              <w:t>269</w:t>
            </w:r>
          </w:p>
        </w:tc>
        <w:tc>
          <w:tcPr>
            <w:tcW w:w="990" w:type="pct"/>
            <w:gridSpan w:val="2"/>
            <w:tcBorders>
              <w:top w:val="nil"/>
              <w:left w:val="nil"/>
              <w:bottom w:val="single" w:sz="4" w:space="0" w:color="auto"/>
              <w:right w:val="single" w:sz="4" w:space="0" w:color="auto"/>
            </w:tcBorders>
            <w:shd w:val="clear" w:color="auto" w:fill="FFFFFF"/>
            <w:vAlign w:val="center"/>
            <w:hideMark/>
          </w:tcPr>
          <w:p w14:paraId="09CE6243" w14:textId="77777777" w:rsidR="008D35E8" w:rsidRPr="0051288B" w:rsidRDefault="008D35E8" w:rsidP="00950EB7">
            <w:pPr>
              <w:spacing w:line="256" w:lineRule="auto"/>
              <w:jc w:val="both"/>
              <w:rPr>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center"/>
            <w:hideMark/>
          </w:tcPr>
          <w:p w14:paraId="4D9C5C76" w14:textId="77777777" w:rsidR="008D35E8" w:rsidRPr="0051288B" w:rsidRDefault="008D35E8" w:rsidP="00950EB7">
            <w:pPr>
              <w:spacing w:line="256" w:lineRule="auto"/>
              <w:rPr>
                <w:color w:val="010000"/>
                <w:sz w:val="16"/>
                <w:szCs w:val="16"/>
              </w:rPr>
            </w:pPr>
            <w:r w:rsidRPr="0051288B">
              <w:rPr>
                <w:color w:val="010000"/>
                <w:sz w:val="16"/>
                <w:szCs w:val="16"/>
              </w:rPr>
              <w:t>212300-55</w:t>
            </w:r>
          </w:p>
        </w:tc>
        <w:tc>
          <w:tcPr>
            <w:tcW w:w="656" w:type="pct"/>
            <w:tcBorders>
              <w:top w:val="nil"/>
              <w:left w:val="nil"/>
              <w:bottom w:val="single" w:sz="4" w:space="0" w:color="auto"/>
              <w:right w:val="single" w:sz="4" w:space="0" w:color="auto"/>
            </w:tcBorders>
            <w:shd w:val="clear" w:color="auto" w:fill="FFFFFF"/>
            <w:vAlign w:val="center"/>
            <w:hideMark/>
          </w:tcPr>
          <w:p w14:paraId="0293F695" w14:textId="77777777" w:rsidR="008D35E8" w:rsidRPr="0051288B" w:rsidRDefault="008D35E8" w:rsidP="00950EB7">
            <w:pPr>
              <w:spacing w:line="256" w:lineRule="auto"/>
              <w:jc w:val="center"/>
              <w:rPr>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1677232"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4339F30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9E15733" w14:textId="77777777" w:rsidR="008D35E8" w:rsidRPr="0051288B" w:rsidRDefault="008D35E8" w:rsidP="00950EB7">
            <w:pPr>
              <w:spacing w:line="256" w:lineRule="auto"/>
              <w:jc w:val="right"/>
              <w:rPr>
                <w:color w:val="010000"/>
                <w:sz w:val="16"/>
                <w:szCs w:val="16"/>
              </w:rPr>
            </w:pPr>
            <w:r w:rsidRPr="0051288B">
              <w:rPr>
                <w:color w:val="010000"/>
                <w:sz w:val="16"/>
                <w:szCs w:val="16"/>
              </w:rPr>
              <w:t>270</w:t>
            </w:r>
          </w:p>
        </w:tc>
        <w:tc>
          <w:tcPr>
            <w:tcW w:w="990" w:type="pct"/>
            <w:gridSpan w:val="2"/>
            <w:tcBorders>
              <w:top w:val="nil"/>
              <w:left w:val="nil"/>
              <w:bottom w:val="single" w:sz="4" w:space="0" w:color="auto"/>
              <w:right w:val="single" w:sz="4" w:space="0" w:color="auto"/>
            </w:tcBorders>
            <w:shd w:val="clear" w:color="auto" w:fill="FFFFFF"/>
            <w:vAlign w:val="center"/>
            <w:hideMark/>
          </w:tcPr>
          <w:p w14:paraId="54DB3098" w14:textId="77777777" w:rsidR="008D35E8" w:rsidRPr="0051288B" w:rsidRDefault="008D35E8" w:rsidP="00950EB7">
            <w:pPr>
              <w:spacing w:line="256" w:lineRule="auto"/>
              <w:jc w:val="both"/>
              <w:rPr>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77E414CD" w14:textId="77777777" w:rsidR="008D35E8" w:rsidRPr="0051288B" w:rsidRDefault="008D35E8" w:rsidP="00950EB7">
            <w:pPr>
              <w:spacing w:line="256" w:lineRule="auto"/>
              <w:rPr>
                <w:color w:val="010000"/>
                <w:sz w:val="16"/>
                <w:szCs w:val="16"/>
              </w:rPr>
            </w:pPr>
            <w:r w:rsidRPr="0051288B">
              <w:rPr>
                <w:color w:val="010000"/>
                <w:sz w:val="16"/>
                <w:szCs w:val="16"/>
              </w:rPr>
              <w:t>232900-0000040-41</w:t>
            </w:r>
          </w:p>
        </w:tc>
        <w:tc>
          <w:tcPr>
            <w:tcW w:w="656" w:type="pct"/>
            <w:tcBorders>
              <w:top w:val="nil"/>
              <w:left w:val="nil"/>
              <w:bottom w:val="single" w:sz="4" w:space="0" w:color="auto"/>
              <w:right w:val="single" w:sz="4" w:space="0" w:color="auto"/>
            </w:tcBorders>
            <w:shd w:val="clear" w:color="auto" w:fill="FFFFFF"/>
            <w:vAlign w:val="center"/>
            <w:hideMark/>
          </w:tcPr>
          <w:p w14:paraId="03FEF7A9" w14:textId="77777777" w:rsidR="008D35E8" w:rsidRPr="0051288B" w:rsidRDefault="008D35E8" w:rsidP="00950EB7">
            <w:pPr>
              <w:spacing w:line="256" w:lineRule="auto"/>
              <w:jc w:val="center"/>
              <w:rPr>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76FB32F"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016E80C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12D5565" w14:textId="77777777" w:rsidR="008D35E8" w:rsidRPr="0051288B" w:rsidRDefault="008D35E8" w:rsidP="00950EB7">
            <w:pPr>
              <w:spacing w:line="256" w:lineRule="auto"/>
              <w:jc w:val="right"/>
              <w:rPr>
                <w:color w:val="010000"/>
                <w:sz w:val="16"/>
                <w:szCs w:val="16"/>
              </w:rPr>
            </w:pPr>
            <w:r w:rsidRPr="0051288B">
              <w:rPr>
                <w:color w:val="010000"/>
                <w:sz w:val="16"/>
                <w:szCs w:val="16"/>
              </w:rPr>
              <w:t>271</w:t>
            </w:r>
          </w:p>
        </w:tc>
        <w:tc>
          <w:tcPr>
            <w:tcW w:w="990" w:type="pct"/>
            <w:gridSpan w:val="2"/>
            <w:tcBorders>
              <w:top w:val="nil"/>
              <w:left w:val="nil"/>
              <w:bottom w:val="single" w:sz="4" w:space="0" w:color="auto"/>
              <w:right w:val="single" w:sz="4" w:space="0" w:color="auto"/>
            </w:tcBorders>
            <w:shd w:val="clear" w:color="auto" w:fill="FFFFFF"/>
            <w:vAlign w:val="center"/>
            <w:hideMark/>
          </w:tcPr>
          <w:p w14:paraId="6331D536"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9CD6A70"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2878FACB" w14:textId="77777777" w:rsidR="008D35E8" w:rsidRPr="0051288B" w:rsidRDefault="008D35E8" w:rsidP="00950EB7">
            <w:pPr>
              <w:spacing w:line="256" w:lineRule="auto"/>
              <w:jc w:val="center"/>
              <w:rPr>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43A08C0"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02875DE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74EE94D" w14:textId="77777777" w:rsidR="008D35E8" w:rsidRPr="0051288B" w:rsidRDefault="008D35E8" w:rsidP="00950EB7">
            <w:pPr>
              <w:spacing w:line="256" w:lineRule="auto"/>
              <w:jc w:val="right"/>
              <w:rPr>
                <w:color w:val="010000"/>
                <w:sz w:val="16"/>
                <w:szCs w:val="16"/>
              </w:rPr>
            </w:pPr>
            <w:r w:rsidRPr="0051288B">
              <w:rPr>
                <w:color w:val="010000"/>
                <w:sz w:val="16"/>
                <w:szCs w:val="16"/>
              </w:rPr>
              <w:t>272</w:t>
            </w:r>
          </w:p>
        </w:tc>
        <w:tc>
          <w:tcPr>
            <w:tcW w:w="990" w:type="pct"/>
            <w:gridSpan w:val="2"/>
            <w:tcBorders>
              <w:top w:val="nil"/>
              <w:left w:val="nil"/>
              <w:bottom w:val="single" w:sz="4" w:space="0" w:color="auto"/>
              <w:right w:val="single" w:sz="4" w:space="0" w:color="auto"/>
            </w:tcBorders>
            <w:shd w:val="clear" w:color="auto" w:fill="FFFFFF"/>
            <w:vAlign w:val="center"/>
            <w:hideMark/>
          </w:tcPr>
          <w:p w14:paraId="7958D961"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0986299"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510B6FA8" w14:textId="77777777" w:rsidR="008D35E8" w:rsidRPr="0051288B" w:rsidRDefault="008D35E8" w:rsidP="00950EB7">
            <w:pPr>
              <w:spacing w:line="256" w:lineRule="auto"/>
              <w:jc w:val="center"/>
              <w:rPr>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EC76556"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C68E52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E2A093D" w14:textId="77777777" w:rsidR="008D35E8" w:rsidRPr="0051288B" w:rsidRDefault="008D35E8" w:rsidP="00950EB7">
            <w:pPr>
              <w:spacing w:line="256" w:lineRule="auto"/>
              <w:jc w:val="right"/>
              <w:rPr>
                <w:color w:val="010000"/>
                <w:sz w:val="16"/>
                <w:szCs w:val="16"/>
              </w:rPr>
            </w:pPr>
            <w:r w:rsidRPr="0051288B">
              <w:rPr>
                <w:color w:val="010000"/>
                <w:sz w:val="16"/>
                <w:szCs w:val="16"/>
              </w:rPr>
              <w:t>273</w:t>
            </w:r>
          </w:p>
        </w:tc>
        <w:tc>
          <w:tcPr>
            <w:tcW w:w="990" w:type="pct"/>
            <w:gridSpan w:val="2"/>
            <w:tcBorders>
              <w:top w:val="nil"/>
              <w:left w:val="nil"/>
              <w:bottom w:val="single" w:sz="4" w:space="0" w:color="auto"/>
              <w:right w:val="single" w:sz="4" w:space="0" w:color="auto"/>
            </w:tcBorders>
            <w:shd w:val="clear" w:color="auto" w:fill="FFFFFF"/>
            <w:vAlign w:val="center"/>
            <w:hideMark/>
          </w:tcPr>
          <w:p w14:paraId="4DB123FB"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FBE3538"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5F0C616F" w14:textId="77777777" w:rsidR="008D35E8" w:rsidRPr="0051288B" w:rsidRDefault="008D35E8" w:rsidP="00950EB7">
            <w:pPr>
              <w:spacing w:line="256" w:lineRule="auto"/>
              <w:jc w:val="center"/>
              <w:rPr>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902D316"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671DE29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F2D0F05" w14:textId="77777777" w:rsidR="008D35E8" w:rsidRPr="0051288B" w:rsidRDefault="008D35E8" w:rsidP="00950EB7">
            <w:pPr>
              <w:spacing w:line="256" w:lineRule="auto"/>
              <w:jc w:val="right"/>
              <w:rPr>
                <w:color w:val="010000"/>
                <w:sz w:val="16"/>
                <w:szCs w:val="16"/>
              </w:rPr>
            </w:pPr>
            <w:r w:rsidRPr="0051288B">
              <w:rPr>
                <w:color w:val="010000"/>
                <w:sz w:val="16"/>
                <w:szCs w:val="16"/>
              </w:rPr>
              <w:t>274</w:t>
            </w:r>
          </w:p>
        </w:tc>
        <w:tc>
          <w:tcPr>
            <w:tcW w:w="990" w:type="pct"/>
            <w:gridSpan w:val="2"/>
            <w:tcBorders>
              <w:top w:val="nil"/>
              <w:left w:val="nil"/>
              <w:bottom w:val="single" w:sz="4" w:space="0" w:color="auto"/>
              <w:right w:val="single" w:sz="4" w:space="0" w:color="auto"/>
            </w:tcBorders>
            <w:shd w:val="clear" w:color="auto" w:fill="FFFFFF"/>
            <w:vAlign w:val="center"/>
            <w:hideMark/>
          </w:tcPr>
          <w:p w14:paraId="5EA60FA7"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3B35588"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31E51068" w14:textId="77777777" w:rsidR="008D35E8" w:rsidRPr="0051288B" w:rsidRDefault="008D35E8" w:rsidP="00950EB7">
            <w:pPr>
              <w:spacing w:line="256" w:lineRule="auto"/>
              <w:jc w:val="center"/>
              <w:rPr>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BB342FE"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244F51D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08B80CC" w14:textId="77777777" w:rsidR="008D35E8" w:rsidRPr="0051288B" w:rsidRDefault="008D35E8" w:rsidP="00950EB7">
            <w:pPr>
              <w:spacing w:line="256" w:lineRule="auto"/>
              <w:jc w:val="right"/>
              <w:rPr>
                <w:color w:val="010000"/>
                <w:sz w:val="16"/>
                <w:szCs w:val="16"/>
              </w:rPr>
            </w:pPr>
            <w:r w:rsidRPr="0051288B">
              <w:rPr>
                <w:color w:val="010000"/>
                <w:sz w:val="16"/>
                <w:szCs w:val="16"/>
              </w:rPr>
              <w:t>275</w:t>
            </w:r>
          </w:p>
        </w:tc>
        <w:tc>
          <w:tcPr>
            <w:tcW w:w="990" w:type="pct"/>
            <w:gridSpan w:val="2"/>
            <w:tcBorders>
              <w:top w:val="nil"/>
              <w:left w:val="nil"/>
              <w:bottom w:val="single" w:sz="4" w:space="0" w:color="auto"/>
              <w:right w:val="single" w:sz="4" w:space="0" w:color="auto"/>
            </w:tcBorders>
            <w:shd w:val="clear" w:color="auto" w:fill="FFFFFF"/>
            <w:vAlign w:val="center"/>
            <w:hideMark/>
          </w:tcPr>
          <w:p w14:paraId="02D8CAD6" w14:textId="77777777" w:rsidR="008D35E8" w:rsidRPr="0051288B" w:rsidRDefault="008D35E8" w:rsidP="00950EB7">
            <w:pPr>
              <w:spacing w:line="256" w:lineRule="auto"/>
              <w:jc w:val="both"/>
              <w:rPr>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51EA141D"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vAlign w:val="center"/>
            <w:hideMark/>
          </w:tcPr>
          <w:p w14:paraId="1C126D7F" w14:textId="77777777" w:rsidR="008D35E8" w:rsidRPr="0051288B" w:rsidRDefault="008D35E8" w:rsidP="00950EB7">
            <w:pPr>
              <w:spacing w:line="256" w:lineRule="auto"/>
              <w:jc w:val="center"/>
              <w:rPr>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9FF5AE9"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0BA34ED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203A3F6" w14:textId="77777777" w:rsidR="008D35E8" w:rsidRPr="0051288B" w:rsidRDefault="008D35E8" w:rsidP="00950EB7">
            <w:pPr>
              <w:spacing w:line="256" w:lineRule="auto"/>
              <w:jc w:val="right"/>
              <w:rPr>
                <w:color w:val="010000"/>
                <w:sz w:val="16"/>
                <w:szCs w:val="16"/>
              </w:rPr>
            </w:pPr>
            <w:r w:rsidRPr="0051288B">
              <w:rPr>
                <w:color w:val="010000"/>
                <w:sz w:val="16"/>
                <w:szCs w:val="16"/>
              </w:rPr>
              <w:t>276</w:t>
            </w:r>
          </w:p>
        </w:tc>
        <w:tc>
          <w:tcPr>
            <w:tcW w:w="990" w:type="pct"/>
            <w:gridSpan w:val="2"/>
            <w:tcBorders>
              <w:top w:val="nil"/>
              <w:left w:val="nil"/>
              <w:bottom w:val="single" w:sz="4" w:space="0" w:color="auto"/>
              <w:right w:val="single" w:sz="4" w:space="0" w:color="auto"/>
            </w:tcBorders>
            <w:shd w:val="clear" w:color="auto" w:fill="FFFFFF"/>
            <w:vAlign w:val="center"/>
            <w:hideMark/>
          </w:tcPr>
          <w:p w14:paraId="30B5DBB3" w14:textId="77777777" w:rsidR="008D35E8" w:rsidRPr="0051288B" w:rsidRDefault="008D35E8" w:rsidP="00950EB7">
            <w:pPr>
              <w:spacing w:line="256" w:lineRule="auto"/>
              <w:jc w:val="both"/>
              <w:rPr>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4BBA38DE"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vAlign w:val="center"/>
            <w:hideMark/>
          </w:tcPr>
          <w:p w14:paraId="42248A7E" w14:textId="77777777" w:rsidR="008D35E8" w:rsidRPr="0051288B" w:rsidRDefault="008D35E8" w:rsidP="00950EB7">
            <w:pPr>
              <w:spacing w:line="256" w:lineRule="auto"/>
              <w:jc w:val="center"/>
              <w:rPr>
                <w:sz w:val="16"/>
                <w:szCs w:val="16"/>
              </w:rPr>
            </w:pPr>
            <w:r w:rsidRPr="0051288B">
              <w:rPr>
                <w:color w:val="010000"/>
                <w:sz w:val="16"/>
                <w:szCs w:val="16"/>
              </w:rPr>
              <w:t>2014</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EE1E88E"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691D6F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313DA2F" w14:textId="77777777" w:rsidR="008D35E8" w:rsidRPr="0051288B" w:rsidRDefault="008D35E8" w:rsidP="00950EB7">
            <w:pPr>
              <w:spacing w:line="256" w:lineRule="auto"/>
              <w:jc w:val="right"/>
              <w:rPr>
                <w:color w:val="010000"/>
                <w:sz w:val="16"/>
                <w:szCs w:val="16"/>
              </w:rPr>
            </w:pPr>
            <w:r w:rsidRPr="0051288B">
              <w:rPr>
                <w:color w:val="010000"/>
                <w:sz w:val="16"/>
                <w:szCs w:val="16"/>
              </w:rPr>
              <w:t>277</w:t>
            </w:r>
          </w:p>
        </w:tc>
        <w:tc>
          <w:tcPr>
            <w:tcW w:w="990" w:type="pct"/>
            <w:gridSpan w:val="2"/>
            <w:tcBorders>
              <w:top w:val="nil"/>
              <w:left w:val="nil"/>
              <w:bottom w:val="single" w:sz="4" w:space="0" w:color="auto"/>
              <w:right w:val="single" w:sz="4" w:space="0" w:color="auto"/>
            </w:tcBorders>
            <w:shd w:val="clear" w:color="auto" w:fill="FFFFFF"/>
            <w:vAlign w:val="center"/>
            <w:hideMark/>
          </w:tcPr>
          <w:p w14:paraId="7BA5F544" w14:textId="77777777" w:rsidR="008D35E8" w:rsidRPr="0051288B" w:rsidRDefault="008D35E8" w:rsidP="00950EB7">
            <w:pPr>
              <w:spacing w:line="256" w:lineRule="auto"/>
              <w:jc w:val="both"/>
              <w:rPr>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28BF3AC0" w14:textId="77777777" w:rsidR="008D35E8" w:rsidRPr="0051288B" w:rsidRDefault="008D35E8" w:rsidP="00950EB7">
            <w:pPr>
              <w:spacing w:line="256" w:lineRule="auto"/>
              <w:rPr>
                <w:color w:val="010000"/>
                <w:sz w:val="16"/>
                <w:szCs w:val="16"/>
              </w:rPr>
            </w:pPr>
            <w:r w:rsidRPr="0051288B">
              <w:rPr>
                <w:color w:val="010000"/>
                <w:sz w:val="16"/>
                <w:szCs w:val="16"/>
              </w:rPr>
              <w:t>21041-30</w:t>
            </w:r>
          </w:p>
        </w:tc>
        <w:tc>
          <w:tcPr>
            <w:tcW w:w="656" w:type="pct"/>
            <w:tcBorders>
              <w:top w:val="nil"/>
              <w:left w:val="nil"/>
              <w:bottom w:val="single" w:sz="4" w:space="0" w:color="auto"/>
              <w:right w:val="single" w:sz="4" w:space="0" w:color="auto"/>
            </w:tcBorders>
            <w:shd w:val="clear" w:color="auto" w:fill="FFFFFF"/>
            <w:vAlign w:val="center"/>
            <w:hideMark/>
          </w:tcPr>
          <w:p w14:paraId="4B3D93C4" w14:textId="77777777" w:rsidR="008D35E8" w:rsidRPr="0051288B" w:rsidRDefault="008D35E8" w:rsidP="00950EB7">
            <w:pPr>
              <w:spacing w:line="256" w:lineRule="auto"/>
              <w:jc w:val="center"/>
              <w:rPr>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45AB301"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0102479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3EFFAD9" w14:textId="77777777" w:rsidR="008D35E8" w:rsidRPr="0051288B" w:rsidRDefault="008D35E8" w:rsidP="00950EB7">
            <w:pPr>
              <w:spacing w:line="256" w:lineRule="auto"/>
              <w:jc w:val="right"/>
              <w:rPr>
                <w:color w:val="010000"/>
                <w:sz w:val="16"/>
                <w:szCs w:val="16"/>
              </w:rPr>
            </w:pPr>
            <w:r w:rsidRPr="0051288B">
              <w:rPr>
                <w:color w:val="010000"/>
                <w:sz w:val="16"/>
                <w:szCs w:val="16"/>
              </w:rPr>
              <w:t>278</w:t>
            </w:r>
          </w:p>
        </w:tc>
        <w:tc>
          <w:tcPr>
            <w:tcW w:w="990" w:type="pct"/>
            <w:gridSpan w:val="2"/>
            <w:tcBorders>
              <w:top w:val="nil"/>
              <w:left w:val="nil"/>
              <w:bottom w:val="single" w:sz="4" w:space="0" w:color="auto"/>
              <w:right w:val="single" w:sz="4" w:space="0" w:color="auto"/>
            </w:tcBorders>
            <w:vAlign w:val="center"/>
            <w:hideMark/>
          </w:tcPr>
          <w:p w14:paraId="38773744"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vAlign w:val="center"/>
            <w:hideMark/>
          </w:tcPr>
          <w:p w14:paraId="508FFCC6"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vAlign w:val="center"/>
            <w:hideMark/>
          </w:tcPr>
          <w:p w14:paraId="3EE1264D" w14:textId="77777777" w:rsidR="008D35E8" w:rsidRPr="0051288B" w:rsidRDefault="008D35E8" w:rsidP="00950EB7">
            <w:pPr>
              <w:spacing w:line="256" w:lineRule="auto"/>
              <w:jc w:val="center"/>
              <w:rPr>
                <w:sz w:val="16"/>
                <w:szCs w:val="16"/>
              </w:rPr>
            </w:pPr>
            <w:r w:rsidRPr="0051288B">
              <w:rPr>
                <w:color w:val="010000"/>
                <w:sz w:val="16"/>
                <w:szCs w:val="16"/>
              </w:rPr>
              <w:t>2015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E8720CD"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51C0CF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F815401" w14:textId="77777777" w:rsidR="008D35E8" w:rsidRPr="0051288B" w:rsidRDefault="008D35E8" w:rsidP="00950EB7">
            <w:pPr>
              <w:spacing w:line="256" w:lineRule="auto"/>
              <w:jc w:val="right"/>
              <w:rPr>
                <w:color w:val="010000"/>
                <w:sz w:val="16"/>
                <w:szCs w:val="16"/>
              </w:rPr>
            </w:pPr>
            <w:r w:rsidRPr="0051288B">
              <w:rPr>
                <w:color w:val="010000"/>
                <w:sz w:val="16"/>
                <w:szCs w:val="16"/>
              </w:rPr>
              <w:t>279</w:t>
            </w:r>
          </w:p>
        </w:tc>
        <w:tc>
          <w:tcPr>
            <w:tcW w:w="990" w:type="pct"/>
            <w:gridSpan w:val="2"/>
            <w:tcBorders>
              <w:top w:val="nil"/>
              <w:left w:val="nil"/>
              <w:bottom w:val="single" w:sz="4" w:space="0" w:color="auto"/>
              <w:right w:val="single" w:sz="4" w:space="0" w:color="auto"/>
            </w:tcBorders>
            <w:shd w:val="clear" w:color="auto" w:fill="FFFFFF"/>
            <w:vAlign w:val="center"/>
            <w:hideMark/>
          </w:tcPr>
          <w:p w14:paraId="2F8096A3"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31FBC36"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23844B05" w14:textId="77777777" w:rsidR="008D35E8" w:rsidRPr="0051288B" w:rsidRDefault="008D35E8" w:rsidP="00950EB7">
            <w:pPr>
              <w:spacing w:line="256" w:lineRule="auto"/>
              <w:jc w:val="center"/>
              <w:rPr>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53ECBC5"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210C73C9"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0298B96" w14:textId="77777777" w:rsidR="008D35E8" w:rsidRPr="0051288B" w:rsidRDefault="008D35E8" w:rsidP="00950EB7">
            <w:pPr>
              <w:spacing w:line="256" w:lineRule="auto"/>
              <w:jc w:val="right"/>
              <w:rPr>
                <w:color w:val="010000"/>
                <w:sz w:val="16"/>
                <w:szCs w:val="16"/>
              </w:rPr>
            </w:pPr>
            <w:r w:rsidRPr="0051288B">
              <w:rPr>
                <w:color w:val="010000"/>
                <w:sz w:val="16"/>
                <w:szCs w:val="16"/>
              </w:rPr>
              <w:t>280</w:t>
            </w:r>
          </w:p>
        </w:tc>
        <w:tc>
          <w:tcPr>
            <w:tcW w:w="990" w:type="pct"/>
            <w:gridSpan w:val="2"/>
            <w:tcBorders>
              <w:top w:val="nil"/>
              <w:left w:val="nil"/>
              <w:bottom w:val="single" w:sz="4" w:space="0" w:color="auto"/>
              <w:right w:val="single" w:sz="4" w:space="0" w:color="auto"/>
            </w:tcBorders>
            <w:shd w:val="clear" w:color="auto" w:fill="FFFFFF"/>
            <w:vAlign w:val="center"/>
            <w:hideMark/>
          </w:tcPr>
          <w:p w14:paraId="64DCD414"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06C0F443"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33675E85" w14:textId="77777777" w:rsidR="008D35E8" w:rsidRPr="0051288B" w:rsidRDefault="008D35E8" w:rsidP="00950EB7">
            <w:pPr>
              <w:spacing w:line="256" w:lineRule="auto"/>
              <w:jc w:val="center"/>
              <w:rPr>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FA1E64A"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209B31B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5C2A3C2" w14:textId="77777777" w:rsidR="008D35E8" w:rsidRPr="0051288B" w:rsidRDefault="008D35E8" w:rsidP="00950EB7">
            <w:pPr>
              <w:spacing w:line="256" w:lineRule="auto"/>
              <w:jc w:val="right"/>
              <w:rPr>
                <w:color w:val="010000"/>
                <w:sz w:val="16"/>
                <w:szCs w:val="16"/>
              </w:rPr>
            </w:pPr>
            <w:r w:rsidRPr="0051288B">
              <w:rPr>
                <w:color w:val="010000"/>
                <w:sz w:val="16"/>
                <w:szCs w:val="16"/>
              </w:rPr>
              <w:t>281</w:t>
            </w:r>
          </w:p>
        </w:tc>
        <w:tc>
          <w:tcPr>
            <w:tcW w:w="990" w:type="pct"/>
            <w:gridSpan w:val="2"/>
            <w:tcBorders>
              <w:top w:val="nil"/>
              <w:left w:val="nil"/>
              <w:bottom w:val="single" w:sz="4" w:space="0" w:color="auto"/>
              <w:right w:val="single" w:sz="4" w:space="0" w:color="auto"/>
            </w:tcBorders>
            <w:shd w:val="clear" w:color="auto" w:fill="FFFFFF"/>
            <w:vAlign w:val="center"/>
            <w:hideMark/>
          </w:tcPr>
          <w:p w14:paraId="47113D17"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B617FAE"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vAlign w:val="center"/>
            <w:hideMark/>
          </w:tcPr>
          <w:p w14:paraId="666C3EBA" w14:textId="77777777" w:rsidR="008D35E8" w:rsidRPr="0051288B" w:rsidRDefault="008D35E8" w:rsidP="00950EB7">
            <w:pPr>
              <w:spacing w:line="256" w:lineRule="auto"/>
              <w:jc w:val="center"/>
              <w:rPr>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1AF63F9"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0D492A3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CCEB5F5" w14:textId="77777777" w:rsidR="008D35E8" w:rsidRPr="0051288B" w:rsidRDefault="008D35E8" w:rsidP="00950EB7">
            <w:pPr>
              <w:spacing w:line="256" w:lineRule="auto"/>
              <w:jc w:val="right"/>
              <w:rPr>
                <w:color w:val="010000"/>
                <w:sz w:val="16"/>
                <w:szCs w:val="16"/>
              </w:rPr>
            </w:pPr>
            <w:r w:rsidRPr="0051288B">
              <w:rPr>
                <w:color w:val="010000"/>
                <w:sz w:val="16"/>
                <w:szCs w:val="16"/>
              </w:rPr>
              <w:t>282</w:t>
            </w:r>
          </w:p>
        </w:tc>
        <w:tc>
          <w:tcPr>
            <w:tcW w:w="990" w:type="pct"/>
            <w:gridSpan w:val="2"/>
            <w:tcBorders>
              <w:top w:val="nil"/>
              <w:left w:val="nil"/>
              <w:bottom w:val="single" w:sz="4" w:space="0" w:color="auto"/>
              <w:right w:val="single" w:sz="4" w:space="0" w:color="auto"/>
            </w:tcBorders>
            <w:shd w:val="clear" w:color="auto" w:fill="FFFFFF"/>
            <w:vAlign w:val="center"/>
            <w:hideMark/>
          </w:tcPr>
          <w:p w14:paraId="2127639A"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F24DE7D"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44784F8E" w14:textId="77777777" w:rsidR="008D35E8" w:rsidRPr="0051288B" w:rsidRDefault="008D35E8" w:rsidP="00950EB7">
            <w:pPr>
              <w:spacing w:line="256" w:lineRule="auto"/>
              <w:jc w:val="center"/>
              <w:rPr>
                <w:sz w:val="16"/>
                <w:szCs w:val="16"/>
              </w:rPr>
            </w:pPr>
            <w:r w:rsidRPr="0051288B">
              <w:rPr>
                <w:color w:val="010000"/>
                <w:sz w:val="16"/>
                <w:szCs w:val="16"/>
              </w:rPr>
              <w:t>2010</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690D506"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17A30EA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AE61E95" w14:textId="77777777" w:rsidR="008D35E8" w:rsidRPr="0051288B" w:rsidRDefault="008D35E8" w:rsidP="00950EB7">
            <w:pPr>
              <w:spacing w:line="256" w:lineRule="auto"/>
              <w:jc w:val="right"/>
              <w:rPr>
                <w:color w:val="010000"/>
                <w:sz w:val="16"/>
                <w:szCs w:val="16"/>
              </w:rPr>
            </w:pPr>
            <w:r w:rsidRPr="0051288B">
              <w:rPr>
                <w:color w:val="010000"/>
                <w:sz w:val="16"/>
                <w:szCs w:val="16"/>
              </w:rPr>
              <w:t>283</w:t>
            </w:r>
          </w:p>
        </w:tc>
        <w:tc>
          <w:tcPr>
            <w:tcW w:w="990" w:type="pct"/>
            <w:gridSpan w:val="2"/>
            <w:tcBorders>
              <w:top w:val="nil"/>
              <w:left w:val="nil"/>
              <w:bottom w:val="single" w:sz="4" w:space="0" w:color="auto"/>
              <w:right w:val="single" w:sz="4" w:space="0" w:color="auto"/>
            </w:tcBorders>
            <w:shd w:val="clear" w:color="auto" w:fill="FFFFFF"/>
            <w:vAlign w:val="center"/>
            <w:hideMark/>
          </w:tcPr>
          <w:p w14:paraId="79300B59" w14:textId="77777777" w:rsidR="008D35E8" w:rsidRPr="0051288B" w:rsidRDefault="008D35E8" w:rsidP="00950EB7">
            <w:pPr>
              <w:spacing w:line="256" w:lineRule="auto"/>
              <w:jc w:val="both"/>
              <w:rPr>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33051A3"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2FB8C13E" w14:textId="77777777" w:rsidR="008D35E8" w:rsidRPr="0051288B" w:rsidRDefault="008D35E8" w:rsidP="00950EB7">
            <w:pPr>
              <w:spacing w:line="256" w:lineRule="auto"/>
              <w:jc w:val="center"/>
              <w:rPr>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DDA37FF"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53DBCDA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574D38F" w14:textId="77777777" w:rsidR="008D35E8" w:rsidRPr="0051288B" w:rsidRDefault="008D35E8" w:rsidP="00950EB7">
            <w:pPr>
              <w:spacing w:line="256" w:lineRule="auto"/>
              <w:jc w:val="right"/>
              <w:rPr>
                <w:color w:val="010000"/>
                <w:sz w:val="16"/>
                <w:szCs w:val="16"/>
              </w:rPr>
            </w:pPr>
            <w:r w:rsidRPr="0051288B">
              <w:rPr>
                <w:color w:val="010000"/>
                <w:sz w:val="16"/>
                <w:szCs w:val="16"/>
              </w:rPr>
              <w:t>284</w:t>
            </w:r>
          </w:p>
        </w:tc>
        <w:tc>
          <w:tcPr>
            <w:tcW w:w="990" w:type="pct"/>
            <w:gridSpan w:val="2"/>
            <w:tcBorders>
              <w:top w:val="nil"/>
              <w:left w:val="nil"/>
              <w:bottom w:val="single" w:sz="4" w:space="0" w:color="auto"/>
              <w:right w:val="single" w:sz="4" w:space="0" w:color="auto"/>
            </w:tcBorders>
            <w:shd w:val="clear" w:color="auto" w:fill="FFFFFF"/>
            <w:vAlign w:val="center"/>
            <w:hideMark/>
          </w:tcPr>
          <w:p w14:paraId="4DE50112" w14:textId="77777777" w:rsidR="008D35E8" w:rsidRPr="0051288B" w:rsidRDefault="008D35E8" w:rsidP="00950EB7">
            <w:pPr>
              <w:spacing w:line="256" w:lineRule="auto"/>
              <w:jc w:val="both"/>
              <w:rPr>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6566ED7F" w14:textId="77777777" w:rsidR="008D35E8" w:rsidRPr="0051288B" w:rsidRDefault="008D35E8" w:rsidP="00950EB7">
            <w:pPr>
              <w:spacing w:line="256" w:lineRule="auto"/>
              <w:rPr>
                <w:color w:val="010000"/>
                <w:sz w:val="16"/>
                <w:szCs w:val="16"/>
              </w:rPr>
            </w:pPr>
            <w:r w:rsidRPr="0051288B">
              <w:rPr>
                <w:color w:val="010000"/>
                <w:sz w:val="16"/>
                <w:szCs w:val="16"/>
              </w:rPr>
              <w:t>232900-0000040-41</w:t>
            </w:r>
          </w:p>
        </w:tc>
        <w:tc>
          <w:tcPr>
            <w:tcW w:w="656" w:type="pct"/>
            <w:tcBorders>
              <w:top w:val="nil"/>
              <w:left w:val="nil"/>
              <w:bottom w:val="single" w:sz="4" w:space="0" w:color="auto"/>
              <w:right w:val="single" w:sz="4" w:space="0" w:color="auto"/>
            </w:tcBorders>
            <w:shd w:val="clear" w:color="auto" w:fill="FFFFFF"/>
            <w:vAlign w:val="center"/>
            <w:hideMark/>
          </w:tcPr>
          <w:p w14:paraId="38B218CC" w14:textId="77777777" w:rsidR="008D35E8" w:rsidRPr="0051288B" w:rsidRDefault="008D35E8" w:rsidP="00950EB7">
            <w:pPr>
              <w:spacing w:line="256" w:lineRule="auto"/>
              <w:jc w:val="center"/>
              <w:rPr>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36E2706"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2913CF3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26D232F" w14:textId="77777777" w:rsidR="008D35E8" w:rsidRPr="0051288B" w:rsidRDefault="008D35E8" w:rsidP="00950EB7">
            <w:pPr>
              <w:spacing w:line="256" w:lineRule="auto"/>
              <w:jc w:val="right"/>
              <w:rPr>
                <w:color w:val="010000"/>
                <w:sz w:val="16"/>
                <w:szCs w:val="16"/>
              </w:rPr>
            </w:pPr>
            <w:r w:rsidRPr="0051288B">
              <w:rPr>
                <w:color w:val="010000"/>
                <w:sz w:val="16"/>
                <w:szCs w:val="16"/>
              </w:rPr>
              <w:t>285</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1FEB9FA9"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D58EB37"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47446822"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65BC150"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1D890E53"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80035F5" w14:textId="77777777" w:rsidR="008D35E8" w:rsidRPr="0051288B" w:rsidRDefault="008D35E8" w:rsidP="00950EB7">
            <w:pPr>
              <w:spacing w:line="256" w:lineRule="auto"/>
              <w:jc w:val="right"/>
              <w:rPr>
                <w:color w:val="010000"/>
                <w:sz w:val="16"/>
                <w:szCs w:val="16"/>
              </w:rPr>
            </w:pPr>
            <w:r w:rsidRPr="0051288B">
              <w:rPr>
                <w:color w:val="010000"/>
                <w:sz w:val="16"/>
                <w:szCs w:val="16"/>
              </w:rPr>
              <w:t>286</w:t>
            </w:r>
          </w:p>
        </w:tc>
        <w:tc>
          <w:tcPr>
            <w:tcW w:w="990" w:type="pct"/>
            <w:gridSpan w:val="2"/>
            <w:tcBorders>
              <w:top w:val="nil"/>
              <w:left w:val="nil"/>
              <w:bottom w:val="single" w:sz="4" w:space="0" w:color="auto"/>
              <w:right w:val="single" w:sz="4" w:space="0" w:color="auto"/>
            </w:tcBorders>
            <w:shd w:val="clear" w:color="auto" w:fill="FFFFFF"/>
            <w:vAlign w:val="center"/>
            <w:hideMark/>
          </w:tcPr>
          <w:p w14:paraId="3B22E9D2"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noWrap/>
            <w:vAlign w:val="center"/>
            <w:hideMark/>
          </w:tcPr>
          <w:p w14:paraId="4570F3D5"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1947045A"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47EBF98"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4F6672D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DF75368" w14:textId="77777777" w:rsidR="008D35E8" w:rsidRPr="0051288B" w:rsidRDefault="008D35E8" w:rsidP="00950EB7">
            <w:pPr>
              <w:spacing w:line="256" w:lineRule="auto"/>
              <w:jc w:val="right"/>
              <w:rPr>
                <w:color w:val="010000"/>
                <w:sz w:val="16"/>
                <w:szCs w:val="16"/>
              </w:rPr>
            </w:pPr>
            <w:r w:rsidRPr="0051288B">
              <w:rPr>
                <w:color w:val="010000"/>
                <w:sz w:val="16"/>
                <w:szCs w:val="16"/>
              </w:rPr>
              <w:t>287</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04477AAD"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539F3AC" w14:textId="77777777" w:rsidR="008D35E8" w:rsidRPr="0051288B" w:rsidRDefault="008D35E8" w:rsidP="00950EB7">
            <w:pPr>
              <w:spacing w:line="256" w:lineRule="auto"/>
              <w:rPr>
                <w:color w:val="010000"/>
                <w:sz w:val="16"/>
                <w:szCs w:val="16"/>
              </w:rPr>
            </w:pPr>
            <w:r w:rsidRPr="0051288B">
              <w:rPr>
                <w:color w:val="010000"/>
                <w:sz w:val="16"/>
                <w:szCs w:val="16"/>
              </w:rPr>
              <w:t>390994</w:t>
            </w:r>
          </w:p>
        </w:tc>
        <w:tc>
          <w:tcPr>
            <w:tcW w:w="656" w:type="pct"/>
            <w:tcBorders>
              <w:top w:val="nil"/>
              <w:left w:val="nil"/>
              <w:bottom w:val="single" w:sz="4" w:space="0" w:color="auto"/>
              <w:right w:val="single" w:sz="4" w:space="0" w:color="auto"/>
            </w:tcBorders>
            <w:shd w:val="clear" w:color="auto" w:fill="FFFFFF"/>
            <w:noWrap/>
            <w:vAlign w:val="center"/>
            <w:hideMark/>
          </w:tcPr>
          <w:p w14:paraId="5B45E97F"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41B8913"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0B904FC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851AE1A" w14:textId="77777777" w:rsidR="008D35E8" w:rsidRPr="0051288B" w:rsidRDefault="008D35E8" w:rsidP="00950EB7">
            <w:pPr>
              <w:spacing w:line="256" w:lineRule="auto"/>
              <w:jc w:val="right"/>
              <w:rPr>
                <w:color w:val="010000"/>
                <w:sz w:val="16"/>
                <w:szCs w:val="16"/>
              </w:rPr>
            </w:pPr>
            <w:r w:rsidRPr="0051288B">
              <w:rPr>
                <w:color w:val="010000"/>
                <w:sz w:val="16"/>
                <w:szCs w:val="16"/>
              </w:rPr>
              <w:t>288</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090F429" w14:textId="77777777" w:rsidR="008D35E8" w:rsidRPr="0051288B" w:rsidRDefault="008D35E8" w:rsidP="00950EB7">
            <w:pPr>
              <w:spacing w:line="256" w:lineRule="auto"/>
              <w:rPr>
                <w:color w:val="010000"/>
                <w:sz w:val="16"/>
                <w:szCs w:val="16"/>
              </w:rPr>
            </w:pPr>
            <w:r w:rsidRPr="0051288B">
              <w:rPr>
                <w:color w:val="010000"/>
                <w:sz w:val="16"/>
                <w:szCs w:val="16"/>
              </w:rPr>
              <w:t>ВАЗ</w:t>
            </w:r>
          </w:p>
        </w:tc>
        <w:tc>
          <w:tcPr>
            <w:tcW w:w="813" w:type="pct"/>
            <w:tcBorders>
              <w:top w:val="nil"/>
              <w:left w:val="nil"/>
              <w:bottom w:val="single" w:sz="4" w:space="0" w:color="auto"/>
              <w:right w:val="single" w:sz="4" w:space="0" w:color="auto"/>
            </w:tcBorders>
            <w:shd w:val="clear" w:color="auto" w:fill="FFFFFF"/>
            <w:vAlign w:val="center"/>
            <w:hideMark/>
          </w:tcPr>
          <w:p w14:paraId="33F3A522" w14:textId="77777777" w:rsidR="008D35E8" w:rsidRPr="0051288B" w:rsidRDefault="008D35E8" w:rsidP="00950EB7">
            <w:pPr>
              <w:spacing w:line="256" w:lineRule="auto"/>
              <w:rPr>
                <w:color w:val="010000"/>
                <w:sz w:val="16"/>
                <w:szCs w:val="16"/>
              </w:rPr>
            </w:pPr>
            <w:r w:rsidRPr="0051288B">
              <w:rPr>
                <w:color w:val="010000"/>
                <w:sz w:val="16"/>
                <w:szCs w:val="16"/>
              </w:rPr>
              <w:t>232900-0000040-41</w:t>
            </w:r>
          </w:p>
        </w:tc>
        <w:tc>
          <w:tcPr>
            <w:tcW w:w="656" w:type="pct"/>
            <w:tcBorders>
              <w:top w:val="nil"/>
              <w:left w:val="nil"/>
              <w:bottom w:val="single" w:sz="4" w:space="0" w:color="auto"/>
              <w:right w:val="single" w:sz="4" w:space="0" w:color="auto"/>
            </w:tcBorders>
            <w:shd w:val="clear" w:color="auto" w:fill="FFFFFF"/>
            <w:noWrap/>
            <w:vAlign w:val="center"/>
            <w:hideMark/>
          </w:tcPr>
          <w:p w14:paraId="2512D3D5"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E555AFC"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1741F9B0"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A50B9FE" w14:textId="77777777" w:rsidR="008D35E8" w:rsidRPr="0051288B" w:rsidRDefault="008D35E8" w:rsidP="00950EB7">
            <w:pPr>
              <w:spacing w:line="256" w:lineRule="auto"/>
              <w:jc w:val="right"/>
              <w:rPr>
                <w:color w:val="010000"/>
                <w:sz w:val="16"/>
                <w:szCs w:val="16"/>
              </w:rPr>
            </w:pPr>
            <w:r w:rsidRPr="0051288B">
              <w:rPr>
                <w:color w:val="010000"/>
                <w:sz w:val="16"/>
                <w:szCs w:val="16"/>
              </w:rPr>
              <w:t>289</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45FC0A0F"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11AB18B"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281A285E"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E8B7631"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0F6FE20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9149E24" w14:textId="77777777" w:rsidR="008D35E8" w:rsidRPr="0051288B" w:rsidRDefault="008D35E8" w:rsidP="00950EB7">
            <w:pPr>
              <w:spacing w:line="256" w:lineRule="auto"/>
              <w:jc w:val="right"/>
              <w:rPr>
                <w:color w:val="010000"/>
                <w:sz w:val="16"/>
                <w:szCs w:val="16"/>
              </w:rPr>
            </w:pPr>
            <w:r w:rsidRPr="0051288B">
              <w:rPr>
                <w:color w:val="010000"/>
                <w:sz w:val="16"/>
                <w:szCs w:val="16"/>
              </w:rPr>
              <w:t>290</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0703B6AE"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483DE65"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noWrap/>
            <w:vAlign w:val="center"/>
            <w:hideMark/>
          </w:tcPr>
          <w:p w14:paraId="41F79079"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16E4C3F"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65BE66A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23E2764" w14:textId="77777777" w:rsidR="008D35E8" w:rsidRPr="0051288B" w:rsidRDefault="008D35E8" w:rsidP="00950EB7">
            <w:pPr>
              <w:spacing w:line="256" w:lineRule="auto"/>
              <w:jc w:val="right"/>
              <w:rPr>
                <w:color w:val="010000"/>
                <w:sz w:val="16"/>
                <w:szCs w:val="16"/>
              </w:rPr>
            </w:pPr>
            <w:r w:rsidRPr="0051288B">
              <w:rPr>
                <w:color w:val="010000"/>
                <w:sz w:val="16"/>
                <w:szCs w:val="16"/>
              </w:rPr>
              <w:t>291</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3579F7CD"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3245076"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432F824E" w14:textId="77777777" w:rsidR="008D35E8" w:rsidRPr="0051288B" w:rsidRDefault="008D35E8" w:rsidP="00950EB7">
            <w:pPr>
              <w:spacing w:line="256" w:lineRule="auto"/>
              <w:jc w:val="center"/>
              <w:rPr>
                <w:color w:val="010000"/>
                <w:sz w:val="16"/>
                <w:szCs w:val="16"/>
              </w:rPr>
            </w:pPr>
            <w:r w:rsidRPr="0051288B">
              <w:rPr>
                <w:color w:val="010000"/>
                <w:sz w:val="16"/>
                <w:szCs w:val="16"/>
              </w:rPr>
              <w:t>2012</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0A6B019"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653F20B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475F282" w14:textId="77777777" w:rsidR="008D35E8" w:rsidRPr="0051288B" w:rsidRDefault="008D35E8" w:rsidP="00950EB7">
            <w:pPr>
              <w:spacing w:line="256" w:lineRule="auto"/>
              <w:jc w:val="right"/>
              <w:rPr>
                <w:color w:val="010000"/>
                <w:sz w:val="16"/>
                <w:szCs w:val="16"/>
              </w:rPr>
            </w:pPr>
            <w:r w:rsidRPr="0051288B">
              <w:rPr>
                <w:color w:val="010000"/>
                <w:sz w:val="16"/>
                <w:szCs w:val="16"/>
              </w:rPr>
              <w:t>292</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4BE54223" w14:textId="77777777" w:rsidR="008D35E8" w:rsidRPr="0051288B" w:rsidRDefault="008D35E8" w:rsidP="00950EB7">
            <w:pPr>
              <w:spacing w:line="256" w:lineRule="auto"/>
              <w:rPr>
                <w:color w:val="010000"/>
                <w:sz w:val="16"/>
                <w:szCs w:val="16"/>
              </w:rPr>
            </w:pPr>
            <w:r w:rsidRPr="0051288B">
              <w:rPr>
                <w:color w:val="010000"/>
                <w:sz w:val="16"/>
                <w:szCs w:val="16"/>
              </w:rPr>
              <w:t>LADA 4x4</w:t>
            </w:r>
          </w:p>
        </w:tc>
        <w:tc>
          <w:tcPr>
            <w:tcW w:w="813" w:type="pct"/>
            <w:tcBorders>
              <w:top w:val="nil"/>
              <w:left w:val="nil"/>
              <w:bottom w:val="single" w:sz="4" w:space="0" w:color="auto"/>
              <w:right w:val="single" w:sz="4" w:space="0" w:color="auto"/>
            </w:tcBorders>
            <w:shd w:val="clear" w:color="auto" w:fill="FFFFFF"/>
            <w:vAlign w:val="center"/>
            <w:hideMark/>
          </w:tcPr>
          <w:p w14:paraId="35271B8C" w14:textId="77777777" w:rsidR="008D35E8" w:rsidRPr="0051288B" w:rsidRDefault="008D35E8" w:rsidP="00950EB7">
            <w:pPr>
              <w:spacing w:line="256" w:lineRule="auto"/>
              <w:rPr>
                <w:color w:val="010000"/>
                <w:sz w:val="16"/>
                <w:szCs w:val="16"/>
              </w:rPr>
            </w:pPr>
            <w:r w:rsidRPr="0051288B">
              <w:rPr>
                <w:color w:val="010000"/>
                <w:sz w:val="16"/>
                <w:szCs w:val="16"/>
              </w:rPr>
              <w:t>213100</w:t>
            </w:r>
          </w:p>
        </w:tc>
        <w:tc>
          <w:tcPr>
            <w:tcW w:w="656" w:type="pct"/>
            <w:tcBorders>
              <w:top w:val="nil"/>
              <w:left w:val="nil"/>
              <w:bottom w:val="single" w:sz="4" w:space="0" w:color="auto"/>
              <w:right w:val="single" w:sz="4" w:space="0" w:color="auto"/>
            </w:tcBorders>
            <w:shd w:val="clear" w:color="auto" w:fill="FFFFFF"/>
            <w:noWrap/>
            <w:vAlign w:val="center"/>
            <w:hideMark/>
          </w:tcPr>
          <w:p w14:paraId="385893BD"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928973F"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8D88D2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1D68AE8" w14:textId="77777777" w:rsidR="008D35E8" w:rsidRPr="0051288B" w:rsidRDefault="008D35E8" w:rsidP="00950EB7">
            <w:pPr>
              <w:spacing w:line="256" w:lineRule="auto"/>
              <w:jc w:val="right"/>
              <w:rPr>
                <w:color w:val="010000"/>
                <w:sz w:val="16"/>
                <w:szCs w:val="16"/>
              </w:rPr>
            </w:pPr>
            <w:r w:rsidRPr="0051288B">
              <w:rPr>
                <w:color w:val="010000"/>
                <w:sz w:val="16"/>
                <w:szCs w:val="16"/>
              </w:rPr>
              <w:t>293</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5E9BC73D"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19374AA6"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noWrap/>
            <w:vAlign w:val="center"/>
            <w:hideMark/>
          </w:tcPr>
          <w:p w14:paraId="793793D3"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42EF777"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51AEFB07"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26AB49B0" w14:textId="77777777" w:rsidR="008D35E8" w:rsidRPr="0051288B" w:rsidRDefault="008D35E8" w:rsidP="00950EB7">
            <w:pPr>
              <w:spacing w:line="256" w:lineRule="auto"/>
              <w:jc w:val="right"/>
              <w:rPr>
                <w:color w:val="010000"/>
                <w:sz w:val="16"/>
                <w:szCs w:val="16"/>
              </w:rPr>
            </w:pPr>
            <w:r w:rsidRPr="0051288B">
              <w:rPr>
                <w:color w:val="010000"/>
                <w:sz w:val="16"/>
                <w:szCs w:val="16"/>
              </w:rPr>
              <w:t>294</w:t>
            </w:r>
          </w:p>
        </w:tc>
        <w:tc>
          <w:tcPr>
            <w:tcW w:w="990" w:type="pct"/>
            <w:gridSpan w:val="2"/>
            <w:tcBorders>
              <w:top w:val="nil"/>
              <w:left w:val="nil"/>
              <w:bottom w:val="single" w:sz="4" w:space="0" w:color="auto"/>
              <w:right w:val="single" w:sz="4" w:space="0" w:color="auto"/>
            </w:tcBorders>
            <w:shd w:val="clear" w:color="auto" w:fill="FFFFFF"/>
            <w:vAlign w:val="center"/>
            <w:hideMark/>
          </w:tcPr>
          <w:p w14:paraId="1436B3FD"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1A3BC97"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vAlign w:val="center"/>
            <w:hideMark/>
          </w:tcPr>
          <w:p w14:paraId="5186B1DD"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3762504A" w14:textId="77777777" w:rsidR="008D35E8" w:rsidRPr="0051288B" w:rsidRDefault="008D35E8" w:rsidP="00950EB7">
            <w:pPr>
              <w:spacing w:line="256" w:lineRule="auto"/>
              <w:jc w:val="center"/>
              <w:rPr>
                <w:color w:val="010000"/>
                <w:sz w:val="16"/>
                <w:szCs w:val="16"/>
              </w:rPr>
            </w:pPr>
            <w:r w:rsidRPr="0051288B">
              <w:rPr>
                <w:color w:val="010000"/>
                <w:sz w:val="16"/>
                <w:szCs w:val="16"/>
              </w:rPr>
              <w:t>1</w:t>
            </w:r>
          </w:p>
        </w:tc>
      </w:tr>
      <w:tr w:rsidR="008D35E8" w:rsidRPr="0051288B" w14:paraId="18773E7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0E114B5" w14:textId="77777777" w:rsidR="008D35E8" w:rsidRPr="0051288B" w:rsidRDefault="008D35E8" w:rsidP="00950EB7">
            <w:pPr>
              <w:spacing w:line="256" w:lineRule="auto"/>
              <w:jc w:val="right"/>
              <w:rPr>
                <w:color w:val="010000"/>
                <w:sz w:val="16"/>
                <w:szCs w:val="16"/>
              </w:rPr>
            </w:pPr>
            <w:r w:rsidRPr="0051288B">
              <w:rPr>
                <w:color w:val="010000"/>
                <w:sz w:val="16"/>
                <w:szCs w:val="16"/>
              </w:rPr>
              <w:t>295</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15E44371"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0FBF7CD"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noWrap/>
            <w:vAlign w:val="center"/>
            <w:hideMark/>
          </w:tcPr>
          <w:p w14:paraId="0D5E64B1"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9499F75"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05792766"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1A36778" w14:textId="77777777" w:rsidR="008D35E8" w:rsidRPr="0051288B" w:rsidRDefault="008D35E8" w:rsidP="00950EB7">
            <w:pPr>
              <w:spacing w:line="256" w:lineRule="auto"/>
              <w:jc w:val="right"/>
              <w:rPr>
                <w:color w:val="010000"/>
                <w:sz w:val="16"/>
                <w:szCs w:val="16"/>
              </w:rPr>
            </w:pPr>
            <w:r w:rsidRPr="0051288B">
              <w:rPr>
                <w:color w:val="010000"/>
                <w:sz w:val="16"/>
                <w:szCs w:val="16"/>
              </w:rPr>
              <w:t>296</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4C52814"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A9F7E06" w14:textId="77777777" w:rsidR="008D35E8" w:rsidRPr="0051288B" w:rsidRDefault="008D35E8" w:rsidP="00950EB7">
            <w:pPr>
              <w:spacing w:line="256" w:lineRule="auto"/>
              <w:rPr>
                <w:color w:val="010000"/>
                <w:sz w:val="16"/>
                <w:szCs w:val="16"/>
              </w:rPr>
            </w:pPr>
            <w:r w:rsidRPr="0051288B">
              <w:rPr>
                <w:color w:val="010000"/>
                <w:sz w:val="16"/>
                <w:szCs w:val="16"/>
              </w:rPr>
              <w:t>39094</w:t>
            </w:r>
          </w:p>
        </w:tc>
        <w:tc>
          <w:tcPr>
            <w:tcW w:w="656" w:type="pct"/>
            <w:tcBorders>
              <w:top w:val="nil"/>
              <w:left w:val="nil"/>
              <w:bottom w:val="single" w:sz="4" w:space="0" w:color="auto"/>
              <w:right w:val="single" w:sz="4" w:space="0" w:color="auto"/>
            </w:tcBorders>
            <w:shd w:val="clear" w:color="auto" w:fill="FFFFFF"/>
            <w:noWrap/>
            <w:vAlign w:val="center"/>
            <w:hideMark/>
          </w:tcPr>
          <w:p w14:paraId="53B2A88F" w14:textId="77777777" w:rsidR="008D35E8" w:rsidRPr="0051288B" w:rsidRDefault="008D35E8" w:rsidP="00950EB7">
            <w:pPr>
              <w:spacing w:line="256" w:lineRule="auto"/>
              <w:jc w:val="center"/>
              <w:rPr>
                <w:color w:val="010000"/>
                <w:sz w:val="16"/>
                <w:szCs w:val="16"/>
              </w:rPr>
            </w:pPr>
            <w:r w:rsidRPr="0051288B">
              <w:rPr>
                <w:color w:val="010000"/>
                <w:sz w:val="16"/>
                <w:szCs w:val="16"/>
              </w:rPr>
              <w:t>2006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7F963DF"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32B28042"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3E92F2D" w14:textId="77777777" w:rsidR="008D35E8" w:rsidRPr="0051288B" w:rsidRDefault="008D35E8" w:rsidP="00950EB7">
            <w:pPr>
              <w:spacing w:line="256" w:lineRule="auto"/>
              <w:jc w:val="right"/>
              <w:rPr>
                <w:color w:val="010000"/>
                <w:sz w:val="16"/>
                <w:szCs w:val="16"/>
              </w:rPr>
            </w:pPr>
            <w:r w:rsidRPr="0051288B">
              <w:rPr>
                <w:color w:val="010000"/>
                <w:sz w:val="16"/>
                <w:szCs w:val="16"/>
              </w:rPr>
              <w:t>297</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73C390E2"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09A2F81"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261D3604"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9ADFC3D"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60D8EE2A"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4EF447D" w14:textId="77777777" w:rsidR="008D35E8" w:rsidRPr="0051288B" w:rsidRDefault="008D35E8" w:rsidP="00950EB7">
            <w:pPr>
              <w:spacing w:line="256" w:lineRule="auto"/>
              <w:jc w:val="right"/>
              <w:rPr>
                <w:color w:val="010000"/>
                <w:sz w:val="16"/>
                <w:szCs w:val="16"/>
              </w:rPr>
            </w:pPr>
            <w:r w:rsidRPr="0051288B">
              <w:rPr>
                <w:color w:val="010000"/>
                <w:sz w:val="16"/>
                <w:szCs w:val="16"/>
              </w:rPr>
              <w:t>298</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A23211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0B9333D" w14:textId="77777777" w:rsidR="008D35E8" w:rsidRPr="0051288B" w:rsidRDefault="008D35E8" w:rsidP="00950EB7">
            <w:pPr>
              <w:spacing w:line="256" w:lineRule="auto"/>
              <w:rPr>
                <w:color w:val="010000"/>
                <w:sz w:val="16"/>
                <w:szCs w:val="16"/>
              </w:rPr>
            </w:pPr>
            <w:r w:rsidRPr="0051288B">
              <w:rPr>
                <w:color w:val="010000"/>
                <w:sz w:val="16"/>
                <w:szCs w:val="16"/>
              </w:rPr>
              <w:t>390902</w:t>
            </w:r>
          </w:p>
        </w:tc>
        <w:tc>
          <w:tcPr>
            <w:tcW w:w="656" w:type="pct"/>
            <w:tcBorders>
              <w:top w:val="nil"/>
              <w:left w:val="nil"/>
              <w:bottom w:val="single" w:sz="4" w:space="0" w:color="auto"/>
              <w:right w:val="single" w:sz="4" w:space="0" w:color="auto"/>
            </w:tcBorders>
            <w:shd w:val="clear" w:color="auto" w:fill="FFFFFF"/>
            <w:noWrap/>
            <w:vAlign w:val="center"/>
            <w:hideMark/>
          </w:tcPr>
          <w:p w14:paraId="3BEF9ABB" w14:textId="77777777" w:rsidR="008D35E8" w:rsidRPr="0051288B" w:rsidRDefault="008D35E8" w:rsidP="00950EB7">
            <w:pPr>
              <w:spacing w:line="256" w:lineRule="auto"/>
              <w:jc w:val="center"/>
              <w:rPr>
                <w:color w:val="010000"/>
                <w:sz w:val="16"/>
                <w:szCs w:val="16"/>
              </w:rPr>
            </w:pPr>
            <w:r w:rsidRPr="0051288B">
              <w:rPr>
                <w:color w:val="010000"/>
                <w:sz w:val="16"/>
                <w:szCs w:val="16"/>
              </w:rPr>
              <w:t>2003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20FBD2A"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5D209E1B"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D35AF79" w14:textId="77777777" w:rsidR="008D35E8" w:rsidRPr="0051288B" w:rsidRDefault="008D35E8" w:rsidP="00950EB7">
            <w:pPr>
              <w:spacing w:line="256" w:lineRule="auto"/>
              <w:jc w:val="right"/>
              <w:rPr>
                <w:color w:val="010000"/>
                <w:sz w:val="16"/>
                <w:szCs w:val="16"/>
              </w:rPr>
            </w:pPr>
            <w:r w:rsidRPr="0051288B">
              <w:rPr>
                <w:color w:val="010000"/>
                <w:sz w:val="16"/>
                <w:szCs w:val="16"/>
              </w:rPr>
              <w:t>299</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0F99BC95" w14:textId="77777777" w:rsidR="008D35E8" w:rsidRPr="0051288B" w:rsidRDefault="008D35E8" w:rsidP="00950EB7">
            <w:pPr>
              <w:spacing w:line="256" w:lineRule="auto"/>
              <w:rPr>
                <w:color w:val="010000"/>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center"/>
            <w:hideMark/>
          </w:tcPr>
          <w:p w14:paraId="17E44AEA" w14:textId="77777777" w:rsidR="008D35E8" w:rsidRPr="0051288B" w:rsidRDefault="008D35E8" w:rsidP="00950EB7">
            <w:pPr>
              <w:spacing w:line="256" w:lineRule="auto"/>
              <w:rPr>
                <w:color w:val="010000"/>
                <w:sz w:val="16"/>
                <w:szCs w:val="16"/>
              </w:rPr>
            </w:pPr>
            <w:r w:rsidRPr="0051288B">
              <w:rPr>
                <w:color w:val="010000"/>
                <w:sz w:val="16"/>
                <w:szCs w:val="16"/>
              </w:rPr>
              <w:t>212300</w:t>
            </w:r>
          </w:p>
        </w:tc>
        <w:tc>
          <w:tcPr>
            <w:tcW w:w="656" w:type="pct"/>
            <w:tcBorders>
              <w:top w:val="nil"/>
              <w:left w:val="nil"/>
              <w:bottom w:val="single" w:sz="4" w:space="0" w:color="auto"/>
              <w:right w:val="single" w:sz="4" w:space="0" w:color="auto"/>
            </w:tcBorders>
            <w:shd w:val="clear" w:color="auto" w:fill="FFFFFF"/>
            <w:noWrap/>
            <w:vAlign w:val="center"/>
            <w:hideMark/>
          </w:tcPr>
          <w:p w14:paraId="2C1AC1FC"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990A542"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98F883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75E5670" w14:textId="77777777" w:rsidR="008D35E8" w:rsidRPr="0051288B" w:rsidRDefault="008D35E8" w:rsidP="00950EB7">
            <w:pPr>
              <w:spacing w:line="256" w:lineRule="auto"/>
              <w:jc w:val="right"/>
              <w:rPr>
                <w:color w:val="010000"/>
                <w:sz w:val="16"/>
                <w:szCs w:val="16"/>
              </w:rPr>
            </w:pPr>
            <w:r w:rsidRPr="0051288B">
              <w:rPr>
                <w:color w:val="010000"/>
                <w:sz w:val="16"/>
                <w:szCs w:val="16"/>
              </w:rPr>
              <w:t>300</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0926DE5B"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332D1077" w14:textId="77777777" w:rsidR="008D35E8" w:rsidRPr="0051288B" w:rsidRDefault="008D35E8" w:rsidP="00950EB7">
            <w:pPr>
              <w:spacing w:line="256" w:lineRule="auto"/>
              <w:rPr>
                <w:color w:val="010000"/>
                <w:sz w:val="16"/>
                <w:szCs w:val="16"/>
              </w:rPr>
            </w:pPr>
            <w:r w:rsidRPr="0051288B">
              <w:rPr>
                <w:color w:val="010000"/>
                <w:sz w:val="16"/>
                <w:szCs w:val="16"/>
              </w:rPr>
              <w:t>3035КD</w:t>
            </w:r>
          </w:p>
        </w:tc>
        <w:tc>
          <w:tcPr>
            <w:tcW w:w="656" w:type="pct"/>
            <w:tcBorders>
              <w:top w:val="nil"/>
              <w:left w:val="nil"/>
              <w:bottom w:val="single" w:sz="4" w:space="0" w:color="auto"/>
              <w:right w:val="single" w:sz="4" w:space="0" w:color="auto"/>
            </w:tcBorders>
            <w:shd w:val="clear" w:color="auto" w:fill="FFFFFF"/>
            <w:noWrap/>
            <w:vAlign w:val="center"/>
            <w:hideMark/>
          </w:tcPr>
          <w:p w14:paraId="62DD830A"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66F9005B"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6BB02944"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26961B4" w14:textId="77777777" w:rsidR="008D35E8" w:rsidRPr="0051288B" w:rsidRDefault="008D35E8" w:rsidP="00950EB7">
            <w:pPr>
              <w:spacing w:line="256" w:lineRule="auto"/>
              <w:jc w:val="right"/>
              <w:rPr>
                <w:color w:val="010000"/>
                <w:sz w:val="16"/>
                <w:szCs w:val="16"/>
              </w:rPr>
            </w:pPr>
            <w:r w:rsidRPr="0051288B">
              <w:rPr>
                <w:color w:val="010000"/>
                <w:sz w:val="16"/>
                <w:szCs w:val="16"/>
              </w:rPr>
              <w:t>301</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FD5E106"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7B268A94" w14:textId="77777777" w:rsidR="008D35E8" w:rsidRPr="0051288B" w:rsidRDefault="008D35E8" w:rsidP="00950EB7">
            <w:pPr>
              <w:spacing w:line="256" w:lineRule="auto"/>
              <w:rPr>
                <w:color w:val="010000"/>
                <w:sz w:val="16"/>
                <w:szCs w:val="16"/>
              </w:rPr>
            </w:pPr>
            <w:r w:rsidRPr="0051288B">
              <w:rPr>
                <w:sz w:val="16"/>
                <w:szCs w:val="16"/>
              </w:rPr>
              <w:t>3302</w:t>
            </w:r>
          </w:p>
        </w:tc>
        <w:tc>
          <w:tcPr>
            <w:tcW w:w="656" w:type="pct"/>
            <w:tcBorders>
              <w:top w:val="nil"/>
              <w:left w:val="nil"/>
              <w:bottom w:val="single" w:sz="4" w:space="0" w:color="auto"/>
              <w:right w:val="single" w:sz="4" w:space="0" w:color="auto"/>
            </w:tcBorders>
            <w:shd w:val="clear" w:color="auto" w:fill="FFFFFF"/>
            <w:noWrap/>
            <w:vAlign w:val="center"/>
            <w:hideMark/>
          </w:tcPr>
          <w:p w14:paraId="109F4315" w14:textId="77777777" w:rsidR="008D35E8" w:rsidRPr="0051288B" w:rsidRDefault="008D35E8" w:rsidP="00950EB7">
            <w:pPr>
              <w:spacing w:line="256" w:lineRule="auto"/>
              <w:jc w:val="center"/>
              <w:rPr>
                <w:color w:val="010000"/>
                <w:sz w:val="16"/>
                <w:szCs w:val="16"/>
              </w:rPr>
            </w:pPr>
            <w:r w:rsidRPr="0051288B">
              <w:rPr>
                <w:sz w:val="16"/>
                <w:szCs w:val="16"/>
              </w:rPr>
              <w:t>2005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8DD4516"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16364E6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02C1275" w14:textId="77777777" w:rsidR="008D35E8" w:rsidRPr="0051288B" w:rsidRDefault="008D35E8" w:rsidP="00950EB7">
            <w:pPr>
              <w:spacing w:line="256" w:lineRule="auto"/>
              <w:jc w:val="right"/>
              <w:rPr>
                <w:color w:val="010000"/>
                <w:sz w:val="16"/>
                <w:szCs w:val="16"/>
              </w:rPr>
            </w:pPr>
            <w:r w:rsidRPr="0051288B">
              <w:rPr>
                <w:color w:val="010000"/>
                <w:sz w:val="16"/>
                <w:szCs w:val="16"/>
              </w:rPr>
              <w:t>302</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15CCFCFB"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411E0ED" w14:textId="77777777" w:rsidR="008D35E8" w:rsidRPr="0051288B" w:rsidRDefault="008D35E8" w:rsidP="00950EB7">
            <w:pPr>
              <w:spacing w:line="256" w:lineRule="auto"/>
              <w:rPr>
                <w:color w:val="010000"/>
                <w:sz w:val="16"/>
                <w:szCs w:val="16"/>
              </w:rPr>
            </w:pPr>
            <w:r w:rsidRPr="0051288B">
              <w:rPr>
                <w:color w:val="010000"/>
                <w:sz w:val="16"/>
                <w:szCs w:val="16"/>
              </w:rPr>
              <w:t>390995</w:t>
            </w:r>
          </w:p>
        </w:tc>
        <w:tc>
          <w:tcPr>
            <w:tcW w:w="656" w:type="pct"/>
            <w:tcBorders>
              <w:top w:val="nil"/>
              <w:left w:val="nil"/>
              <w:bottom w:val="single" w:sz="4" w:space="0" w:color="auto"/>
              <w:right w:val="single" w:sz="4" w:space="0" w:color="auto"/>
            </w:tcBorders>
            <w:shd w:val="clear" w:color="auto" w:fill="FFFFFF"/>
            <w:noWrap/>
            <w:vAlign w:val="center"/>
            <w:hideMark/>
          </w:tcPr>
          <w:p w14:paraId="6CEEE9B1" w14:textId="77777777" w:rsidR="008D35E8" w:rsidRPr="0051288B" w:rsidRDefault="008D35E8" w:rsidP="00950EB7">
            <w:pPr>
              <w:spacing w:line="256" w:lineRule="auto"/>
              <w:jc w:val="center"/>
              <w:rPr>
                <w:color w:val="010000"/>
                <w:sz w:val="16"/>
                <w:szCs w:val="16"/>
              </w:rPr>
            </w:pPr>
            <w:r w:rsidRPr="0051288B">
              <w:rPr>
                <w:color w:val="010000"/>
                <w:sz w:val="16"/>
                <w:szCs w:val="16"/>
              </w:rPr>
              <w:t>2016</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4882669"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52F35F5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C6AB177" w14:textId="77777777" w:rsidR="008D35E8" w:rsidRPr="0051288B" w:rsidRDefault="008D35E8" w:rsidP="00950EB7">
            <w:pPr>
              <w:spacing w:line="256" w:lineRule="auto"/>
              <w:jc w:val="right"/>
              <w:rPr>
                <w:color w:val="010000"/>
                <w:sz w:val="16"/>
                <w:szCs w:val="16"/>
              </w:rPr>
            </w:pPr>
            <w:r w:rsidRPr="0051288B">
              <w:rPr>
                <w:color w:val="010000"/>
                <w:sz w:val="16"/>
                <w:szCs w:val="16"/>
              </w:rPr>
              <w:t>303</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426F938" w14:textId="77777777" w:rsidR="008D35E8" w:rsidRPr="0051288B" w:rsidRDefault="008D35E8" w:rsidP="00950EB7">
            <w:pPr>
              <w:spacing w:line="256" w:lineRule="auto"/>
              <w:rPr>
                <w:color w:val="010000"/>
                <w:sz w:val="16"/>
                <w:szCs w:val="16"/>
              </w:rPr>
            </w:pPr>
            <w:r w:rsidRPr="0051288B">
              <w:rPr>
                <w:color w:val="010000"/>
                <w:sz w:val="16"/>
                <w:szCs w:val="16"/>
              </w:rPr>
              <w:t>CHEVROLET NIVA</w:t>
            </w:r>
          </w:p>
        </w:tc>
        <w:tc>
          <w:tcPr>
            <w:tcW w:w="813" w:type="pct"/>
            <w:tcBorders>
              <w:top w:val="nil"/>
              <w:left w:val="nil"/>
              <w:bottom w:val="single" w:sz="4" w:space="0" w:color="auto"/>
              <w:right w:val="single" w:sz="4" w:space="0" w:color="auto"/>
            </w:tcBorders>
            <w:shd w:val="clear" w:color="auto" w:fill="FFFFFF"/>
            <w:vAlign w:val="center"/>
            <w:hideMark/>
          </w:tcPr>
          <w:p w14:paraId="4633D520" w14:textId="77777777" w:rsidR="008D35E8" w:rsidRPr="0051288B" w:rsidRDefault="008D35E8" w:rsidP="00950EB7">
            <w:pPr>
              <w:spacing w:line="256" w:lineRule="auto"/>
              <w:rPr>
                <w:color w:val="010000"/>
                <w:sz w:val="16"/>
                <w:szCs w:val="16"/>
              </w:rPr>
            </w:pPr>
            <w:r w:rsidRPr="0051288B">
              <w:rPr>
                <w:color w:val="010000"/>
                <w:sz w:val="16"/>
                <w:szCs w:val="16"/>
              </w:rPr>
              <w:t>212300</w:t>
            </w:r>
          </w:p>
        </w:tc>
        <w:tc>
          <w:tcPr>
            <w:tcW w:w="656" w:type="pct"/>
            <w:tcBorders>
              <w:top w:val="nil"/>
              <w:left w:val="nil"/>
              <w:bottom w:val="single" w:sz="4" w:space="0" w:color="auto"/>
              <w:right w:val="single" w:sz="4" w:space="0" w:color="auto"/>
            </w:tcBorders>
            <w:shd w:val="clear" w:color="auto" w:fill="FFFFFF"/>
            <w:noWrap/>
            <w:vAlign w:val="center"/>
            <w:hideMark/>
          </w:tcPr>
          <w:p w14:paraId="4D840929"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D60503F"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28F68DFD"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5D9E9B39" w14:textId="77777777" w:rsidR="008D35E8" w:rsidRPr="0051288B" w:rsidRDefault="008D35E8" w:rsidP="00950EB7">
            <w:pPr>
              <w:spacing w:line="256" w:lineRule="auto"/>
              <w:jc w:val="right"/>
              <w:rPr>
                <w:color w:val="010000"/>
                <w:sz w:val="16"/>
                <w:szCs w:val="16"/>
              </w:rPr>
            </w:pPr>
            <w:r w:rsidRPr="0051288B">
              <w:rPr>
                <w:color w:val="010000"/>
                <w:sz w:val="16"/>
                <w:szCs w:val="16"/>
              </w:rPr>
              <w:t>304</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28B5C023"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5F98BDCE"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noWrap/>
            <w:vAlign w:val="center"/>
            <w:hideMark/>
          </w:tcPr>
          <w:p w14:paraId="01B65F6E"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C77BF66"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4412384F"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5B1FCE7" w14:textId="77777777" w:rsidR="008D35E8" w:rsidRPr="0051288B" w:rsidRDefault="008D35E8" w:rsidP="00950EB7">
            <w:pPr>
              <w:spacing w:line="256" w:lineRule="auto"/>
              <w:jc w:val="right"/>
              <w:rPr>
                <w:color w:val="010000"/>
                <w:sz w:val="16"/>
                <w:szCs w:val="16"/>
              </w:rPr>
            </w:pPr>
            <w:r w:rsidRPr="0051288B">
              <w:rPr>
                <w:color w:val="010000"/>
                <w:sz w:val="16"/>
                <w:szCs w:val="16"/>
              </w:rPr>
              <w:t>305</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83FE329"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75FA9367" w14:textId="77777777" w:rsidR="008D35E8" w:rsidRPr="0051288B" w:rsidRDefault="008D35E8" w:rsidP="00950EB7">
            <w:pPr>
              <w:spacing w:line="256" w:lineRule="auto"/>
              <w:rPr>
                <w:color w:val="010000"/>
                <w:sz w:val="16"/>
                <w:szCs w:val="16"/>
              </w:rPr>
            </w:pPr>
            <w:r w:rsidRPr="0051288B">
              <w:rPr>
                <w:color w:val="010000"/>
                <w:sz w:val="16"/>
                <w:szCs w:val="16"/>
              </w:rPr>
              <w:t>2705</w:t>
            </w:r>
          </w:p>
        </w:tc>
        <w:tc>
          <w:tcPr>
            <w:tcW w:w="656" w:type="pct"/>
            <w:tcBorders>
              <w:top w:val="nil"/>
              <w:left w:val="nil"/>
              <w:bottom w:val="single" w:sz="4" w:space="0" w:color="auto"/>
              <w:right w:val="single" w:sz="4" w:space="0" w:color="auto"/>
            </w:tcBorders>
            <w:shd w:val="clear" w:color="auto" w:fill="FFFFFF"/>
            <w:noWrap/>
            <w:vAlign w:val="center"/>
            <w:hideMark/>
          </w:tcPr>
          <w:p w14:paraId="28F5CBC2"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8969655"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56519D78"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0A070B3D" w14:textId="77777777" w:rsidR="008D35E8" w:rsidRPr="0051288B" w:rsidRDefault="008D35E8" w:rsidP="00950EB7">
            <w:pPr>
              <w:spacing w:line="256" w:lineRule="auto"/>
              <w:jc w:val="right"/>
              <w:rPr>
                <w:color w:val="010000"/>
                <w:sz w:val="16"/>
                <w:szCs w:val="16"/>
              </w:rPr>
            </w:pPr>
            <w:r w:rsidRPr="0051288B">
              <w:rPr>
                <w:color w:val="010000"/>
                <w:sz w:val="16"/>
                <w:szCs w:val="16"/>
              </w:rPr>
              <w:t>306</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4B46E32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79850749"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7F757D97"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96016A5"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DC9DCD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412E328" w14:textId="77777777" w:rsidR="008D35E8" w:rsidRPr="0051288B" w:rsidRDefault="008D35E8" w:rsidP="00950EB7">
            <w:pPr>
              <w:spacing w:line="256" w:lineRule="auto"/>
              <w:jc w:val="right"/>
              <w:rPr>
                <w:color w:val="010000"/>
                <w:sz w:val="16"/>
                <w:szCs w:val="16"/>
              </w:rPr>
            </w:pPr>
            <w:r w:rsidRPr="0051288B">
              <w:rPr>
                <w:color w:val="010000"/>
                <w:sz w:val="16"/>
                <w:szCs w:val="16"/>
              </w:rPr>
              <w:t>307</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33A131D9"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A023423"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5197088B" w14:textId="77777777" w:rsidR="008D35E8" w:rsidRPr="0051288B" w:rsidRDefault="008D35E8" w:rsidP="00950EB7">
            <w:pPr>
              <w:spacing w:line="256" w:lineRule="auto"/>
              <w:jc w:val="center"/>
              <w:rPr>
                <w:color w:val="010000"/>
                <w:sz w:val="16"/>
                <w:szCs w:val="16"/>
              </w:rPr>
            </w:pPr>
            <w:r w:rsidRPr="0051288B">
              <w:rPr>
                <w:color w:val="010000"/>
                <w:sz w:val="16"/>
                <w:szCs w:val="16"/>
              </w:rPr>
              <w:t>2013</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A2F9091"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5C85096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442B3AD1" w14:textId="77777777" w:rsidR="008D35E8" w:rsidRPr="0051288B" w:rsidRDefault="008D35E8" w:rsidP="00950EB7">
            <w:pPr>
              <w:spacing w:line="256" w:lineRule="auto"/>
              <w:jc w:val="right"/>
              <w:rPr>
                <w:color w:val="010000"/>
                <w:sz w:val="16"/>
                <w:szCs w:val="16"/>
              </w:rPr>
            </w:pPr>
            <w:r w:rsidRPr="0051288B">
              <w:rPr>
                <w:color w:val="010000"/>
                <w:sz w:val="16"/>
                <w:szCs w:val="16"/>
              </w:rPr>
              <w:t>308</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497C3BAB"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3E09DD7F"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1B832AD4" w14:textId="77777777" w:rsidR="008D35E8" w:rsidRPr="0051288B" w:rsidRDefault="008D35E8" w:rsidP="00950EB7">
            <w:pPr>
              <w:spacing w:line="256" w:lineRule="auto"/>
              <w:jc w:val="center"/>
              <w:rPr>
                <w:color w:val="010000"/>
                <w:sz w:val="16"/>
                <w:szCs w:val="16"/>
              </w:rPr>
            </w:pPr>
            <w:r w:rsidRPr="0051288B">
              <w:rPr>
                <w:color w:val="010000"/>
                <w:sz w:val="16"/>
                <w:szCs w:val="16"/>
              </w:rPr>
              <w:t>2011</w:t>
            </w:r>
          </w:p>
        </w:tc>
        <w:tc>
          <w:tcPr>
            <w:tcW w:w="2176" w:type="pct"/>
            <w:gridSpan w:val="2"/>
            <w:tcBorders>
              <w:top w:val="nil"/>
              <w:left w:val="nil"/>
              <w:bottom w:val="single" w:sz="4" w:space="0" w:color="auto"/>
              <w:right w:val="single" w:sz="4" w:space="0" w:color="auto"/>
            </w:tcBorders>
            <w:shd w:val="clear" w:color="auto" w:fill="FFFFFF"/>
            <w:vAlign w:val="center"/>
            <w:hideMark/>
          </w:tcPr>
          <w:p w14:paraId="120ECAC1"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148404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6C5C213" w14:textId="77777777" w:rsidR="008D35E8" w:rsidRPr="0051288B" w:rsidRDefault="008D35E8" w:rsidP="00950EB7">
            <w:pPr>
              <w:spacing w:line="256" w:lineRule="auto"/>
              <w:jc w:val="right"/>
              <w:rPr>
                <w:color w:val="010000"/>
                <w:sz w:val="16"/>
                <w:szCs w:val="16"/>
              </w:rPr>
            </w:pPr>
            <w:r w:rsidRPr="0051288B">
              <w:rPr>
                <w:color w:val="010000"/>
                <w:sz w:val="16"/>
                <w:szCs w:val="16"/>
              </w:rPr>
              <w:t>309</w:t>
            </w:r>
          </w:p>
        </w:tc>
        <w:tc>
          <w:tcPr>
            <w:tcW w:w="990" w:type="pct"/>
            <w:gridSpan w:val="2"/>
            <w:tcBorders>
              <w:top w:val="nil"/>
              <w:left w:val="nil"/>
              <w:bottom w:val="single" w:sz="4" w:space="0" w:color="auto"/>
              <w:right w:val="single" w:sz="4" w:space="0" w:color="auto"/>
            </w:tcBorders>
            <w:shd w:val="clear" w:color="auto" w:fill="FFFFFF"/>
            <w:vAlign w:val="center"/>
            <w:hideMark/>
          </w:tcPr>
          <w:p w14:paraId="1BB34C10"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4879D0B6"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vAlign w:val="center"/>
            <w:hideMark/>
          </w:tcPr>
          <w:p w14:paraId="0448BA3A"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751CE9F5"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6FD5CD31"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BD5FF50" w14:textId="77777777" w:rsidR="008D35E8" w:rsidRPr="0051288B" w:rsidRDefault="008D35E8" w:rsidP="00950EB7">
            <w:pPr>
              <w:spacing w:line="256" w:lineRule="auto"/>
              <w:jc w:val="right"/>
              <w:rPr>
                <w:color w:val="010000"/>
                <w:sz w:val="16"/>
                <w:szCs w:val="16"/>
              </w:rPr>
            </w:pPr>
            <w:r w:rsidRPr="0051288B">
              <w:rPr>
                <w:color w:val="010000"/>
                <w:sz w:val="16"/>
                <w:szCs w:val="16"/>
              </w:rPr>
              <w:t>310</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5BB08A16"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EAE48BC" w14:textId="77777777" w:rsidR="008D35E8" w:rsidRPr="0051288B" w:rsidRDefault="008D35E8" w:rsidP="00950EB7">
            <w:pPr>
              <w:spacing w:line="256" w:lineRule="auto"/>
              <w:rPr>
                <w:color w:val="010000"/>
                <w:sz w:val="16"/>
                <w:szCs w:val="16"/>
              </w:rPr>
            </w:pPr>
            <w:r w:rsidRPr="0051288B">
              <w:rPr>
                <w:color w:val="010000"/>
                <w:sz w:val="16"/>
                <w:szCs w:val="16"/>
              </w:rPr>
              <w:t>390944</w:t>
            </w:r>
          </w:p>
        </w:tc>
        <w:tc>
          <w:tcPr>
            <w:tcW w:w="656" w:type="pct"/>
            <w:tcBorders>
              <w:top w:val="nil"/>
              <w:left w:val="nil"/>
              <w:bottom w:val="single" w:sz="4" w:space="0" w:color="auto"/>
              <w:right w:val="single" w:sz="4" w:space="0" w:color="auto"/>
            </w:tcBorders>
            <w:shd w:val="clear" w:color="auto" w:fill="FFFFFF"/>
            <w:noWrap/>
            <w:vAlign w:val="center"/>
            <w:hideMark/>
          </w:tcPr>
          <w:p w14:paraId="1F290680" w14:textId="77777777" w:rsidR="008D35E8" w:rsidRPr="0051288B" w:rsidRDefault="008D35E8" w:rsidP="00950EB7">
            <w:pPr>
              <w:spacing w:line="256" w:lineRule="auto"/>
              <w:jc w:val="center"/>
              <w:rPr>
                <w:color w:val="010000"/>
                <w:sz w:val="16"/>
                <w:szCs w:val="16"/>
              </w:rPr>
            </w:pPr>
            <w:r w:rsidRPr="0051288B">
              <w:rPr>
                <w:color w:val="010000"/>
                <w:sz w:val="16"/>
                <w:szCs w:val="16"/>
              </w:rPr>
              <w:t>2008</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3EB2ACE"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3EFF9CF5"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782DBF04" w14:textId="77777777" w:rsidR="008D35E8" w:rsidRPr="0051288B" w:rsidRDefault="008D35E8" w:rsidP="00950EB7">
            <w:pPr>
              <w:spacing w:line="256" w:lineRule="auto"/>
              <w:jc w:val="right"/>
              <w:rPr>
                <w:color w:val="010000"/>
                <w:sz w:val="16"/>
                <w:szCs w:val="16"/>
              </w:rPr>
            </w:pPr>
            <w:r w:rsidRPr="0051288B">
              <w:rPr>
                <w:color w:val="010000"/>
                <w:sz w:val="16"/>
                <w:szCs w:val="16"/>
              </w:rPr>
              <w:t>311</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0E060427"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17D9FDD9"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20EC31B8"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203C290D"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622E953C"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6F35368C" w14:textId="77777777" w:rsidR="008D35E8" w:rsidRPr="0051288B" w:rsidRDefault="008D35E8" w:rsidP="00950EB7">
            <w:pPr>
              <w:spacing w:line="256" w:lineRule="auto"/>
              <w:jc w:val="right"/>
              <w:rPr>
                <w:color w:val="010000"/>
                <w:sz w:val="16"/>
                <w:szCs w:val="16"/>
              </w:rPr>
            </w:pPr>
            <w:r w:rsidRPr="0051288B">
              <w:rPr>
                <w:color w:val="010000"/>
                <w:sz w:val="16"/>
                <w:szCs w:val="16"/>
              </w:rPr>
              <w:t>312</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677A8700"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629A0BCD" w14:textId="77777777" w:rsidR="008D35E8" w:rsidRPr="0051288B" w:rsidRDefault="008D35E8" w:rsidP="00950EB7">
            <w:pPr>
              <w:spacing w:line="256" w:lineRule="auto"/>
              <w:rPr>
                <w:color w:val="010000"/>
                <w:sz w:val="16"/>
                <w:szCs w:val="16"/>
              </w:rPr>
            </w:pPr>
            <w:r w:rsidRPr="0051288B">
              <w:rPr>
                <w:color w:val="010000"/>
                <w:sz w:val="16"/>
                <w:szCs w:val="16"/>
              </w:rPr>
              <w:t>390902</w:t>
            </w:r>
          </w:p>
        </w:tc>
        <w:tc>
          <w:tcPr>
            <w:tcW w:w="656" w:type="pct"/>
            <w:tcBorders>
              <w:top w:val="nil"/>
              <w:left w:val="nil"/>
              <w:bottom w:val="single" w:sz="4" w:space="0" w:color="auto"/>
              <w:right w:val="single" w:sz="4" w:space="0" w:color="auto"/>
            </w:tcBorders>
            <w:shd w:val="clear" w:color="auto" w:fill="FFFFFF"/>
            <w:noWrap/>
            <w:vAlign w:val="center"/>
            <w:hideMark/>
          </w:tcPr>
          <w:p w14:paraId="4AC39A87" w14:textId="77777777" w:rsidR="008D35E8" w:rsidRPr="0051288B" w:rsidRDefault="008D35E8" w:rsidP="00950EB7">
            <w:pPr>
              <w:spacing w:line="256" w:lineRule="auto"/>
              <w:jc w:val="center"/>
              <w:rPr>
                <w:color w:val="010000"/>
                <w:sz w:val="16"/>
                <w:szCs w:val="16"/>
              </w:rPr>
            </w:pPr>
            <w:r w:rsidRPr="0051288B">
              <w:rPr>
                <w:color w:val="010000"/>
                <w:sz w:val="16"/>
                <w:szCs w:val="16"/>
              </w:rPr>
              <w:t>2005</w:t>
            </w:r>
          </w:p>
        </w:tc>
        <w:tc>
          <w:tcPr>
            <w:tcW w:w="2176" w:type="pct"/>
            <w:gridSpan w:val="2"/>
            <w:tcBorders>
              <w:top w:val="nil"/>
              <w:left w:val="nil"/>
              <w:bottom w:val="single" w:sz="4" w:space="0" w:color="auto"/>
              <w:right w:val="single" w:sz="4" w:space="0" w:color="auto"/>
            </w:tcBorders>
            <w:shd w:val="clear" w:color="auto" w:fill="FFFFFF"/>
            <w:vAlign w:val="center"/>
            <w:hideMark/>
          </w:tcPr>
          <w:p w14:paraId="4D0C0BD4"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5F1710D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30201B1B" w14:textId="77777777" w:rsidR="008D35E8" w:rsidRPr="0051288B" w:rsidRDefault="008D35E8" w:rsidP="00950EB7">
            <w:pPr>
              <w:spacing w:line="256" w:lineRule="auto"/>
              <w:jc w:val="right"/>
              <w:rPr>
                <w:color w:val="010000"/>
                <w:sz w:val="16"/>
                <w:szCs w:val="16"/>
              </w:rPr>
            </w:pPr>
            <w:r w:rsidRPr="0051288B">
              <w:rPr>
                <w:color w:val="010000"/>
                <w:sz w:val="16"/>
                <w:szCs w:val="16"/>
              </w:rPr>
              <w:t>313</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5ABC9B65" w14:textId="77777777" w:rsidR="008D35E8" w:rsidRPr="0051288B" w:rsidRDefault="008D35E8" w:rsidP="00950EB7">
            <w:pPr>
              <w:spacing w:line="256" w:lineRule="auto"/>
              <w:rPr>
                <w:color w:val="010000"/>
                <w:sz w:val="16"/>
                <w:szCs w:val="16"/>
              </w:rPr>
            </w:pPr>
            <w:r w:rsidRPr="0051288B">
              <w:rPr>
                <w:color w:val="010000"/>
                <w:sz w:val="16"/>
                <w:szCs w:val="16"/>
              </w:rPr>
              <w:t>ГАЗ</w:t>
            </w:r>
          </w:p>
        </w:tc>
        <w:tc>
          <w:tcPr>
            <w:tcW w:w="813" w:type="pct"/>
            <w:tcBorders>
              <w:top w:val="nil"/>
              <w:left w:val="nil"/>
              <w:bottom w:val="single" w:sz="4" w:space="0" w:color="auto"/>
              <w:right w:val="single" w:sz="4" w:space="0" w:color="auto"/>
            </w:tcBorders>
            <w:shd w:val="clear" w:color="auto" w:fill="FFFFFF"/>
            <w:vAlign w:val="center"/>
            <w:hideMark/>
          </w:tcPr>
          <w:p w14:paraId="10A26190" w14:textId="77777777" w:rsidR="008D35E8" w:rsidRPr="0051288B" w:rsidRDefault="008D35E8" w:rsidP="00950EB7">
            <w:pPr>
              <w:spacing w:line="256" w:lineRule="auto"/>
              <w:rPr>
                <w:color w:val="010000"/>
                <w:sz w:val="16"/>
                <w:szCs w:val="16"/>
              </w:rPr>
            </w:pPr>
            <w:r w:rsidRPr="0051288B">
              <w:rPr>
                <w:color w:val="010000"/>
                <w:sz w:val="16"/>
                <w:szCs w:val="16"/>
              </w:rPr>
              <w:t>330232</w:t>
            </w:r>
          </w:p>
        </w:tc>
        <w:tc>
          <w:tcPr>
            <w:tcW w:w="656" w:type="pct"/>
            <w:tcBorders>
              <w:top w:val="nil"/>
              <w:left w:val="nil"/>
              <w:bottom w:val="single" w:sz="4" w:space="0" w:color="auto"/>
              <w:right w:val="single" w:sz="4" w:space="0" w:color="auto"/>
            </w:tcBorders>
            <w:shd w:val="clear" w:color="auto" w:fill="FFFFFF"/>
            <w:noWrap/>
            <w:vAlign w:val="center"/>
            <w:hideMark/>
          </w:tcPr>
          <w:p w14:paraId="40858C0E" w14:textId="77777777" w:rsidR="008D35E8" w:rsidRPr="0051288B" w:rsidRDefault="008D35E8" w:rsidP="00950EB7">
            <w:pPr>
              <w:spacing w:line="256" w:lineRule="auto"/>
              <w:jc w:val="center"/>
              <w:rPr>
                <w:color w:val="010000"/>
                <w:sz w:val="16"/>
                <w:szCs w:val="16"/>
              </w:rPr>
            </w:pPr>
            <w:r w:rsidRPr="0051288B">
              <w:rPr>
                <w:color w:val="010000"/>
                <w:sz w:val="16"/>
                <w:szCs w:val="16"/>
              </w:rPr>
              <w:t>2007</w:t>
            </w:r>
          </w:p>
        </w:tc>
        <w:tc>
          <w:tcPr>
            <w:tcW w:w="2176" w:type="pct"/>
            <w:gridSpan w:val="2"/>
            <w:tcBorders>
              <w:top w:val="nil"/>
              <w:left w:val="nil"/>
              <w:bottom w:val="single" w:sz="4" w:space="0" w:color="auto"/>
              <w:right w:val="single" w:sz="4" w:space="0" w:color="auto"/>
            </w:tcBorders>
            <w:shd w:val="clear" w:color="auto" w:fill="FFFFFF"/>
            <w:vAlign w:val="center"/>
            <w:hideMark/>
          </w:tcPr>
          <w:p w14:paraId="5E5ADE82"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73C133BE" w14:textId="77777777" w:rsidTr="004F30CF">
        <w:trPr>
          <w:trHeight w:val="284"/>
        </w:trPr>
        <w:tc>
          <w:tcPr>
            <w:tcW w:w="366" w:type="pct"/>
            <w:tcBorders>
              <w:top w:val="nil"/>
              <w:left w:val="single" w:sz="4" w:space="0" w:color="auto"/>
              <w:bottom w:val="single" w:sz="4" w:space="0" w:color="auto"/>
              <w:right w:val="single" w:sz="4" w:space="0" w:color="auto"/>
            </w:tcBorders>
            <w:noWrap/>
            <w:vAlign w:val="center"/>
            <w:hideMark/>
          </w:tcPr>
          <w:p w14:paraId="12EF0738" w14:textId="77777777" w:rsidR="008D35E8" w:rsidRPr="0051288B" w:rsidRDefault="008D35E8" w:rsidP="00950EB7">
            <w:pPr>
              <w:spacing w:line="256" w:lineRule="auto"/>
              <w:jc w:val="right"/>
              <w:rPr>
                <w:color w:val="010000"/>
                <w:sz w:val="16"/>
                <w:szCs w:val="16"/>
              </w:rPr>
            </w:pPr>
            <w:r w:rsidRPr="0051288B">
              <w:rPr>
                <w:color w:val="010000"/>
                <w:sz w:val="16"/>
                <w:szCs w:val="16"/>
              </w:rPr>
              <w:t>314</w:t>
            </w:r>
          </w:p>
        </w:tc>
        <w:tc>
          <w:tcPr>
            <w:tcW w:w="990" w:type="pct"/>
            <w:gridSpan w:val="2"/>
            <w:tcBorders>
              <w:top w:val="nil"/>
              <w:left w:val="nil"/>
              <w:bottom w:val="single" w:sz="4" w:space="0" w:color="auto"/>
              <w:right w:val="single" w:sz="4" w:space="0" w:color="auto"/>
            </w:tcBorders>
            <w:shd w:val="clear" w:color="auto" w:fill="FFFFFF"/>
            <w:noWrap/>
            <w:vAlign w:val="center"/>
            <w:hideMark/>
          </w:tcPr>
          <w:p w14:paraId="76F49867"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single" w:sz="4" w:space="0" w:color="auto"/>
              <w:right w:val="single" w:sz="4" w:space="0" w:color="auto"/>
            </w:tcBorders>
            <w:shd w:val="clear" w:color="auto" w:fill="FFFFFF"/>
            <w:vAlign w:val="center"/>
            <w:hideMark/>
          </w:tcPr>
          <w:p w14:paraId="208795F0" w14:textId="77777777" w:rsidR="008D35E8" w:rsidRPr="0051288B" w:rsidRDefault="008D35E8" w:rsidP="00950EB7">
            <w:pPr>
              <w:spacing w:line="256" w:lineRule="auto"/>
              <w:rPr>
                <w:color w:val="010000"/>
                <w:sz w:val="16"/>
                <w:szCs w:val="16"/>
              </w:rPr>
            </w:pPr>
            <w:r w:rsidRPr="0051288B">
              <w:rPr>
                <w:color w:val="010000"/>
                <w:sz w:val="16"/>
                <w:szCs w:val="16"/>
              </w:rPr>
              <w:t>390945</w:t>
            </w:r>
          </w:p>
        </w:tc>
        <w:tc>
          <w:tcPr>
            <w:tcW w:w="656" w:type="pct"/>
            <w:tcBorders>
              <w:top w:val="nil"/>
              <w:left w:val="nil"/>
              <w:bottom w:val="single" w:sz="4" w:space="0" w:color="auto"/>
              <w:right w:val="single" w:sz="4" w:space="0" w:color="auto"/>
            </w:tcBorders>
            <w:shd w:val="clear" w:color="auto" w:fill="FFFFFF"/>
            <w:noWrap/>
            <w:vAlign w:val="center"/>
            <w:hideMark/>
          </w:tcPr>
          <w:p w14:paraId="0C8FEF08" w14:textId="77777777" w:rsidR="008D35E8" w:rsidRPr="0051288B" w:rsidRDefault="008D35E8" w:rsidP="00950EB7">
            <w:pPr>
              <w:spacing w:line="256" w:lineRule="auto"/>
              <w:jc w:val="center"/>
              <w:rPr>
                <w:color w:val="010000"/>
                <w:sz w:val="16"/>
                <w:szCs w:val="16"/>
              </w:rPr>
            </w:pPr>
            <w:r w:rsidRPr="0051288B">
              <w:rPr>
                <w:color w:val="010000"/>
                <w:sz w:val="16"/>
                <w:szCs w:val="16"/>
              </w:rPr>
              <w:t>2009</w:t>
            </w:r>
          </w:p>
        </w:tc>
        <w:tc>
          <w:tcPr>
            <w:tcW w:w="2176" w:type="pct"/>
            <w:gridSpan w:val="2"/>
            <w:tcBorders>
              <w:top w:val="nil"/>
              <w:left w:val="nil"/>
              <w:bottom w:val="single" w:sz="4" w:space="0" w:color="auto"/>
              <w:right w:val="single" w:sz="4" w:space="0" w:color="auto"/>
            </w:tcBorders>
            <w:shd w:val="clear" w:color="auto" w:fill="FFFFFF"/>
            <w:vAlign w:val="center"/>
            <w:hideMark/>
          </w:tcPr>
          <w:p w14:paraId="08D1CD64" w14:textId="77777777" w:rsidR="008D35E8" w:rsidRPr="0051288B" w:rsidRDefault="008D35E8" w:rsidP="00950EB7">
            <w:pPr>
              <w:spacing w:line="256" w:lineRule="auto"/>
              <w:jc w:val="center"/>
              <w:rPr>
                <w:sz w:val="16"/>
                <w:szCs w:val="16"/>
              </w:rPr>
            </w:pPr>
            <w:r w:rsidRPr="0051288B">
              <w:rPr>
                <w:sz w:val="16"/>
                <w:szCs w:val="16"/>
              </w:rPr>
              <w:t>1</w:t>
            </w:r>
          </w:p>
        </w:tc>
      </w:tr>
      <w:tr w:rsidR="008D35E8" w:rsidRPr="0051288B" w14:paraId="77B2FAE9" w14:textId="77777777" w:rsidTr="004F30CF">
        <w:trPr>
          <w:trHeight w:val="284"/>
        </w:trPr>
        <w:tc>
          <w:tcPr>
            <w:tcW w:w="366" w:type="pct"/>
            <w:tcBorders>
              <w:top w:val="nil"/>
              <w:left w:val="single" w:sz="4" w:space="0" w:color="auto"/>
              <w:bottom w:val="nil"/>
              <w:right w:val="single" w:sz="4" w:space="0" w:color="auto"/>
            </w:tcBorders>
            <w:noWrap/>
            <w:vAlign w:val="center"/>
            <w:hideMark/>
          </w:tcPr>
          <w:p w14:paraId="55EAE5A0" w14:textId="77777777" w:rsidR="008D35E8" w:rsidRPr="0051288B" w:rsidRDefault="008D35E8" w:rsidP="00950EB7">
            <w:pPr>
              <w:spacing w:line="256" w:lineRule="auto"/>
              <w:jc w:val="right"/>
              <w:rPr>
                <w:color w:val="010000"/>
                <w:sz w:val="16"/>
                <w:szCs w:val="16"/>
              </w:rPr>
            </w:pPr>
            <w:r w:rsidRPr="0051288B">
              <w:rPr>
                <w:color w:val="010000"/>
                <w:sz w:val="16"/>
                <w:szCs w:val="16"/>
              </w:rPr>
              <w:t>315</w:t>
            </w:r>
          </w:p>
        </w:tc>
        <w:tc>
          <w:tcPr>
            <w:tcW w:w="990" w:type="pct"/>
            <w:gridSpan w:val="2"/>
            <w:tcBorders>
              <w:top w:val="nil"/>
              <w:left w:val="nil"/>
              <w:bottom w:val="nil"/>
              <w:right w:val="single" w:sz="4" w:space="0" w:color="auto"/>
            </w:tcBorders>
            <w:shd w:val="clear" w:color="auto" w:fill="FFFFFF"/>
            <w:noWrap/>
            <w:vAlign w:val="center"/>
            <w:hideMark/>
          </w:tcPr>
          <w:p w14:paraId="2F7810A7" w14:textId="77777777" w:rsidR="008D35E8" w:rsidRPr="0051288B" w:rsidRDefault="008D35E8" w:rsidP="00950EB7">
            <w:pPr>
              <w:spacing w:line="256" w:lineRule="auto"/>
              <w:rPr>
                <w:color w:val="010000"/>
                <w:sz w:val="16"/>
                <w:szCs w:val="16"/>
              </w:rPr>
            </w:pPr>
            <w:r w:rsidRPr="0051288B">
              <w:rPr>
                <w:color w:val="010000"/>
                <w:sz w:val="16"/>
                <w:szCs w:val="16"/>
              </w:rPr>
              <w:t>УАЗ</w:t>
            </w:r>
          </w:p>
        </w:tc>
        <w:tc>
          <w:tcPr>
            <w:tcW w:w="813" w:type="pct"/>
            <w:tcBorders>
              <w:top w:val="nil"/>
              <w:left w:val="nil"/>
              <w:bottom w:val="nil"/>
              <w:right w:val="single" w:sz="4" w:space="0" w:color="auto"/>
            </w:tcBorders>
            <w:shd w:val="clear" w:color="auto" w:fill="FFFFFF"/>
            <w:vAlign w:val="center"/>
            <w:hideMark/>
          </w:tcPr>
          <w:p w14:paraId="2C23B53B" w14:textId="77777777" w:rsidR="008D35E8" w:rsidRPr="0051288B" w:rsidRDefault="008D35E8" w:rsidP="00950EB7">
            <w:pPr>
              <w:spacing w:line="256" w:lineRule="auto"/>
              <w:rPr>
                <w:color w:val="010000"/>
                <w:sz w:val="16"/>
                <w:szCs w:val="16"/>
              </w:rPr>
            </w:pPr>
            <w:r w:rsidRPr="0051288B">
              <w:rPr>
                <w:sz w:val="16"/>
                <w:szCs w:val="16"/>
              </w:rPr>
              <w:t>390992</w:t>
            </w:r>
          </w:p>
        </w:tc>
        <w:tc>
          <w:tcPr>
            <w:tcW w:w="656" w:type="pct"/>
            <w:tcBorders>
              <w:top w:val="nil"/>
              <w:left w:val="nil"/>
              <w:bottom w:val="nil"/>
              <w:right w:val="single" w:sz="4" w:space="0" w:color="auto"/>
            </w:tcBorders>
            <w:shd w:val="clear" w:color="auto" w:fill="FFFFFF"/>
            <w:noWrap/>
            <w:vAlign w:val="center"/>
            <w:hideMark/>
          </w:tcPr>
          <w:p w14:paraId="70EC54C0" w14:textId="77777777" w:rsidR="008D35E8" w:rsidRPr="0051288B" w:rsidRDefault="008D35E8" w:rsidP="00950EB7">
            <w:pPr>
              <w:spacing w:line="256" w:lineRule="auto"/>
              <w:jc w:val="center"/>
              <w:rPr>
                <w:color w:val="010000"/>
                <w:sz w:val="16"/>
                <w:szCs w:val="16"/>
              </w:rPr>
            </w:pPr>
            <w:r w:rsidRPr="0051288B">
              <w:rPr>
                <w:sz w:val="16"/>
                <w:szCs w:val="16"/>
              </w:rPr>
              <w:t>2003</w:t>
            </w:r>
          </w:p>
        </w:tc>
        <w:tc>
          <w:tcPr>
            <w:tcW w:w="2176" w:type="pct"/>
            <w:gridSpan w:val="2"/>
            <w:tcBorders>
              <w:top w:val="nil"/>
              <w:left w:val="nil"/>
              <w:bottom w:val="nil"/>
              <w:right w:val="single" w:sz="4" w:space="0" w:color="auto"/>
            </w:tcBorders>
            <w:shd w:val="clear" w:color="auto" w:fill="FFFFFF"/>
            <w:vAlign w:val="center"/>
            <w:hideMark/>
          </w:tcPr>
          <w:p w14:paraId="357C2C0F" w14:textId="77777777" w:rsidR="008D35E8" w:rsidRPr="0051288B" w:rsidRDefault="008D35E8" w:rsidP="00950EB7">
            <w:pPr>
              <w:spacing w:line="256" w:lineRule="auto"/>
              <w:jc w:val="center"/>
              <w:rPr>
                <w:sz w:val="16"/>
                <w:szCs w:val="16"/>
              </w:rPr>
            </w:pPr>
            <w:r w:rsidRPr="0051288B">
              <w:rPr>
                <w:color w:val="010000"/>
                <w:sz w:val="16"/>
                <w:szCs w:val="16"/>
              </w:rPr>
              <w:t>1</w:t>
            </w:r>
          </w:p>
        </w:tc>
      </w:tr>
      <w:tr w:rsidR="008D35E8" w:rsidRPr="0051288B" w14:paraId="35C7B4D8" w14:textId="77777777" w:rsidTr="004F30CF">
        <w:trPr>
          <w:trHeight w:val="80"/>
        </w:trPr>
        <w:tc>
          <w:tcPr>
            <w:tcW w:w="366" w:type="pct"/>
            <w:tcBorders>
              <w:top w:val="nil"/>
              <w:left w:val="single" w:sz="4" w:space="0" w:color="auto"/>
              <w:bottom w:val="single" w:sz="4" w:space="0" w:color="auto"/>
              <w:right w:val="single" w:sz="4" w:space="0" w:color="auto"/>
            </w:tcBorders>
            <w:noWrap/>
            <w:vAlign w:val="center"/>
          </w:tcPr>
          <w:p w14:paraId="2850B714" w14:textId="77777777" w:rsidR="008D35E8" w:rsidRPr="0051288B" w:rsidRDefault="008D35E8" w:rsidP="00950EB7">
            <w:pPr>
              <w:spacing w:line="256" w:lineRule="auto"/>
              <w:jc w:val="right"/>
              <w:rPr>
                <w:color w:val="010000"/>
                <w:sz w:val="16"/>
                <w:szCs w:val="16"/>
              </w:rPr>
            </w:pPr>
          </w:p>
        </w:tc>
        <w:tc>
          <w:tcPr>
            <w:tcW w:w="990" w:type="pct"/>
            <w:gridSpan w:val="2"/>
            <w:tcBorders>
              <w:top w:val="nil"/>
              <w:left w:val="nil"/>
              <w:bottom w:val="single" w:sz="4" w:space="0" w:color="auto"/>
              <w:right w:val="single" w:sz="4" w:space="0" w:color="auto"/>
            </w:tcBorders>
            <w:shd w:val="clear" w:color="auto" w:fill="FFFFFF"/>
            <w:noWrap/>
            <w:vAlign w:val="center"/>
          </w:tcPr>
          <w:p w14:paraId="3B8C4C9D" w14:textId="77777777" w:rsidR="008D35E8" w:rsidRPr="0051288B" w:rsidRDefault="008D35E8" w:rsidP="00950EB7">
            <w:pPr>
              <w:spacing w:line="256" w:lineRule="auto"/>
              <w:rPr>
                <w:color w:val="010000"/>
                <w:sz w:val="16"/>
                <w:szCs w:val="16"/>
              </w:rPr>
            </w:pPr>
          </w:p>
        </w:tc>
        <w:tc>
          <w:tcPr>
            <w:tcW w:w="813" w:type="pct"/>
            <w:tcBorders>
              <w:top w:val="nil"/>
              <w:left w:val="nil"/>
              <w:bottom w:val="single" w:sz="4" w:space="0" w:color="auto"/>
              <w:right w:val="single" w:sz="4" w:space="0" w:color="auto"/>
            </w:tcBorders>
            <w:shd w:val="clear" w:color="auto" w:fill="FFFFFF"/>
            <w:vAlign w:val="center"/>
          </w:tcPr>
          <w:p w14:paraId="1063EE6B" w14:textId="77777777" w:rsidR="008D35E8" w:rsidRPr="0051288B" w:rsidRDefault="008D35E8" w:rsidP="00950EB7">
            <w:pPr>
              <w:spacing w:line="256" w:lineRule="auto"/>
              <w:rPr>
                <w:sz w:val="16"/>
                <w:szCs w:val="16"/>
              </w:rPr>
            </w:pPr>
          </w:p>
        </w:tc>
        <w:tc>
          <w:tcPr>
            <w:tcW w:w="656" w:type="pct"/>
            <w:tcBorders>
              <w:top w:val="nil"/>
              <w:left w:val="nil"/>
              <w:bottom w:val="single" w:sz="4" w:space="0" w:color="auto"/>
              <w:right w:val="single" w:sz="4" w:space="0" w:color="auto"/>
            </w:tcBorders>
            <w:shd w:val="clear" w:color="auto" w:fill="FFFFFF"/>
            <w:noWrap/>
            <w:vAlign w:val="center"/>
          </w:tcPr>
          <w:p w14:paraId="64BE2801" w14:textId="77777777" w:rsidR="008D35E8" w:rsidRPr="0051288B" w:rsidRDefault="008D35E8" w:rsidP="00950EB7">
            <w:pPr>
              <w:spacing w:line="256" w:lineRule="auto"/>
              <w:jc w:val="center"/>
              <w:rPr>
                <w:sz w:val="16"/>
                <w:szCs w:val="16"/>
              </w:rPr>
            </w:pPr>
          </w:p>
        </w:tc>
        <w:tc>
          <w:tcPr>
            <w:tcW w:w="2176" w:type="pct"/>
            <w:gridSpan w:val="2"/>
            <w:tcBorders>
              <w:top w:val="nil"/>
              <w:left w:val="nil"/>
              <w:bottom w:val="single" w:sz="4" w:space="0" w:color="auto"/>
              <w:right w:val="single" w:sz="4" w:space="0" w:color="auto"/>
            </w:tcBorders>
            <w:shd w:val="clear" w:color="auto" w:fill="FFFFFF"/>
            <w:vAlign w:val="center"/>
          </w:tcPr>
          <w:p w14:paraId="6E11A3D9" w14:textId="77777777" w:rsidR="008D35E8" w:rsidRPr="0051288B" w:rsidRDefault="008D35E8" w:rsidP="00950EB7">
            <w:pPr>
              <w:spacing w:line="256" w:lineRule="auto"/>
              <w:jc w:val="center"/>
              <w:rPr>
                <w:color w:val="010000"/>
                <w:sz w:val="16"/>
                <w:szCs w:val="16"/>
              </w:rPr>
            </w:pPr>
          </w:p>
        </w:tc>
      </w:tr>
      <w:tr w:rsidR="008D35E8" w:rsidRPr="0051288B" w14:paraId="3266E934" w14:textId="77777777" w:rsidTr="004F30CF">
        <w:trPr>
          <w:trHeight w:val="80"/>
        </w:trPr>
        <w:tc>
          <w:tcPr>
            <w:tcW w:w="366" w:type="pct"/>
            <w:tcBorders>
              <w:top w:val="single" w:sz="4" w:space="0" w:color="auto"/>
              <w:left w:val="single" w:sz="4" w:space="0" w:color="auto"/>
              <w:bottom w:val="single" w:sz="4" w:space="0" w:color="auto"/>
              <w:right w:val="single" w:sz="4" w:space="0" w:color="auto"/>
            </w:tcBorders>
            <w:noWrap/>
            <w:vAlign w:val="center"/>
            <w:hideMark/>
          </w:tcPr>
          <w:p w14:paraId="4971836E" w14:textId="77777777" w:rsidR="008D35E8" w:rsidRPr="0051288B" w:rsidRDefault="008D35E8" w:rsidP="00950EB7">
            <w:pPr>
              <w:spacing w:line="256" w:lineRule="auto"/>
              <w:jc w:val="right"/>
              <w:rPr>
                <w:color w:val="010000"/>
                <w:sz w:val="16"/>
                <w:szCs w:val="16"/>
              </w:rPr>
            </w:pPr>
            <w:r w:rsidRPr="0051288B">
              <w:rPr>
                <w:color w:val="010000"/>
                <w:sz w:val="16"/>
                <w:szCs w:val="16"/>
              </w:rPr>
              <w:t>316</w:t>
            </w:r>
          </w:p>
        </w:tc>
        <w:tc>
          <w:tcPr>
            <w:tcW w:w="990" w:type="pct"/>
            <w:gridSpan w:val="2"/>
            <w:tcBorders>
              <w:top w:val="single" w:sz="4" w:space="0" w:color="auto"/>
              <w:left w:val="nil"/>
              <w:bottom w:val="single" w:sz="4" w:space="0" w:color="auto"/>
              <w:right w:val="single" w:sz="4" w:space="0" w:color="auto"/>
            </w:tcBorders>
            <w:noWrap/>
            <w:vAlign w:val="center"/>
            <w:hideMark/>
          </w:tcPr>
          <w:p w14:paraId="22CBFF4F" w14:textId="77777777" w:rsidR="008D35E8" w:rsidRPr="0051288B" w:rsidRDefault="008D35E8" w:rsidP="00950EB7">
            <w:pPr>
              <w:spacing w:line="256" w:lineRule="auto"/>
              <w:rPr>
                <w:color w:val="010000"/>
                <w:sz w:val="16"/>
                <w:szCs w:val="16"/>
              </w:rPr>
            </w:pPr>
            <w:r w:rsidRPr="0051288B">
              <w:rPr>
                <w:color w:val="010000"/>
                <w:sz w:val="16"/>
                <w:szCs w:val="16"/>
              </w:rPr>
              <w:t>МАЗ</w:t>
            </w:r>
          </w:p>
        </w:tc>
        <w:tc>
          <w:tcPr>
            <w:tcW w:w="813" w:type="pct"/>
            <w:tcBorders>
              <w:top w:val="single" w:sz="4" w:space="0" w:color="auto"/>
              <w:left w:val="nil"/>
              <w:bottom w:val="single" w:sz="4" w:space="0" w:color="auto"/>
              <w:right w:val="single" w:sz="4" w:space="0" w:color="auto"/>
            </w:tcBorders>
            <w:vAlign w:val="center"/>
            <w:hideMark/>
          </w:tcPr>
          <w:p w14:paraId="070E4634" w14:textId="77777777" w:rsidR="008D35E8" w:rsidRPr="0051288B" w:rsidRDefault="008D35E8" w:rsidP="00950EB7">
            <w:pPr>
              <w:spacing w:line="256" w:lineRule="auto"/>
              <w:rPr>
                <w:sz w:val="16"/>
                <w:szCs w:val="16"/>
              </w:rPr>
            </w:pPr>
            <w:r w:rsidRPr="0051288B">
              <w:rPr>
                <w:sz w:val="16"/>
                <w:szCs w:val="16"/>
              </w:rPr>
              <w:t>543302</w:t>
            </w:r>
          </w:p>
        </w:tc>
        <w:tc>
          <w:tcPr>
            <w:tcW w:w="656" w:type="pct"/>
            <w:tcBorders>
              <w:top w:val="single" w:sz="4" w:space="0" w:color="auto"/>
              <w:left w:val="nil"/>
              <w:bottom w:val="single" w:sz="4" w:space="0" w:color="auto"/>
              <w:right w:val="single" w:sz="4" w:space="0" w:color="auto"/>
            </w:tcBorders>
            <w:noWrap/>
            <w:vAlign w:val="center"/>
            <w:hideMark/>
          </w:tcPr>
          <w:p w14:paraId="49A7FDD3" w14:textId="77777777" w:rsidR="008D35E8" w:rsidRPr="0051288B" w:rsidRDefault="008D35E8" w:rsidP="00950EB7">
            <w:pPr>
              <w:spacing w:line="256" w:lineRule="auto"/>
              <w:jc w:val="center"/>
              <w:rPr>
                <w:sz w:val="16"/>
                <w:szCs w:val="16"/>
              </w:rPr>
            </w:pPr>
            <w:r w:rsidRPr="0051288B">
              <w:rPr>
                <w:sz w:val="16"/>
                <w:szCs w:val="16"/>
              </w:rPr>
              <w:t>2007</w:t>
            </w:r>
          </w:p>
        </w:tc>
        <w:tc>
          <w:tcPr>
            <w:tcW w:w="2176" w:type="pct"/>
            <w:gridSpan w:val="2"/>
            <w:tcBorders>
              <w:top w:val="single" w:sz="4" w:space="0" w:color="auto"/>
              <w:left w:val="nil"/>
              <w:bottom w:val="single" w:sz="4" w:space="0" w:color="auto"/>
              <w:right w:val="single" w:sz="4" w:space="0" w:color="auto"/>
            </w:tcBorders>
            <w:vAlign w:val="center"/>
            <w:hideMark/>
          </w:tcPr>
          <w:p w14:paraId="4CC165B0" w14:textId="77777777" w:rsidR="008D35E8" w:rsidRPr="0051288B" w:rsidRDefault="008D35E8" w:rsidP="00950EB7">
            <w:pPr>
              <w:spacing w:line="256" w:lineRule="auto"/>
              <w:jc w:val="center"/>
              <w:rPr>
                <w:color w:val="010000"/>
                <w:sz w:val="16"/>
                <w:szCs w:val="16"/>
              </w:rPr>
            </w:pPr>
            <w:r w:rsidRPr="0051288B">
              <w:rPr>
                <w:color w:val="010000"/>
                <w:sz w:val="16"/>
                <w:szCs w:val="16"/>
              </w:rPr>
              <w:t>1</w:t>
            </w:r>
          </w:p>
        </w:tc>
      </w:tr>
      <w:tr w:rsidR="008D35E8" w:rsidRPr="0051288B" w14:paraId="2B50E270" w14:textId="77777777" w:rsidTr="004F30CF">
        <w:trPr>
          <w:trHeight w:val="80"/>
        </w:trPr>
        <w:tc>
          <w:tcPr>
            <w:tcW w:w="366" w:type="pct"/>
            <w:tcBorders>
              <w:top w:val="single" w:sz="4" w:space="0" w:color="auto"/>
              <w:left w:val="single" w:sz="4" w:space="0" w:color="auto"/>
              <w:bottom w:val="single" w:sz="4" w:space="0" w:color="auto"/>
              <w:right w:val="single" w:sz="4" w:space="0" w:color="auto"/>
            </w:tcBorders>
            <w:noWrap/>
            <w:vAlign w:val="center"/>
            <w:hideMark/>
          </w:tcPr>
          <w:p w14:paraId="310D48AF" w14:textId="77777777" w:rsidR="008D35E8" w:rsidRPr="0051288B" w:rsidRDefault="008D35E8" w:rsidP="00950EB7">
            <w:pPr>
              <w:spacing w:line="256" w:lineRule="auto"/>
              <w:jc w:val="right"/>
              <w:rPr>
                <w:color w:val="010000"/>
                <w:sz w:val="16"/>
                <w:szCs w:val="16"/>
              </w:rPr>
            </w:pPr>
            <w:r w:rsidRPr="0051288B">
              <w:rPr>
                <w:color w:val="010000"/>
                <w:sz w:val="16"/>
                <w:szCs w:val="16"/>
              </w:rPr>
              <w:t>317</w:t>
            </w:r>
          </w:p>
        </w:tc>
        <w:tc>
          <w:tcPr>
            <w:tcW w:w="990" w:type="pct"/>
            <w:gridSpan w:val="2"/>
            <w:tcBorders>
              <w:top w:val="single" w:sz="4" w:space="0" w:color="auto"/>
              <w:left w:val="nil"/>
              <w:bottom w:val="single" w:sz="4" w:space="0" w:color="auto"/>
              <w:right w:val="single" w:sz="4" w:space="0" w:color="auto"/>
            </w:tcBorders>
            <w:noWrap/>
            <w:vAlign w:val="center"/>
            <w:hideMark/>
          </w:tcPr>
          <w:p w14:paraId="65AA1E6A" w14:textId="77777777" w:rsidR="008D35E8" w:rsidRPr="0051288B" w:rsidRDefault="008D35E8" w:rsidP="00950EB7">
            <w:pPr>
              <w:spacing w:line="256" w:lineRule="auto"/>
              <w:rPr>
                <w:color w:val="010000"/>
                <w:sz w:val="16"/>
                <w:szCs w:val="16"/>
              </w:rPr>
            </w:pPr>
            <w:r w:rsidRPr="0051288B">
              <w:rPr>
                <w:color w:val="010000"/>
                <w:sz w:val="16"/>
                <w:szCs w:val="16"/>
              </w:rPr>
              <w:t>КАМАЗ</w:t>
            </w:r>
          </w:p>
        </w:tc>
        <w:tc>
          <w:tcPr>
            <w:tcW w:w="813" w:type="pct"/>
            <w:tcBorders>
              <w:top w:val="single" w:sz="4" w:space="0" w:color="auto"/>
              <w:left w:val="nil"/>
              <w:bottom w:val="single" w:sz="4" w:space="0" w:color="auto"/>
              <w:right w:val="single" w:sz="4" w:space="0" w:color="auto"/>
            </w:tcBorders>
            <w:vAlign w:val="center"/>
            <w:hideMark/>
          </w:tcPr>
          <w:p w14:paraId="4A5DB53A" w14:textId="77777777" w:rsidR="008D35E8" w:rsidRPr="0051288B" w:rsidRDefault="008D35E8" w:rsidP="00950EB7">
            <w:pPr>
              <w:spacing w:line="256" w:lineRule="auto"/>
              <w:rPr>
                <w:sz w:val="16"/>
                <w:szCs w:val="16"/>
              </w:rPr>
            </w:pPr>
            <w:r w:rsidRPr="0051288B">
              <w:rPr>
                <w:sz w:val="16"/>
                <w:szCs w:val="16"/>
              </w:rPr>
              <w:t>45143-12-15</w:t>
            </w:r>
          </w:p>
        </w:tc>
        <w:tc>
          <w:tcPr>
            <w:tcW w:w="656" w:type="pct"/>
            <w:tcBorders>
              <w:top w:val="single" w:sz="4" w:space="0" w:color="auto"/>
              <w:left w:val="nil"/>
              <w:bottom w:val="single" w:sz="4" w:space="0" w:color="auto"/>
              <w:right w:val="single" w:sz="4" w:space="0" w:color="auto"/>
            </w:tcBorders>
            <w:noWrap/>
            <w:vAlign w:val="center"/>
            <w:hideMark/>
          </w:tcPr>
          <w:p w14:paraId="07FE616B" w14:textId="77777777" w:rsidR="008D35E8" w:rsidRPr="0051288B" w:rsidRDefault="008D35E8" w:rsidP="00950EB7">
            <w:pPr>
              <w:spacing w:line="256" w:lineRule="auto"/>
              <w:jc w:val="center"/>
              <w:rPr>
                <w:sz w:val="16"/>
                <w:szCs w:val="16"/>
              </w:rPr>
            </w:pPr>
            <w:r w:rsidRPr="0051288B">
              <w:rPr>
                <w:sz w:val="16"/>
                <w:szCs w:val="16"/>
              </w:rPr>
              <w:t>2006</w:t>
            </w:r>
          </w:p>
        </w:tc>
        <w:tc>
          <w:tcPr>
            <w:tcW w:w="2176" w:type="pct"/>
            <w:gridSpan w:val="2"/>
            <w:tcBorders>
              <w:top w:val="single" w:sz="4" w:space="0" w:color="auto"/>
              <w:left w:val="nil"/>
              <w:bottom w:val="single" w:sz="4" w:space="0" w:color="auto"/>
              <w:right w:val="single" w:sz="4" w:space="0" w:color="auto"/>
            </w:tcBorders>
            <w:vAlign w:val="center"/>
            <w:hideMark/>
          </w:tcPr>
          <w:p w14:paraId="44EBF633" w14:textId="77777777" w:rsidR="008D35E8" w:rsidRPr="0051288B" w:rsidRDefault="008D35E8" w:rsidP="00950EB7">
            <w:pPr>
              <w:spacing w:line="256" w:lineRule="auto"/>
              <w:jc w:val="center"/>
              <w:rPr>
                <w:color w:val="010000"/>
                <w:sz w:val="16"/>
                <w:szCs w:val="16"/>
              </w:rPr>
            </w:pPr>
            <w:r w:rsidRPr="0051288B">
              <w:rPr>
                <w:color w:val="010000"/>
                <w:sz w:val="16"/>
                <w:szCs w:val="16"/>
              </w:rPr>
              <w:t>1</w:t>
            </w:r>
          </w:p>
        </w:tc>
      </w:tr>
      <w:tr w:rsidR="008D35E8" w:rsidRPr="0051288B" w14:paraId="702BB9EF" w14:textId="77777777" w:rsidTr="004F30CF">
        <w:trPr>
          <w:trHeight w:val="80"/>
        </w:trPr>
        <w:tc>
          <w:tcPr>
            <w:tcW w:w="366" w:type="pct"/>
            <w:tcBorders>
              <w:top w:val="single" w:sz="4" w:space="0" w:color="auto"/>
              <w:left w:val="single" w:sz="4" w:space="0" w:color="auto"/>
              <w:bottom w:val="single" w:sz="4" w:space="0" w:color="auto"/>
              <w:right w:val="single" w:sz="4" w:space="0" w:color="auto"/>
            </w:tcBorders>
            <w:noWrap/>
            <w:vAlign w:val="center"/>
            <w:hideMark/>
          </w:tcPr>
          <w:p w14:paraId="590BA958" w14:textId="77777777" w:rsidR="008D35E8" w:rsidRPr="0051288B" w:rsidRDefault="008D35E8" w:rsidP="00950EB7">
            <w:pPr>
              <w:spacing w:line="256" w:lineRule="auto"/>
              <w:jc w:val="right"/>
              <w:rPr>
                <w:color w:val="010000"/>
                <w:sz w:val="16"/>
                <w:szCs w:val="16"/>
              </w:rPr>
            </w:pPr>
            <w:r w:rsidRPr="0051288B">
              <w:rPr>
                <w:color w:val="010000"/>
                <w:sz w:val="16"/>
                <w:szCs w:val="16"/>
              </w:rPr>
              <w:t>318</w:t>
            </w:r>
          </w:p>
        </w:tc>
        <w:tc>
          <w:tcPr>
            <w:tcW w:w="990" w:type="pct"/>
            <w:gridSpan w:val="2"/>
            <w:tcBorders>
              <w:top w:val="single" w:sz="4" w:space="0" w:color="auto"/>
              <w:left w:val="nil"/>
              <w:bottom w:val="single" w:sz="4" w:space="0" w:color="auto"/>
              <w:right w:val="single" w:sz="4" w:space="0" w:color="auto"/>
            </w:tcBorders>
            <w:noWrap/>
            <w:vAlign w:val="center"/>
            <w:hideMark/>
          </w:tcPr>
          <w:p w14:paraId="2F6C79D3" w14:textId="77777777" w:rsidR="008D35E8" w:rsidRPr="0051288B" w:rsidRDefault="008D35E8" w:rsidP="00950EB7">
            <w:pPr>
              <w:spacing w:line="256" w:lineRule="auto"/>
              <w:rPr>
                <w:color w:val="010000"/>
                <w:sz w:val="16"/>
                <w:szCs w:val="16"/>
              </w:rPr>
            </w:pPr>
            <w:r w:rsidRPr="0051288B">
              <w:rPr>
                <w:color w:val="010000"/>
                <w:sz w:val="16"/>
                <w:szCs w:val="16"/>
              </w:rPr>
              <w:t>ЗИЛ</w:t>
            </w:r>
          </w:p>
        </w:tc>
        <w:tc>
          <w:tcPr>
            <w:tcW w:w="813" w:type="pct"/>
            <w:tcBorders>
              <w:top w:val="single" w:sz="4" w:space="0" w:color="auto"/>
              <w:left w:val="nil"/>
              <w:bottom w:val="single" w:sz="4" w:space="0" w:color="auto"/>
              <w:right w:val="single" w:sz="4" w:space="0" w:color="auto"/>
            </w:tcBorders>
            <w:vAlign w:val="center"/>
            <w:hideMark/>
          </w:tcPr>
          <w:p w14:paraId="6F8A59DC" w14:textId="77777777" w:rsidR="008D35E8" w:rsidRPr="0051288B" w:rsidRDefault="008D35E8" w:rsidP="00950EB7">
            <w:pPr>
              <w:spacing w:line="256" w:lineRule="auto"/>
              <w:rPr>
                <w:sz w:val="16"/>
                <w:szCs w:val="16"/>
              </w:rPr>
            </w:pPr>
            <w:r w:rsidRPr="0051288B">
              <w:rPr>
                <w:sz w:val="16"/>
                <w:szCs w:val="16"/>
              </w:rPr>
              <w:t>433360</w:t>
            </w:r>
          </w:p>
        </w:tc>
        <w:tc>
          <w:tcPr>
            <w:tcW w:w="656" w:type="pct"/>
            <w:tcBorders>
              <w:top w:val="single" w:sz="4" w:space="0" w:color="auto"/>
              <w:left w:val="nil"/>
              <w:bottom w:val="single" w:sz="4" w:space="0" w:color="auto"/>
              <w:right w:val="single" w:sz="4" w:space="0" w:color="auto"/>
            </w:tcBorders>
            <w:noWrap/>
            <w:vAlign w:val="center"/>
            <w:hideMark/>
          </w:tcPr>
          <w:p w14:paraId="29A62E55" w14:textId="77777777" w:rsidR="008D35E8" w:rsidRPr="0051288B" w:rsidRDefault="008D35E8" w:rsidP="00950EB7">
            <w:pPr>
              <w:spacing w:line="256" w:lineRule="auto"/>
              <w:jc w:val="center"/>
              <w:rPr>
                <w:sz w:val="16"/>
                <w:szCs w:val="16"/>
              </w:rPr>
            </w:pPr>
            <w:r w:rsidRPr="0051288B">
              <w:rPr>
                <w:sz w:val="16"/>
                <w:szCs w:val="16"/>
              </w:rPr>
              <w:t>2005-2006</w:t>
            </w:r>
          </w:p>
        </w:tc>
        <w:tc>
          <w:tcPr>
            <w:tcW w:w="2176" w:type="pct"/>
            <w:gridSpan w:val="2"/>
            <w:tcBorders>
              <w:top w:val="single" w:sz="4" w:space="0" w:color="auto"/>
              <w:left w:val="nil"/>
              <w:bottom w:val="single" w:sz="4" w:space="0" w:color="auto"/>
              <w:right w:val="single" w:sz="4" w:space="0" w:color="auto"/>
            </w:tcBorders>
            <w:vAlign w:val="center"/>
            <w:hideMark/>
          </w:tcPr>
          <w:p w14:paraId="674C2B73" w14:textId="77777777" w:rsidR="008D35E8" w:rsidRPr="0051288B" w:rsidRDefault="008D35E8" w:rsidP="00950EB7">
            <w:pPr>
              <w:spacing w:line="256" w:lineRule="auto"/>
              <w:jc w:val="center"/>
              <w:rPr>
                <w:color w:val="010000"/>
                <w:sz w:val="16"/>
                <w:szCs w:val="16"/>
              </w:rPr>
            </w:pPr>
            <w:r w:rsidRPr="0051288B">
              <w:rPr>
                <w:color w:val="010000"/>
                <w:sz w:val="16"/>
                <w:szCs w:val="16"/>
              </w:rPr>
              <w:t>4</w:t>
            </w:r>
          </w:p>
        </w:tc>
      </w:tr>
    </w:tbl>
    <w:p w14:paraId="70AE9C8C" w14:textId="77777777" w:rsidR="002B787E" w:rsidRPr="004A5ED0" w:rsidRDefault="002B787E" w:rsidP="003A0A22">
      <w:pPr>
        <w:contextualSpacing/>
        <w:rPr>
          <w:rFonts w:ascii="Times New Roman" w:hAnsi="Times New Roman" w:cs="Times New Roman"/>
          <w:b/>
        </w:rPr>
      </w:pPr>
    </w:p>
    <w:tbl>
      <w:tblPr>
        <w:tblStyle w:val="a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6"/>
        <w:gridCol w:w="4342"/>
      </w:tblGrid>
      <w:tr w:rsidR="00FA04BB" w:rsidRPr="004A5ED0" w14:paraId="711E7809" w14:textId="77777777" w:rsidTr="00FA04BB">
        <w:tc>
          <w:tcPr>
            <w:tcW w:w="4562" w:type="dxa"/>
          </w:tcPr>
          <w:p w14:paraId="75B88FE8" w14:textId="77777777" w:rsidR="00FA04BB" w:rsidRPr="004A5ED0" w:rsidRDefault="00FA04BB" w:rsidP="001F64D8">
            <w:pPr>
              <w:pStyle w:val="Heading20"/>
              <w:keepNext/>
              <w:keepLines/>
              <w:shd w:val="clear" w:color="auto" w:fill="auto"/>
              <w:tabs>
                <w:tab w:val="left" w:pos="1331"/>
              </w:tabs>
              <w:spacing w:before="0" w:after="252" w:line="260" w:lineRule="exact"/>
              <w:jc w:val="center"/>
            </w:pPr>
            <w:r w:rsidRPr="004A5ED0">
              <w:t>Заказчик:</w:t>
            </w:r>
          </w:p>
        </w:tc>
        <w:tc>
          <w:tcPr>
            <w:tcW w:w="4666" w:type="dxa"/>
          </w:tcPr>
          <w:p w14:paraId="4475AA99" w14:textId="77777777" w:rsidR="00FA04BB" w:rsidRPr="004A5ED0" w:rsidRDefault="00FA04BB" w:rsidP="001F64D8">
            <w:pPr>
              <w:pStyle w:val="Heading20"/>
              <w:keepNext/>
              <w:keepLines/>
              <w:shd w:val="clear" w:color="auto" w:fill="auto"/>
              <w:tabs>
                <w:tab w:val="left" w:pos="1331"/>
              </w:tabs>
              <w:spacing w:before="0" w:after="252" w:line="260" w:lineRule="exact"/>
              <w:jc w:val="center"/>
            </w:pPr>
            <w:r w:rsidRPr="004A5ED0">
              <w:t>Исполнитель:</w:t>
            </w:r>
          </w:p>
        </w:tc>
      </w:tr>
    </w:tbl>
    <w:p w14:paraId="38EFE3E9" w14:textId="77777777" w:rsidR="00FA04BB" w:rsidRDefault="001F64D8" w:rsidP="00FA04BB">
      <w:pPr>
        <w:contextualSpacing/>
        <w:rPr>
          <w:rFonts w:ascii="Times New Roman" w:hAnsi="Times New Roman" w:cs="Times New Roman"/>
          <w:b/>
        </w:rPr>
      </w:pPr>
      <w:r w:rsidRPr="004A5ED0">
        <w:rPr>
          <w:rFonts w:ascii="Times New Roman" w:hAnsi="Times New Roman" w:cs="Times New Roman"/>
          <w:b/>
        </w:rPr>
        <w:t xml:space="preserve">            </w:t>
      </w:r>
      <w:r w:rsidR="00FA04BB" w:rsidRPr="004A5ED0">
        <w:rPr>
          <w:rFonts w:ascii="Times New Roman" w:hAnsi="Times New Roman" w:cs="Times New Roman"/>
          <w:b/>
        </w:rPr>
        <w:t>__________/</w:t>
      </w:r>
      <w:r w:rsidR="007D5690" w:rsidRPr="004A5ED0">
        <w:rPr>
          <w:rFonts w:ascii="Times New Roman" w:hAnsi="Times New Roman" w:cs="Times New Roman"/>
          <w:b/>
        </w:rPr>
        <w:t>С.К. Нищев</w:t>
      </w:r>
      <w:r w:rsidR="00FA04BB" w:rsidRPr="004A5ED0">
        <w:rPr>
          <w:rFonts w:ascii="Times New Roman" w:hAnsi="Times New Roman" w:cs="Times New Roman"/>
          <w:b/>
        </w:rPr>
        <w:t xml:space="preserve">/           </w:t>
      </w:r>
      <w:r w:rsidR="007D5690" w:rsidRPr="004A5ED0">
        <w:rPr>
          <w:rFonts w:ascii="Times New Roman" w:hAnsi="Times New Roman" w:cs="Times New Roman"/>
          <w:b/>
        </w:rPr>
        <w:t xml:space="preserve">       </w:t>
      </w:r>
      <w:r w:rsidR="00FA04BB" w:rsidRPr="004A5ED0">
        <w:rPr>
          <w:rFonts w:ascii="Times New Roman" w:hAnsi="Times New Roman" w:cs="Times New Roman"/>
          <w:b/>
        </w:rPr>
        <w:t xml:space="preserve">         __________/_ </w:t>
      </w:r>
      <w:r w:rsidR="00B37943" w:rsidRPr="004A5ED0">
        <w:rPr>
          <w:rFonts w:ascii="Times New Roman" w:hAnsi="Times New Roman" w:cs="Times New Roman"/>
          <w:b/>
        </w:rPr>
        <w:t>___________________</w:t>
      </w:r>
      <w:r w:rsidR="00FA04BB" w:rsidRPr="004A5ED0">
        <w:rPr>
          <w:rFonts w:ascii="Times New Roman" w:hAnsi="Times New Roman" w:cs="Times New Roman"/>
          <w:b/>
        </w:rPr>
        <w:t>/</w:t>
      </w:r>
    </w:p>
    <w:p w14:paraId="6607382F" w14:textId="77777777" w:rsidR="00FA04BB" w:rsidRDefault="00FA04BB" w:rsidP="00FA04BB">
      <w:pPr>
        <w:contextualSpacing/>
        <w:rPr>
          <w:rFonts w:ascii="Times New Roman" w:hAnsi="Times New Roman" w:cs="Times New Roman"/>
          <w:b/>
        </w:rPr>
      </w:pPr>
    </w:p>
    <w:p w14:paraId="3E035B69" w14:textId="77777777" w:rsidR="002B787E" w:rsidRPr="00AF238D" w:rsidRDefault="002B787E" w:rsidP="003A0A22">
      <w:pPr>
        <w:contextualSpacing/>
        <w:rPr>
          <w:rFonts w:ascii="Times New Roman" w:hAnsi="Times New Roman" w:cs="Times New Roman"/>
          <w:b/>
        </w:rPr>
      </w:pPr>
    </w:p>
    <w:sectPr w:rsidR="002B787E" w:rsidRPr="00AF238D" w:rsidSect="007D1C87">
      <w:type w:val="continuous"/>
      <w:pgSz w:w="11900" w:h="16840"/>
      <w:pgMar w:top="426" w:right="985" w:bottom="284" w:left="1843" w:header="0" w:footer="3" w:gutter="0"/>
      <w:cols w:space="720"/>
      <w:noEndnote/>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10A28A" w16cid:durableId="253F7703"/>
  <w16cid:commentId w16cid:paraId="5E384054" w16cid:durableId="253F76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E3FBBE" w14:textId="77777777" w:rsidR="00B52091" w:rsidRDefault="00B52091">
      <w:r>
        <w:separator/>
      </w:r>
    </w:p>
  </w:endnote>
  <w:endnote w:type="continuationSeparator" w:id="0">
    <w:p w14:paraId="1389D10B" w14:textId="77777777" w:rsidR="00B52091" w:rsidRDefault="00B52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06AFA" w14:textId="77777777" w:rsidR="00B52091" w:rsidRDefault="00B52091"/>
  </w:footnote>
  <w:footnote w:type="continuationSeparator" w:id="0">
    <w:p w14:paraId="0FA1C2EE" w14:textId="77777777" w:rsidR="00B52091" w:rsidRDefault="00B5209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FCE0665"/>
    <w:multiLevelType w:val="hybridMultilevel"/>
    <w:tmpl w:val="F8CEB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980061"/>
    <w:multiLevelType w:val="hybridMultilevel"/>
    <w:tmpl w:val="3BD6DC92"/>
    <w:lvl w:ilvl="0" w:tplc="7CB49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500394"/>
    <w:multiLevelType w:val="multilevel"/>
    <w:tmpl w:val="0CC65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0F76137"/>
    <w:multiLevelType w:val="multilevel"/>
    <w:tmpl w:val="A544C05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B5860C3"/>
    <w:multiLevelType w:val="hybridMultilevel"/>
    <w:tmpl w:val="6A8A8C9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8A864D5"/>
    <w:multiLevelType w:val="multilevel"/>
    <w:tmpl w:val="0419001F"/>
    <w:numStyleLink w:val="111111"/>
  </w:abstractNum>
  <w:abstractNum w:abstractNumId="1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20"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6"/>
  </w:num>
  <w:num w:numId="2">
    <w:abstractNumId w:val="9"/>
  </w:num>
  <w:num w:numId="3">
    <w:abstractNumId w:val="10"/>
  </w:num>
  <w:num w:numId="4">
    <w:abstractNumId w:val="8"/>
  </w:num>
  <w:num w:numId="5">
    <w:abstractNumId w:val="4"/>
  </w:num>
  <w:num w:numId="6">
    <w:abstractNumId w:val="16"/>
    <w:lvlOverride w:ilvl="1">
      <w:lvl w:ilvl="1">
        <w:start w:val="1"/>
        <w:numFmt w:val="decimal"/>
        <w:lvlText w:val="%1.%2."/>
        <w:lvlJc w:val="left"/>
        <w:pPr>
          <w:tabs>
            <w:tab w:val="num" w:pos="792"/>
          </w:tabs>
          <w:ind w:left="792" w:hanging="432"/>
        </w:pPr>
        <w:rPr>
          <w:rFonts w:cs="Times New Roman"/>
          <w:i w:val="0"/>
        </w:rPr>
      </w:lvl>
    </w:lvlOverride>
  </w:num>
  <w:num w:numId="7">
    <w:abstractNumId w:val="2"/>
  </w:num>
  <w:num w:numId="8">
    <w:abstractNumId w:val="14"/>
  </w:num>
  <w:num w:numId="9">
    <w:abstractNumId w:val="23"/>
  </w:num>
  <w:num w:numId="10">
    <w:abstractNumId w:val="18"/>
  </w:num>
  <w:num w:numId="11">
    <w:abstractNumId w:val="17"/>
  </w:num>
  <w:num w:numId="12">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13">
    <w:abstractNumId w:val="12"/>
  </w:num>
  <w:num w:numId="14">
    <w:abstractNumId w:val="15"/>
  </w:num>
  <w:num w:numId="15">
    <w:abstractNumId w:val="0"/>
  </w:num>
  <w:num w:numId="16">
    <w:abstractNumId w:val="24"/>
  </w:num>
  <w:num w:numId="17">
    <w:abstractNumId w:val="22"/>
  </w:num>
  <w:num w:numId="18">
    <w:abstractNumId w:val="7"/>
  </w:num>
  <w:num w:numId="19">
    <w:abstractNumId w:val="11"/>
  </w:num>
  <w:num w:numId="20">
    <w:abstractNumId w:val="5"/>
  </w:num>
  <w:num w:numId="21">
    <w:abstractNumId w:val="1"/>
  </w:num>
  <w:num w:numId="22">
    <w:abstractNumId w:val="20"/>
  </w:num>
  <w:num w:numId="23">
    <w:abstractNumId w:val="21"/>
  </w:num>
  <w:num w:numId="24">
    <w:abstractNumId w:val="19"/>
  </w:num>
  <w:num w:numId="25">
    <w:abstractNumId w:val="3"/>
  </w:num>
  <w:num w:numId="26">
    <w:abstractNumId w:val="1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ултанова Раушан Ринатовна">
    <w15:presenceInfo w15:providerId="AD" w15:userId="S-1-5-21-438639274-1736676612-2463291260-38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cumentProtection w:edit="readOnly" w:enforcement="0"/>
  <w:defaultTabStop w:val="708"/>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3FB"/>
    <w:rsid w:val="00012DF8"/>
    <w:rsid w:val="00067BB3"/>
    <w:rsid w:val="0008040A"/>
    <w:rsid w:val="000938BF"/>
    <w:rsid w:val="000A1EB9"/>
    <w:rsid w:val="000B6DFF"/>
    <w:rsid w:val="000B74A8"/>
    <w:rsid w:val="000C5888"/>
    <w:rsid w:val="000E6633"/>
    <w:rsid w:val="00103943"/>
    <w:rsid w:val="00117624"/>
    <w:rsid w:val="00130BB1"/>
    <w:rsid w:val="001627E3"/>
    <w:rsid w:val="00184BCC"/>
    <w:rsid w:val="0019088E"/>
    <w:rsid w:val="00191E90"/>
    <w:rsid w:val="001A1294"/>
    <w:rsid w:val="001A12D3"/>
    <w:rsid w:val="001B3378"/>
    <w:rsid w:val="001D4B49"/>
    <w:rsid w:val="001D4E58"/>
    <w:rsid w:val="001F4833"/>
    <w:rsid w:val="001F4CCA"/>
    <w:rsid w:val="001F5023"/>
    <w:rsid w:val="001F64D8"/>
    <w:rsid w:val="00231E43"/>
    <w:rsid w:val="00231F63"/>
    <w:rsid w:val="00264F69"/>
    <w:rsid w:val="002840DD"/>
    <w:rsid w:val="00285468"/>
    <w:rsid w:val="002B787E"/>
    <w:rsid w:val="002C1F40"/>
    <w:rsid w:val="002C5C66"/>
    <w:rsid w:val="002D523F"/>
    <w:rsid w:val="002E7413"/>
    <w:rsid w:val="003470DA"/>
    <w:rsid w:val="00390783"/>
    <w:rsid w:val="00393CAE"/>
    <w:rsid w:val="003A0A22"/>
    <w:rsid w:val="003B7051"/>
    <w:rsid w:val="003C0D5A"/>
    <w:rsid w:val="0040360B"/>
    <w:rsid w:val="00407BC0"/>
    <w:rsid w:val="0041407B"/>
    <w:rsid w:val="00430DE0"/>
    <w:rsid w:val="004777CF"/>
    <w:rsid w:val="004A01D3"/>
    <w:rsid w:val="004A3623"/>
    <w:rsid w:val="004A5ED0"/>
    <w:rsid w:val="004D4527"/>
    <w:rsid w:val="004D5657"/>
    <w:rsid w:val="004F30CF"/>
    <w:rsid w:val="00516889"/>
    <w:rsid w:val="00542936"/>
    <w:rsid w:val="005574A7"/>
    <w:rsid w:val="0055786D"/>
    <w:rsid w:val="005823FE"/>
    <w:rsid w:val="005A3495"/>
    <w:rsid w:val="005B11FE"/>
    <w:rsid w:val="005B6C02"/>
    <w:rsid w:val="005C0581"/>
    <w:rsid w:val="005C3201"/>
    <w:rsid w:val="005C5427"/>
    <w:rsid w:val="005D2ED5"/>
    <w:rsid w:val="005D5309"/>
    <w:rsid w:val="005E0B51"/>
    <w:rsid w:val="005F3168"/>
    <w:rsid w:val="005F758F"/>
    <w:rsid w:val="0062391B"/>
    <w:rsid w:val="0063117D"/>
    <w:rsid w:val="00654BB8"/>
    <w:rsid w:val="00670496"/>
    <w:rsid w:val="00692010"/>
    <w:rsid w:val="00693611"/>
    <w:rsid w:val="00694363"/>
    <w:rsid w:val="006C06D6"/>
    <w:rsid w:val="006C217C"/>
    <w:rsid w:val="006C5610"/>
    <w:rsid w:val="006C5C20"/>
    <w:rsid w:val="006D61CF"/>
    <w:rsid w:val="006D71AD"/>
    <w:rsid w:val="006E4328"/>
    <w:rsid w:val="00712BB0"/>
    <w:rsid w:val="007346F8"/>
    <w:rsid w:val="00752682"/>
    <w:rsid w:val="007549AE"/>
    <w:rsid w:val="00756301"/>
    <w:rsid w:val="007809F9"/>
    <w:rsid w:val="007A175B"/>
    <w:rsid w:val="007A3C84"/>
    <w:rsid w:val="007C5078"/>
    <w:rsid w:val="007D1C87"/>
    <w:rsid w:val="007D2226"/>
    <w:rsid w:val="007D42CF"/>
    <w:rsid w:val="007D5690"/>
    <w:rsid w:val="00846C3A"/>
    <w:rsid w:val="00867387"/>
    <w:rsid w:val="00884725"/>
    <w:rsid w:val="008865AC"/>
    <w:rsid w:val="008941C1"/>
    <w:rsid w:val="008A5E34"/>
    <w:rsid w:val="008B0E59"/>
    <w:rsid w:val="008D35E8"/>
    <w:rsid w:val="008E257C"/>
    <w:rsid w:val="008E5810"/>
    <w:rsid w:val="00915FC8"/>
    <w:rsid w:val="00935D91"/>
    <w:rsid w:val="00954B9E"/>
    <w:rsid w:val="00995632"/>
    <w:rsid w:val="009970C7"/>
    <w:rsid w:val="009D16F4"/>
    <w:rsid w:val="009D1F96"/>
    <w:rsid w:val="009D3D29"/>
    <w:rsid w:val="009D4AE8"/>
    <w:rsid w:val="009F3D96"/>
    <w:rsid w:val="00A0292A"/>
    <w:rsid w:val="00A41DD8"/>
    <w:rsid w:val="00A45470"/>
    <w:rsid w:val="00A62F91"/>
    <w:rsid w:val="00A671F1"/>
    <w:rsid w:val="00A77BB4"/>
    <w:rsid w:val="00A83B36"/>
    <w:rsid w:val="00A86E3F"/>
    <w:rsid w:val="00A93282"/>
    <w:rsid w:val="00A94534"/>
    <w:rsid w:val="00AF238D"/>
    <w:rsid w:val="00B05F58"/>
    <w:rsid w:val="00B21EB3"/>
    <w:rsid w:val="00B27D1C"/>
    <w:rsid w:val="00B30F77"/>
    <w:rsid w:val="00B37943"/>
    <w:rsid w:val="00B52091"/>
    <w:rsid w:val="00B60F22"/>
    <w:rsid w:val="00B84539"/>
    <w:rsid w:val="00BE2291"/>
    <w:rsid w:val="00BF18D1"/>
    <w:rsid w:val="00BF22DB"/>
    <w:rsid w:val="00BF6A46"/>
    <w:rsid w:val="00C01E84"/>
    <w:rsid w:val="00C2390C"/>
    <w:rsid w:val="00C47D82"/>
    <w:rsid w:val="00C54517"/>
    <w:rsid w:val="00C5494F"/>
    <w:rsid w:val="00C743FB"/>
    <w:rsid w:val="00C932F4"/>
    <w:rsid w:val="00C95C73"/>
    <w:rsid w:val="00CA6453"/>
    <w:rsid w:val="00CC02E4"/>
    <w:rsid w:val="00CC2223"/>
    <w:rsid w:val="00CD010A"/>
    <w:rsid w:val="00CD4C7A"/>
    <w:rsid w:val="00CE08A8"/>
    <w:rsid w:val="00CE59D2"/>
    <w:rsid w:val="00D12239"/>
    <w:rsid w:val="00D26E0E"/>
    <w:rsid w:val="00D33DDE"/>
    <w:rsid w:val="00D71445"/>
    <w:rsid w:val="00D71B70"/>
    <w:rsid w:val="00D74F41"/>
    <w:rsid w:val="00D8212E"/>
    <w:rsid w:val="00D82EC8"/>
    <w:rsid w:val="00D86605"/>
    <w:rsid w:val="00D93A84"/>
    <w:rsid w:val="00DB7195"/>
    <w:rsid w:val="00DC0CC6"/>
    <w:rsid w:val="00DC47FD"/>
    <w:rsid w:val="00DE4538"/>
    <w:rsid w:val="00DE7AA2"/>
    <w:rsid w:val="00E47FBE"/>
    <w:rsid w:val="00E80001"/>
    <w:rsid w:val="00EC1529"/>
    <w:rsid w:val="00F15D86"/>
    <w:rsid w:val="00F166FB"/>
    <w:rsid w:val="00F32A41"/>
    <w:rsid w:val="00F66632"/>
    <w:rsid w:val="00F736B9"/>
    <w:rsid w:val="00F80063"/>
    <w:rsid w:val="00FA04BB"/>
    <w:rsid w:val="00FA7042"/>
    <w:rsid w:val="00FB127C"/>
    <w:rsid w:val="00FB23F6"/>
    <w:rsid w:val="00FD26A5"/>
    <w:rsid w:val="00FF3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27019FC"/>
  <w15:docId w15:val="{A9CA72CE-78A3-4B18-9B7F-4009B86F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2B787E"/>
    <w:rPr>
      <w:color w:val="000000"/>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0"/>
    <w:next w:val="a0"/>
    <w:link w:val="12"/>
    <w:qFormat/>
    <w:rsid w:val="008D35E8"/>
    <w:pPr>
      <w:keepNext/>
      <w:keepLines/>
      <w:widowControl/>
      <w:spacing w:before="480"/>
      <w:outlineLvl w:val="0"/>
    </w:pPr>
    <w:rPr>
      <w:rFonts w:ascii="Cambria" w:eastAsia="Times New Roman" w:hAnsi="Cambria" w:cs="Times New Roman"/>
      <w:b/>
      <w:bCs/>
      <w:color w:val="365F91"/>
      <w:sz w:val="28"/>
      <w:szCs w:val="28"/>
      <w:lang w:bidi="ar-SA"/>
    </w:rPr>
  </w:style>
  <w:style w:type="paragraph" w:styleId="2">
    <w:name w:val="heading 2"/>
    <w:aliases w:val="H2,H2 Знак"/>
    <w:basedOn w:val="a0"/>
    <w:next w:val="a0"/>
    <w:link w:val="20"/>
    <w:qFormat/>
    <w:rsid w:val="008D35E8"/>
    <w:pPr>
      <w:keepNext/>
      <w:keepLines/>
      <w:widowControl/>
      <w:spacing w:before="200"/>
      <w:outlineLvl w:val="1"/>
    </w:pPr>
    <w:rPr>
      <w:rFonts w:ascii="Cambria" w:eastAsia="Times New Roman" w:hAnsi="Cambria" w:cs="Times New Roman"/>
      <w:b/>
      <w:bCs/>
      <w:color w:val="4F81BD"/>
      <w:sz w:val="26"/>
      <w:szCs w:val="26"/>
      <w:lang w:bidi="ar-SA"/>
    </w:rPr>
  </w:style>
  <w:style w:type="paragraph" w:styleId="3">
    <w:name w:val="heading 3"/>
    <w:aliases w:val=" Знак2,Знак2"/>
    <w:basedOn w:val="a0"/>
    <w:next w:val="a0"/>
    <w:link w:val="30"/>
    <w:qFormat/>
    <w:rsid w:val="008D35E8"/>
    <w:pPr>
      <w:keepNext/>
      <w:keepLines/>
      <w:widowControl/>
      <w:spacing w:before="200"/>
      <w:outlineLvl w:val="2"/>
    </w:pPr>
    <w:rPr>
      <w:rFonts w:ascii="Cambria" w:eastAsia="Times New Roman" w:hAnsi="Cambria" w:cs="Times New Roman"/>
      <w:b/>
      <w:bCs/>
      <w:color w:val="4F81BD"/>
      <w:lang w:bidi="ar-SA"/>
    </w:rPr>
  </w:style>
  <w:style w:type="paragraph" w:styleId="40">
    <w:name w:val="heading 4"/>
    <w:basedOn w:val="a0"/>
    <w:next w:val="a0"/>
    <w:link w:val="41"/>
    <w:uiPriority w:val="9"/>
    <w:qFormat/>
    <w:rsid w:val="008D35E8"/>
    <w:pPr>
      <w:keepNext/>
      <w:keepLines/>
      <w:widowControl/>
      <w:spacing w:before="200"/>
      <w:outlineLvl w:val="3"/>
    </w:pPr>
    <w:rPr>
      <w:rFonts w:ascii="Cambria" w:eastAsia="Times New Roman" w:hAnsi="Cambria" w:cs="Times New Roman"/>
      <w:b/>
      <w:bCs/>
      <w:i/>
      <w:iCs/>
      <w:color w:val="4F81BD"/>
      <w:lang w:bidi="ar-SA"/>
    </w:rPr>
  </w:style>
  <w:style w:type="paragraph" w:styleId="5">
    <w:name w:val="heading 5"/>
    <w:basedOn w:val="a0"/>
    <w:next w:val="a0"/>
    <w:link w:val="50"/>
    <w:uiPriority w:val="9"/>
    <w:qFormat/>
    <w:rsid w:val="008D35E8"/>
    <w:pPr>
      <w:keepNext/>
      <w:widowControl/>
      <w:outlineLvl w:val="4"/>
    </w:pPr>
    <w:rPr>
      <w:rFonts w:ascii="Times New Roman" w:eastAsia="Times New Roman" w:hAnsi="Times New Roman" w:cs="Times New Roman"/>
      <w:b/>
      <w:i/>
      <w:color w:val="auto"/>
      <w:sz w:val="26"/>
      <w:szCs w:val="26"/>
      <w:lang w:bidi="ar-SA"/>
    </w:rPr>
  </w:style>
  <w:style w:type="paragraph" w:styleId="6">
    <w:name w:val="heading 6"/>
    <w:basedOn w:val="a0"/>
    <w:next w:val="a0"/>
    <w:link w:val="60"/>
    <w:uiPriority w:val="9"/>
    <w:qFormat/>
    <w:rsid w:val="008D35E8"/>
    <w:pPr>
      <w:keepNext/>
      <w:widowControl/>
      <w:ind w:firstLine="709"/>
      <w:jc w:val="right"/>
      <w:outlineLvl w:val="5"/>
    </w:pPr>
    <w:rPr>
      <w:rFonts w:ascii="Times New Roman" w:eastAsia="Times New Roman" w:hAnsi="Times New Roman" w:cs="Times New Roman"/>
      <w:b/>
      <w:color w:val="auto"/>
      <w:sz w:val="26"/>
      <w:szCs w:val="26"/>
      <w:lang w:bidi="ar-SA"/>
    </w:rPr>
  </w:style>
  <w:style w:type="paragraph" w:styleId="7">
    <w:name w:val="heading 7"/>
    <w:basedOn w:val="a0"/>
    <w:next w:val="a0"/>
    <w:link w:val="70"/>
    <w:qFormat/>
    <w:rsid w:val="008D35E8"/>
    <w:pPr>
      <w:widowControl/>
      <w:tabs>
        <w:tab w:val="num" w:pos="3469"/>
      </w:tabs>
      <w:spacing w:before="240" w:after="60"/>
      <w:ind w:left="3469" w:hanging="1296"/>
      <w:outlineLvl w:val="6"/>
    </w:pPr>
    <w:rPr>
      <w:rFonts w:ascii="Times New Roman" w:eastAsia="Times New Roman" w:hAnsi="Times New Roman" w:cs="Times New Roman"/>
      <w:color w:val="auto"/>
      <w:lang w:bidi="ar-SA"/>
    </w:rPr>
  </w:style>
  <w:style w:type="paragraph" w:styleId="8">
    <w:name w:val="heading 8"/>
    <w:basedOn w:val="a0"/>
    <w:next w:val="a0"/>
    <w:link w:val="80"/>
    <w:uiPriority w:val="9"/>
    <w:qFormat/>
    <w:rsid w:val="008D35E8"/>
    <w:pPr>
      <w:keepNext/>
      <w:keepLines/>
      <w:widowControl/>
      <w:spacing w:before="200"/>
      <w:outlineLvl w:val="7"/>
    </w:pPr>
    <w:rPr>
      <w:rFonts w:ascii="Cambria" w:eastAsia="Times New Roman" w:hAnsi="Cambria" w:cs="Times New Roman"/>
      <w:color w:val="404040"/>
      <w:sz w:val="20"/>
      <w:szCs w:val="20"/>
      <w:lang w:bidi="ar-SA"/>
    </w:rPr>
  </w:style>
  <w:style w:type="paragraph" w:styleId="9">
    <w:name w:val="heading 9"/>
    <w:basedOn w:val="a0"/>
    <w:next w:val="a0"/>
    <w:link w:val="90"/>
    <w:uiPriority w:val="9"/>
    <w:qFormat/>
    <w:rsid w:val="008D35E8"/>
    <w:pPr>
      <w:keepNext/>
      <w:widowControl/>
      <w:overflowPunct w:val="0"/>
      <w:autoSpaceDE w:val="0"/>
      <w:autoSpaceDN w:val="0"/>
      <w:adjustRightInd w:val="0"/>
      <w:jc w:val="center"/>
      <w:outlineLvl w:val="8"/>
    </w:pPr>
    <w:rPr>
      <w:rFonts w:ascii="Times New Roman" w:eastAsia="Times New Roman" w:hAnsi="Times New Roman" w:cs="Times New Roman"/>
      <w:bCs/>
      <w:i/>
      <w:iCs/>
      <w:color w:val="auto"/>
      <w:sz w:val="26"/>
      <w:szCs w:val="26"/>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Pr>
      <w:color w:val="0066CC"/>
      <w:u w:val="single"/>
    </w:rPr>
  </w:style>
  <w:style w:type="character" w:customStyle="1" w:styleId="Heading1">
    <w:name w:val="Heading #1_"/>
    <w:basedOn w:val="a1"/>
    <w:link w:val="Heading10"/>
    <w:rPr>
      <w:rFonts w:ascii="Times New Roman" w:eastAsia="Times New Roman" w:hAnsi="Times New Roman" w:cs="Times New Roman"/>
      <w:b/>
      <w:bCs/>
      <w:i w:val="0"/>
      <w:iCs w:val="0"/>
      <w:smallCaps w:val="0"/>
      <w:strike w:val="0"/>
      <w:sz w:val="28"/>
      <w:szCs w:val="28"/>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erorfooter">
    <w:name w:val="Header or footer_"/>
    <w:basedOn w:val="a1"/>
    <w:link w:val="Headerorfooter0"/>
    <w:rPr>
      <w:rFonts w:ascii="Times New Roman" w:eastAsia="Times New Roman" w:hAnsi="Times New Roman" w:cs="Times New Roman"/>
      <w:b w:val="0"/>
      <w:bCs w:val="0"/>
      <w:i w:val="0"/>
      <w:iCs w:val="0"/>
      <w:smallCaps w:val="0"/>
      <w:strike w:val="0"/>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Heading2">
    <w:name w:val="Heading #2_"/>
    <w:basedOn w:val="a1"/>
    <w:link w:val="Heading20"/>
    <w:rPr>
      <w:rFonts w:ascii="Times New Roman" w:eastAsia="Times New Roman" w:hAnsi="Times New Roman" w:cs="Times New Roman"/>
      <w:b/>
      <w:bCs/>
      <w:i w:val="0"/>
      <w:iCs w:val="0"/>
      <w:smallCaps w:val="0"/>
      <w:strike w:val="0"/>
      <w:sz w:val="26"/>
      <w:szCs w:val="26"/>
      <w:u w:val="none"/>
    </w:rPr>
  </w:style>
  <w:style w:type="character" w:customStyle="1" w:styleId="Bodytext2Exact">
    <w:name w:val="Body text (2) Exact"/>
    <w:basedOn w:val="a1"/>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1"/>
    <w:link w:val="Bodytext20"/>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2Candara">
    <w:name w:val="Body text (2) + Candara"/>
    <w:basedOn w:val="Bodytext2"/>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paragraph" w:customStyle="1" w:styleId="Heading10">
    <w:name w:val="Heading #1"/>
    <w:basedOn w:val="a0"/>
    <w:link w:val="Heading1"/>
    <w:pPr>
      <w:shd w:val="clear" w:color="auto" w:fill="FFFFFF"/>
      <w:spacing w:after="180" w:line="0" w:lineRule="atLeast"/>
      <w:outlineLvl w:val="0"/>
    </w:pPr>
    <w:rPr>
      <w:rFonts w:ascii="Times New Roman" w:eastAsia="Times New Roman" w:hAnsi="Times New Roman" w:cs="Times New Roman"/>
      <w:b/>
      <w:bCs/>
      <w:sz w:val="28"/>
      <w:szCs w:val="28"/>
    </w:rPr>
  </w:style>
  <w:style w:type="paragraph" w:customStyle="1" w:styleId="Headerorfooter0">
    <w:name w:val="Header or footer"/>
    <w:basedOn w:val="a0"/>
    <w:link w:val="Headerorfooter"/>
    <w:pPr>
      <w:shd w:val="clear" w:color="auto" w:fill="FFFFFF"/>
      <w:spacing w:line="0" w:lineRule="atLeast"/>
    </w:pPr>
    <w:rPr>
      <w:rFonts w:ascii="Times New Roman" w:eastAsia="Times New Roman" w:hAnsi="Times New Roman" w:cs="Times New Roman"/>
    </w:rPr>
  </w:style>
  <w:style w:type="paragraph" w:customStyle="1" w:styleId="Heading20">
    <w:name w:val="Heading #2"/>
    <w:basedOn w:val="a0"/>
    <w:link w:val="Heading2"/>
    <w:pPr>
      <w:shd w:val="clear" w:color="auto" w:fill="FFFFFF"/>
      <w:spacing w:before="180" w:line="0" w:lineRule="atLeast"/>
      <w:jc w:val="right"/>
      <w:outlineLvl w:val="1"/>
    </w:pPr>
    <w:rPr>
      <w:rFonts w:ascii="Times New Roman" w:eastAsia="Times New Roman" w:hAnsi="Times New Roman" w:cs="Times New Roman"/>
      <w:b/>
      <w:bCs/>
      <w:sz w:val="26"/>
      <w:szCs w:val="26"/>
    </w:rPr>
  </w:style>
  <w:style w:type="paragraph" w:customStyle="1" w:styleId="Bodytext20">
    <w:name w:val="Body text (2)"/>
    <w:basedOn w:val="a0"/>
    <w:link w:val="Bodytext2"/>
    <w:pPr>
      <w:shd w:val="clear" w:color="auto" w:fill="FFFFFF"/>
      <w:spacing w:after="600" w:line="0" w:lineRule="atLeast"/>
      <w:jc w:val="both"/>
    </w:pPr>
    <w:rPr>
      <w:rFonts w:ascii="Times New Roman" w:eastAsia="Times New Roman" w:hAnsi="Times New Roman" w:cs="Times New Roman"/>
      <w:sz w:val="26"/>
      <w:szCs w:val="26"/>
    </w:rPr>
  </w:style>
  <w:style w:type="paragraph" w:styleId="a5">
    <w:name w:val="List Paragraph"/>
    <w:aliases w:val="Цветной список - Акцент 11,Bullet List,FooterText,numbered,ПС - Нумерованный,A_маркированный_список,_Абзац списка,Абзац Стас,List Paragraph,Маркер,SL_Абзац списка,название,Table-Normal,RSHB_Table-Normal,Предусловия,Абзац маркированнный"/>
    <w:basedOn w:val="a0"/>
    <w:link w:val="a6"/>
    <w:uiPriority w:val="34"/>
    <w:qFormat/>
    <w:rsid w:val="00D86605"/>
    <w:pPr>
      <w:ind w:left="720"/>
      <w:contextualSpacing/>
    </w:pPr>
  </w:style>
  <w:style w:type="paragraph" w:styleId="a7">
    <w:name w:val="Body Text"/>
    <w:basedOn w:val="a0"/>
    <w:link w:val="a8"/>
    <w:uiPriority w:val="99"/>
    <w:unhideWhenUsed/>
    <w:rsid w:val="00D86605"/>
    <w:pPr>
      <w:widowControl/>
      <w:spacing w:after="120"/>
      <w:ind w:left="851" w:firstLine="57"/>
    </w:pPr>
    <w:rPr>
      <w:rFonts w:ascii="Times New Roman" w:eastAsia="Times New Roman" w:hAnsi="Times New Roman" w:cs="Times New Roman"/>
      <w:color w:val="auto"/>
      <w:szCs w:val="20"/>
      <w:lang w:bidi="ar-SA"/>
    </w:rPr>
  </w:style>
  <w:style w:type="character" w:customStyle="1" w:styleId="a8">
    <w:name w:val="Основной текст Знак"/>
    <w:basedOn w:val="a1"/>
    <w:link w:val="a7"/>
    <w:uiPriority w:val="99"/>
    <w:rsid w:val="00D86605"/>
    <w:rPr>
      <w:rFonts w:ascii="Times New Roman" w:eastAsia="Times New Roman" w:hAnsi="Times New Roman" w:cs="Times New Roman"/>
      <w:szCs w:val="20"/>
      <w:lang w:bidi="ar-SA"/>
    </w:rPr>
  </w:style>
  <w:style w:type="paragraph" w:styleId="21">
    <w:name w:val="Body Text 2"/>
    <w:basedOn w:val="a0"/>
    <w:link w:val="22"/>
    <w:uiPriority w:val="99"/>
    <w:unhideWhenUsed/>
    <w:rsid w:val="0063117D"/>
    <w:pPr>
      <w:spacing w:after="120" w:line="480" w:lineRule="auto"/>
    </w:pPr>
  </w:style>
  <w:style w:type="character" w:customStyle="1" w:styleId="22">
    <w:name w:val="Основной текст 2 Знак"/>
    <w:basedOn w:val="a1"/>
    <w:link w:val="21"/>
    <w:uiPriority w:val="99"/>
    <w:rsid w:val="0063117D"/>
    <w:rPr>
      <w:color w:val="000000"/>
    </w:rPr>
  </w:style>
  <w:style w:type="character" w:styleId="a9">
    <w:name w:val="FollowedHyperlink"/>
    <w:basedOn w:val="a1"/>
    <w:uiPriority w:val="99"/>
    <w:semiHidden/>
    <w:unhideWhenUsed/>
    <w:rsid w:val="00A77BB4"/>
    <w:rPr>
      <w:color w:val="954F72"/>
      <w:u w:val="single"/>
    </w:rPr>
  </w:style>
  <w:style w:type="paragraph" w:customStyle="1" w:styleId="xl65">
    <w:name w:val="xl65"/>
    <w:basedOn w:val="a0"/>
    <w:rsid w:val="00A77BB4"/>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6">
    <w:name w:val="xl66"/>
    <w:basedOn w:val="a0"/>
    <w:rsid w:val="00A77B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western">
    <w:name w:val="western"/>
    <w:basedOn w:val="a0"/>
    <w:uiPriority w:val="99"/>
    <w:rsid w:val="00B30F77"/>
    <w:pPr>
      <w:widowControl/>
      <w:suppressAutoHyphens/>
      <w:spacing w:before="280" w:after="280"/>
      <w:jc w:val="both"/>
    </w:pPr>
    <w:rPr>
      <w:rFonts w:ascii="Arial" w:eastAsia="Times New Roman" w:hAnsi="Arial" w:cs="Arial"/>
      <w:color w:val="auto"/>
      <w:lang w:eastAsia="ar-SA" w:bidi="ar-SA"/>
    </w:rPr>
  </w:style>
  <w:style w:type="table" w:styleId="aa">
    <w:name w:val="Table Grid"/>
    <w:basedOn w:val="a2"/>
    <w:uiPriority w:val="59"/>
    <w:rsid w:val="005C3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C932F4"/>
    <w:pPr>
      <w:tabs>
        <w:tab w:val="center" w:pos="4677"/>
        <w:tab w:val="right" w:pos="9355"/>
      </w:tabs>
    </w:pPr>
  </w:style>
  <w:style w:type="character" w:customStyle="1" w:styleId="ac">
    <w:name w:val="Верхний колонтитул Знак"/>
    <w:basedOn w:val="a1"/>
    <w:link w:val="ab"/>
    <w:uiPriority w:val="99"/>
    <w:rsid w:val="00C932F4"/>
    <w:rPr>
      <w:color w:val="000000"/>
    </w:rPr>
  </w:style>
  <w:style w:type="paragraph" w:styleId="ad">
    <w:name w:val="footer"/>
    <w:basedOn w:val="a0"/>
    <w:link w:val="ae"/>
    <w:uiPriority w:val="99"/>
    <w:unhideWhenUsed/>
    <w:rsid w:val="00C932F4"/>
    <w:pPr>
      <w:tabs>
        <w:tab w:val="center" w:pos="4677"/>
        <w:tab w:val="right" w:pos="9355"/>
      </w:tabs>
    </w:pPr>
  </w:style>
  <w:style w:type="character" w:customStyle="1" w:styleId="ae">
    <w:name w:val="Нижний колонтитул Знак"/>
    <w:basedOn w:val="a1"/>
    <w:link w:val="ad"/>
    <w:uiPriority w:val="99"/>
    <w:rsid w:val="00C932F4"/>
    <w:rPr>
      <w:color w:val="000000"/>
    </w:rPr>
  </w:style>
  <w:style w:type="paragraph" w:styleId="af">
    <w:name w:val="Balloon Text"/>
    <w:basedOn w:val="a0"/>
    <w:link w:val="af0"/>
    <w:uiPriority w:val="99"/>
    <w:unhideWhenUsed/>
    <w:rsid w:val="001F5023"/>
    <w:rPr>
      <w:rFonts w:ascii="Segoe UI" w:hAnsi="Segoe UI" w:cs="Segoe UI"/>
      <w:sz w:val="18"/>
      <w:szCs w:val="18"/>
    </w:rPr>
  </w:style>
  <w:style w:type="character" w:customStyle="1" w:styleId="af0">
    <w:name w:val="Текст выноски Знак"/>
    <w:basedOn w:val="a1"/>
    <w:link w:val="af"/>
    <w:uiPriority w:val="99"/>
    <w:rsid w:val="001F5023"/>
    <w:rPr>
      <w:rFonts w:ascii="Segoe UI" w:hAnsi="Segoe UI" w:cs="Segoe UI"/>
      <w:color w:val="000000"/>
      <w:sz w:val="18"/>
      <w:szCs w:val="18"/>
    </w:rPr>
  </w:style>
  <w:style w:type="paragraph" w:customStyle="1" w:styleId="1">
    <w:name w:val="Нумерованный список1"/>
    <w:basedOn w:val="a0"/>
    <w:uiPriority w:val="99"/>
    <w:qFormat/>
    <w:rsid w:val="002B787E"/>
    <w:pPr>
      <w:keepLines/>
      <w:widowControl/>
      <w:numPr>
        <w:numId w:val="4"/>
      </w:numPr>
      <w:tabs>
        <w:tab w:val="left" w:pos="1080"/>
      </w:tabs>
      <w:suppressAutoHyphens/>
      <w:spacing w:before="120" w:line="360" w:lineRule="auto"/>
    </w:pPr>
    <w:rPr>
      <w:rFonts w:ascii="Times New Roman" w:eastAsia="Times New Roman" w:hAnsi="Times New Roman" w:cs="Times New Roman"/>
      <w:color w:val="auto"/>
      <w:kern w:val="1"/>
      <w:sz w:val="28"/>
      <w:szCs w:val="20"/>
      <w:lang w:eastAsia="hi-IN" w:bidi="hi-IN"/>
    </w:rPr>
  </w:style>
  <w:style w:type="paragraph" w:customStyle="1" w:styleId="xl81">
    <w:name w:val="xl81"/>
    <w:basedOn w:val="a0"/>
    <w:qFormat/>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82">
    <w:name w:val="xl82"/>
    <w:basedOn w:val="a0"/>
    <w:qFormat/>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83">
    <w:name w:val="xl83"/>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4">
    <w:name w:val="xl8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85">
    <w:name w:val="xl85"/>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6">
    <w:name w:val="xl86"/>
    <w:basedOn w:val="a0"/>
    <w:qFormat/>
    <w:rsid w:val="002B787E"/>
    <w:pPr>
      <w:widowControl/>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7">
    <w:name w:val="xl87"/>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8">
    <w:name w:val="xl88"/>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9">
    <w:name w:val="xl8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90">
    <w:name w:val="xl90"/>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1">
    <w:name w:val="xl91"/>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92">
    <w:name w:val="xl92"/>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3">
    <w:name w:val="xl93"/>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4">
    <w:name w:val="xl9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5">
    <w:name w:val="xl95"/>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lang w:bidi="ar-SA"/>
    </w:rPr>
  </w:style>
  <w:style w:type="paragraph" w:customStyle="1" w:styleId="xl96">
    <w:name w:val="xl96"/>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97">
    <w:name w:val="xl97"/>
    <w:basedOn w:val="a0"/>
    <w:qFormat/>
    <w:rsid w:val="002B787E"/>
    <w:pPr>
      <w:widowControl/>
      <w:spacing w:before="100" w:beforeAutospacing="1" w:after="100" w:afterAutospacing="1"/>
      <w:textAlignment w:val="center"/>
    </w:pPr>
    <w:rPr>
      <w:rFonts w:ascii="Times New Roman CYR" w:eastAsia="Times New Roman" w:hAnsi="Times New Roman CYR" w:cs="Times New Roman CYR"/>
      <w:color w:val="auto"/>
      <w:lang w:bidi="ar-SA"/>
    </w:rPr>
  </w:style>
  <w:style w:type="paragraph" w:customStyle="1" w:styleId="xl98">
    <w:name w:val="xl98"/>
    <w:basedOn w:val="a0"/>
    <w:qFormat/>
    <w:rsid w:val="002B787E"/>
    <w:pPr>
      <w:widowControl/>
      <w:spacing w:before="100" w:beforeAutospacing="1" w:after="100" w:afterAutospacing="1"/>
      <w:textAlignment w:val="center"/>
    </w:pPr>
    <w:rPr>
      <w:rFonts w:ascii="Times New Roman CYR" w:eastAsia="Times New Roman" w:hAnsi="Times New Roman CYR" w:cs="Times New Roman CYR"/>
      <w:color w:val="FF0000"/>
      <w:lang w:bidi="ar-SA"/>
    </w:rPr>
  </w:style>
  <w:style w:type="paragraph" w:customStyle="1" w:styleId="xl99">
    <w:name w:val="xl99"/>
    <w:basedOn w:val="a0"/>
    <w:qFormat/>
    <w:rsid w:val="002B787E"/>
    <w:pPr>
      <w:widowControl/>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0">
    <w:name w:val="xl100"/>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01">
    <w:name w:val="xl101"/>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02">
    <w:name w:val="xl102"/>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03">
    <w:name w:val="xl103"/>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4">
    <w:name w:val="xl10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5">
    <w:name w:val="xl10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06">
    <w:name w:val="xl106"/>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107">
    <w:name w:val="xl107"/>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08">
    <w:name w:val="xl108"/>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09">
    <w:name w:val="xl10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eastAsia="Times New Roman" w:hAnsi="Cambria" w:cs="Times New Roman"/>
      <w:color w:val="auto"/>
      <w:sz w:val="22"/>
      <w:szCs w:val="22"/>
      <w:lang w:bidi="ar-SA"/>
    </w:rPr>
  </w:style>
  <w:style w:type="paragraph" w:customStyle="1" w:styleId="xl110">
    <w:name w:val="xl110"/>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auto"/>
      <w:sz w:val="22"/>
      <w:szCs w:val="22"/>
      <w:lang w:bidi="ar-SA"/>
    </w:rPr>
  </w:style>
  <w:style w:type="paragraph" w:customStyle="1" w:styleId="xl111">
    <w:name w:val="xl111"/>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2">
    <w:name w:val="xl112"/>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3">
    <w:name w:val="xl11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14">
    <w:name w:val="xl114"/>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15">
    <w:name w:val="xl11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6">
    <w:name w:val="xl116"/>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7">
    <w:name w:val="xl117"/>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18">
    <w:name w:val="xl118"/>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19">
    <w:name w:val="xl11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20">
    <w:name w:val="xl120"/>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21">
    <w:name w:val="xl121"/>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22">
    <w:name w:val="xl122"/>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010000"/>
      <w:sz w:val="22"/>
      <w:szCs w:val="22"/>
      <w:lang w:bidi="ar-SA"/>
    </w:rPr>
  </w:style>
  <w:style w:type="paragraph" w:customStyle="1" w:styleId="xl123">
    <w:name w:val="xl12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24">
    <w:name w:val="xl124"/>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25">
    <w:name w:val="xl125"/>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26">
    <w:name w:val="xl126"/>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27">
    <w:name w:val="xl127"/>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28">
    <w:name w:val="xl128"/>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129">
    <w:name w:val="xl12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30">
    <w:name w:val="xl130"/>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31">
    <w:name w:val="xl131"/>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32">
    <w:name w:val="xl132"/>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33">
    <w:name w:val="xl133"/>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34">
    <w:name w:val="xl13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2"/>
      <w:szCs w:val="22"/>
      <w:lang w:bidi="ar-SA"/>
    </w:rPr>
  </w:style>
  <w:style w:type="paragraph" w:customStyle="1" w:styleId="xl135">
    <w:name w:val="xl135"/>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136">
    <w:name w:val="xl136"/>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auto"/>
      <w:lang w:bidi="ar-SA"/>
    </w:rPr>
  </w:style>
  <w:style w:type="paragraph" w:customStyle="1" w:styleId="xl137">
    <w:name w:val="xl137"/>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138">
    <w:name w:val="xl138"/>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39">
    <w:name w:val="xl13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40">
    <w:name w:val="xl140"/>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1">
    <w:name w:val="xl141"/>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42">
    <w:name w:val="xl142"/>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3">
    <w:name w:val="xl14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44">
    <w:name w:val="xl144"/>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5">
    <w:name w:val="xl14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46">
    <w:name w:val="xl146"/>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47">
    <w:name w:val="xl147"/>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48">
    <w:name w:val="xl148"/>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49">
    <w:name w:val="xl149"/>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50">
    <w:name w:val="xl150"/>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51">
    <w:name w:val="xl151"/>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52">
    <w:name w:val="xl152"/>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eastAsia="Times New Roman" w:hAnsi="Cambria" w:cs="Times New Roman"/>
      <w:color w:val="010000"/>
      <w:sz w:val="22"/>
      <w:szCs w:val="22"/>
      <w:lang w:bidi="ar-SA"/>
    </w:rPr>
  </w:style>
  <w:style w:type="paragraph" w:customStyle="1" w:styleId="xl153">
    <w:name w:val="xl15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auto"/>
      <w:sz w:val="22"/>
      <w:szCs w:val="22"/>
      <w:lang w:bidi="ar-SA"/>
    </w:rPr>
  </w:style>
  <w:style w:type="paragraph" w:customStyle="1" w:styleId="xl154">
    <w:name w:val="xl15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eastAsia="Times New Roman" w:hAnsi="Cambria" w:cs="Times New Roman"/>
      <w:color w:val="auto"/>
      <w:sz w:val="22"/>
      <w:szCs w:val="22"/>
      <w:lang w:bidi="ar-SA"/>
    </w:rPr>
  </w:style>
  <w:style w:type="paragraph" w:customStyle="1" w:styleId="xl155">
    <w:name w:val="xl15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56">
    <w:name w:val="xl156"/>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157">
    <w:name w:val="xl157"/>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58">
    <w:name w:val="xl158"/>
    <w:basedOn w:val="a0"/>
    <w:qFormat/>
    <w:rsid w:val="002B787E"/>
    <w:pPr>
      <w:widowControl/>
      <w:pBdr>
        <w:top w:val="single" w:sz="4" w:space="0" w:color="auto"/>
        <w:lef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59">
    <w:name w:val="xl159"/>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60">
    <w:name w:val="xl160"/>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61">
    <w:name w:val="xl161"/>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162">
    <w:name w:val="xl162"/>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63">
    <w:name w:val="xl163"/>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164">
    <w:name w:val="xl16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2"/>
      <w:szCs w:val="22"/>
      <w:lang w:bidi="ar-SA"/>
    </w:rPr>
  </w:style>
  <w:style w:type="paragraph" w:customStyle="1" w:styleId="xl165">
    <w:name w:val="xl16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66">
    <w:name w:val="xl166"/>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22"/>
      <w:szCs w:val="22"/>
      <w:lang w:bidi="ar-SA"/>
    </w:rPr>
  </w:style>
  <w:style w:type="paragraph" w:customStyle="1" w:styleId="xl167">
    <w:name w:val="xl167"/>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68">
    <w:name w:val="xl168"/>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69">
    <w:name w:val="xl16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170">
    <w:name w:val="xl170"/>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71">
    <w:name w:val="xl171"/>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2">
    <w:name w:val="xl172"/>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3">
    <w:name w:val="xl17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74">
    <w:name w:val="xl17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10000"/>
      <w:lang w:bidi="ar-SA"/>
    </w:rPr>
  </w:style>
  <w:style w:type="paragraph" w:customStyle="1" w:styleId="xl175">
    <w:name w:val="xl17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010000"/>
      <w:lang w:bidi="ar-SA"/>
    </w:rPr>
  </w:style>
  <w:style w:type="paragraph" w:customStyle="1" w:styleId="xl176">
    <w:name w:val="xl176"/>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7">
    <w:name w:val="xl177"/>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78">
    <w:name w:val="xl178"/>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9">
    <w:name w:val="xl17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80">
    <w:name w:val="xl180"/>
    <w:basedOn w:val="a0"/>
    <w:qFormat/>
    <w:rsid w:val="002B787E"/>
    <w:pPr>
      <w:widowControl/>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81">
    <w:name w:val="xl181"/>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auto"/>
      <w:lang w:bidi="ar-SA"/>
    </w:rPr>
  </w:style>
  <w:style w:type="paragraph" w:customStyle="1" w:styleId="xl182">
    <w:name w:val="xl182"/>
    <w:basedOn w:val="a0"/>
    <w:qFormat/>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83">
    <w:name w:val="xl18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84">
    <w:name w:val="xl184"/>
    <w:basedOn w:val="a0"/>
    <w:qFormat/>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85">
    <w:name w:val="xl18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86">
    <w:name w:val="xl186"/>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87">
    <w:name w:val="xl187"/>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88">
    <w:name w:val="xl188"/>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89">
    <w:name w:val="xl18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90">
    <w:name w:val="xl190"/>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1">
    <w:name w:val="xl191"/>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2">
    <w:name w:val="xl192"/>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93">
    <w:name w:val="xl19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4">
    <w:name w:val="xl194"/>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eastAsia="Times New Roman" w:hAnsi="Cambria" w:cs="Times New Roman"/>
      <w:color w:val="auto"/>
      <w:sz w:val="22"/>
      <w:szCs w:val="22"/>
      <w:lang w:bidi="ar-SA"/>
    </w:rPr>
  </w:style>
  <w:style w:type="paragraph" w:customStyle="1" w:styleId="xl195">
    <w:name w:val="xl19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auto"/>
      <w:sz w:val="22"/>
      <w:szCs w:val="22"/>
      <w:lang w:bidi="ar-SA"/>
    </w:rPr>
  </w:style>
  <w:style w:type="paragraph" w:customStyle="1" w:styleId="xl196">
    <w:name w:val="xl196"/>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97">
    <w:name w:val="xl197"/>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auto"/>
      <w:sz w:val="22"/>
      <w:szCs w:val="22"/>
      <w:lang w:bidi="ar-SA"/>
    </w:rPr>
  </w:style>
  <w:style w:type="paragraph" w:customStyle="1" w:styleId="xl198">
    <w:name w:val="xl198"/>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99">
    <w:name w:val="xl199"/>
    <w:basedOn w:val="a0"/>
    <w:qFormat/>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200">
    <w:name w:val="xl200"/>
    <w:basedOn w:val="a0"/>
    <w:qFormat/>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1">
    <w:name w:val="xl201"/>
    <w:basedOn w:val="a0"/>
    <w:qFormat/>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2">
    <w:name w:val="xl202"/>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03">
    <w:name w:val="xl203"/>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4">
    <w:name w:val="xl204"/>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05">
    <w:name w:val="xl20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06">
    <w:name w:val="xl206"/>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07">
    <w:name w:val="xl207"/>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08">
    <w:name w:val="xl208"/>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09">
    <w:name w:val="xl20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10">
    <w:name w:val="xl210"/>
    <w:basedOn w:val="a0"/>
    <w:qFormat/>
    <w:rsid w:val="002B787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11">
    <w:name w:val="xl211"/>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2">
    <w:name w:val="xl212"/>
    <w:basedOn w:val="a0"/>
    <w:qFormat/>
    <w:rsid w:val="002B787E"/>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3">
    <w:name w:val="xl21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4">
    <w:name w:val="xl21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5">
    <w:name w:val="xl21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6">
    <w:name w:val="xl216"/>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7">
    <w:name w:val="xl217"/>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18">
    <w:name w:val="xl218"/>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9">
    <w:name w:val="xl219"/>
    <w:basedOn w:val="a0"/>
    <w:qFormat/>
    <w:rsid w:val="002B787E"/>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0">
    <w:name w:val="xl220"/>
    <w:basedOn w:val="a0"/>
    <w:qFormat/>
    <w:rsid w:val="002B787E"/>
    <w:pPr>
      <w:widowControl/>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1">
    <w:name w:val="xl221"/>
    <w:basedOn w:val="a0"/>
    <w:qFormat/>
    <w:rsid w:val="002B787E"/>
    <w:pPr>
      <w:widowControl/>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2">
    <w:name w:val="xl222"/>
    <w:basedOn w:val="a0"/>
    <w:qFormat/>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23">
    <w:name w:val="xl22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24">
    <w:name w:val="xl224"/>
    <w:basedOn w:val="a0"/>
    <w:qFormat/>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25">
    <w:name w:val="xl22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226">
    <w:name w:val="xl226"/>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227">
    <w:name w:val="xl227"/>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228">
    <w:name w:val="xl228"/>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29">
    <w:name w:val="xl22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230">
    <w:name w:val="xl230"/>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231">
    <w:name w:val="xl231"/>
    <w:basedOn w:val="a0"/>
    <w:qFormat/>
    <w:rsid w:val="002B787E"/>
    <w:pPr>
      <w:widowControl/>
      <w:spacing w:before="100" w:beforeAutospacing="1" w:after="100" w:afterAutospacing="1"/>
      <w:jc w:val="center"/>
    </w:pPr>
    <w:rPr>
      <w:rFonts w:ascii="Times New Roman" w:eastAsia="Times New Roman" w:hAnsi="Times New Roman" w:cs="Times New Roman"/>
      <w:lang w:bidi="ar-SA"/>
    </w:rPr>
  </w:style>
  <w:style w:type="paragraph" w:customStyle="1" w:styleId="xl232">
    <w:name w:val="xl232"/>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33">
    <w:name w:val="xl23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34">
    <w:name w:val="xl234"/>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w:eastAsia="Times New Roman" w:hAnsi="Times New Roman" w:cs="Times New Roman"/>
      <w:color w:val="auto"/>
      <w:sz w:val="22"/>
      <w:szCs w:val="22"/>
      <w:lang w:bidi="ar-SA"/>
    </w:rPr>
  </w:style>
  <w:style w:type="paragraph" w:customStyle="1" w:styleId="xl235">
    <w:name w:val="xl23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010000"/>
      <w:sz w:val="22"/>
      <w:szCs w:val="22"/>
      <w:lang w:bidi="ar-SA"/>
    </w:rPr>
  </w:style>
  <w:style w:type="paragraph" w:customStyle="1" w:styleId="xl236">
    <w:name w:val="xl236"/>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37">
    <w:name w:val="xl237"/>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010000"/>
      <w:sz w:val="28"/>
      <w:szCs w:val="28"/>
      <w:lang w:bidi="ar-SA"/>
    </w:rPr>
  </w:style>
  <w:style w:type="paragraph" w:customStyle="1" w:styleId="xl238">
    <w:name w:val="xl238"/>
    <w:basedOn w:val="a0"/>
    <w:qFormat/>
    <w:rsid w:val="002B787E"/>
    <w:pPr>
      <w:widowControl/>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39">
    <w:name w:val="xl23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2"/>
      <w:szCs w:val="22"/>
      <w:lang w:bidi="ar-SA"/>
    </w:rPr>
  </w:style>
  <w:style w:type="paragraph" w:customStyle="1" w:styleId="xl240">
    <w:name w:val="xl240"/>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010000"/>
      <w:sz w:val="22"/>
      <w:szCs w:val="22"/>
      <w:lang w:bidi="ar-SA"/>
    </w:rPr>
  </w:style>
  <w:style w:type="paragraph" w:customStyle="1" w:styleId="xl241">
    <w:name w:val="xl241"/>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42">
    <w:name w:val="xl242"/>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43">
    <w:name w:val="xl243"/>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2"/>
      <w:szCs w:val="22"/>
      <w:lang w:bidi="ar-SA"/>
    </w:rPr>
  </w:style>
  <w:style w:type="paragraph" w:customStyle="1" w:styleId="xl244">
    <w:name w:val="xl24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10000"/>
      <w:sz w:val="22"/>
      <w:szCs w:val="22"/>
      <w:lang w:bidi="ar-SA"/>
    </w:rPr>
  </w:style>
  <w:style w:type="paragraph" w:customStyle="1" w:styleId="xl245">
    <w:name w:val="xl245"/>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46">
    <w:name w:val="xl246"/>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47">
    <w:name w:val="xl247"/>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lang w:bidi="ar-SA"/>
    </w:rPr>
  </w:style>
  <w:style w:type="paragraph" w:customStyle="1" w:styleId="xl248">
    <w:name w:val="xl248"/>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49">
    <w:name w:val="xl249"/>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250">
    <w:name w:val="xl250"/>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51">
    <w:name w:val="xl251"/>
    <w:basedOn w:val="a0"/>
    <w:qFormat/>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52">
    <w:name w:val="xl252"/>
    <w:basedOn w:val="a0"/>
    <w:qFormat/>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3">
    <w:name w:val="xl25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54">
    <w:name w:val="xl25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55">
    <w:name w:val="xl255"/>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6">
    <w:name w:val="xl256"/>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57">
    <w:name w:val="xl257"/>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010000"/>
      <w:sz w:val="22"/>
      <w:szCs w:val="22"/>
      <w:lang w:bidi="ar-SA"/>
    </w:rPr>
  </w:style>
  <w:style w:type="paragraph" w:customStyle="1" w:styleId="xl258">
    <w:name w:val="xl258"/>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59">
    <w:name w:val="xl259"/>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60">
    <w:name w:val="xl260"/>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61">
    <w:name w:val="xl261"/>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rFonts w:ascii="Times New Roman" w:eastAsia="Times New Roman" w:hAnsi="Times New Roman" w:cs="Times New Roman"/>
      <w:color w:val="auto"/>
      <w:sz w:val="22"/>
      <w:szCs w:val="22"/>
      <w:lang w:bidi="ar-SA"/>
    </w:rPr>
  </w:style>
  <w:style w:type="paragraph" w:customStyle="1" w:styleId="xl262">
    <w:name w:val="xl262"/>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63">
    <w:name w:val="xl263"/>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64">
    <w:name w:val="xl264"/>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w:eastAsia="Times New Roman" w:hAnsi="Arial" w:cs="Arial"/>
      <w:color w:val="auto"/>
      <w:sz w:val="22"/>
      <w:szCs w:val="22"/>
      <w:lang w:bidi="ar-SA"/>
    </w:rPr>
  </w:style>
  <w:style w:type="paragraph" w:customStyle="1" w:styleId="xl265">
    <w:name w:val="xl265"/>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66">
    <w:name w:val="xl266"/>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67">
    <w:name w:val="xl267"/>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68">
    <w:name w:val="xl268"/>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69">
    <w:name w:val="xl269"/>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Cambria" w:eastAsia="Times New Roman" w:hAnsi="Cambria" w:cs="Times New Roman"/>
      <w:color w:val="010000"/>
      <w:sz w:val="22"/>
      <w:szCs w:val="22"/>
      <w:lang w:bidi="ar-SA"/>
    </w:rPr>
  </w:style>
  <w:style w:type="paragraph" w:customStyle="1" w:styleId="xl270">
    <w:name w:val="xl270"/>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71">
    <w:name w:val="xl271"/>
    <w:basedOn w:val="a0"/>
    <w:qFormat/>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72">
    <w:name w:val="xl272"/>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73">
    <w:name w:val="xl273"/>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274">
    <w:name w:val="xl274"/>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275">
    <w:name w:val="xl275"/>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276">
    <w:name w:val="xl276"/>
    <w:basedOn w:val="a0"/>
    <w:qFormat/>
    <w:rsid w:val="002B787E"/>
    <w:pPr>
      <w:widowControl/>
      <w:spacing w:before="100" w:beforeAutospacing="1" w:after="100" w:afterAutospacing="1"/>
      <w:jc w:val="right"/>
      <w:textAlignment w:val="center"/>
    </w:pPr>
    <w:rPr>
      <w:rFonts w:ascii="Times New Roman CYR" w:eastAsia="Times New Roman" w:hAnsi="Times New Roman CYR" w:cs="Times New Roman CYR"/>
      <w:color w:val="010000"/>
      <w:lang w:bidi="ar-SA"/>
    </w:rPr>
  </w:style>
  <w:style w:type="paragraph" w:customStyle="1" w:styleId="xl277">
    <w:name w:val="xl277"/>
    <w:basedOn w:val="a0"/>
    <w:qFormat/>
    <w:rsid w:val="002B787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78">
    <w:name w:val="xl278"/>
    <w:basedOn w:val="a0"/>
    <w:qFormat/>
    <w:rsid w:val="002B787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79">
    <w:name w:val="xl279"/>
    <w:basedOn w:val="a0"/>
    <w:qFormat/>
    <w:rsid w:val="002B787E"/>
    <w:pPr>
      <w:widowControl/>
      <w:spacing w:before="100" w:beforeAutospacing="1" w:after="100" w:afterAutospacing="1"/>
      <w:jc w:val="center"/>
      <w:textAlignment w:val="center"/>
    </w:pPr>
    <w:rPr>
      <w:rFonts w:ascii="Times New Roman" w:eastAsia="Times New Roman" w:hAnsi="Times New Roman" w:cs="Times New Roman"/>
      <w:b/>
      <w:bCs/>
      <w:color w:val="auto"/>
      <w:sz w:val="28"/>
      <w:szCs w:val="28"/>
      <w:lang w:bidi="ar-SA"/>
    </w:rPr>
  </w:style>
  <w:style w:type="paragraph" w:customStyle="1" w:styleId="xl280">
    <w:name w:val="xl280"/>
    <w:basedOn w:val="a0"/>
    <w:qFormat/>
    <w:rsid w:val="002B787E"/>
    <w:pPr>
      <w:widowControl/>
      <w:pBdr>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81">
    <w:name w:val="xl281"/>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282">
    <w:name w:val="xl282"/>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sz w:val="28"/>
      <w:szCs w:val="28"/>
      <w:lang w:bidi="ar-SA"/>
    </w:rPr>
  </w:style>
  <w:style w:type="paragraph" w:customStyle="1" w:styleId="xl283">
    <w:name w:val="xl283"/>
    <w:basedOn w:val="a0"/>
    <w:qFormat/>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284">
    <w:name w:val="xl284"/>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auto"/>
      <w:sz w:val="22"/>
      <w:szCs w:val="22"/>
      <w:lang w:bidi="ar-SA"/>
    </w:rPr>
  </w:style>
  <w:style w:type="paragraph" w:customStyle="1" w:styleId="xl285">
    <w:name w:val="xl285"/>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286">
    <w:name w:val="xl286"/>
    <w:basedOn w:val="a0"/>
    <w:qFormat/>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character" w:customStyle="1" w:styleId="UnresolvedMention">
    <w:name w:val="Unresolved Mention"/>
    <w:basedOn w:val="a1"/>
    <w:uiPriority w:val="99"/>
    <w:semiHidden/>
    <w:unhideWhenUsed/>
    <w:rsid w:val="00184BCC"/>
    <w:rPr>
      <w:color w:val="605E5C"/>
      <w:shd w:val="clear" w:color="auto" w:fill="E1DFDD"/>
    </w:rPr>
  </w:style>
  <w:style w:type="numbering" w:styleId="111111">
    <w:name w:val="Outline List 2"/>
    <w:basedOn w:val="a3"/>
    <w:rsid w:val="000C5888"/>
    <w:pPr>
      <w:numPr>
        <w:numId w:val="7"/>
      </w:numPr>
    </w:pPr>
  </w:style>
  <w:style w:type="character" w:customStyle="1" w:styleId="a6">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Маркер Знак,SL_Абзац списка Знак,название Знак"/>
    <w:basedOn w:val="a1"/>
    <w:link w:val="a5"/>
    <w:uiPriority w:val="34"/>
    <w:qFormat/>
    <w:rsid w:val="000C5888"/>
    <w:rPr>
      <w:color w:val="000000"/>
    </w:rPr>
  </w:style>
  <w:style w:type="character" w:styleId="af1">
    <w:name w:val="annotation reference"/>
    <w:basedOn w:val="a1"/>
    <w:uiPriority w:val="99"/>
    <w:unhideWhenUsed/>
    <w:rsid w:val="00CE59D2"/>
    <w:rPr>
      <w:sz w:val="16"/>
      <w:szCs w:val="16"/>
    </w:rPr>
  </w:style>
  <w:style w:type="paragraph" w:styleId="af2">
    <w:name w:val="annotation text"/>
    <w:basedOn w:val="a0"/>
    <w:link w:val="af3"/>
    <w:uiPriority w:val="99"/>
    <w:unhideWhenUsed/>
    <w:rsid w:val="00CE59D2"/>
    <w:rPr>
      <w:sz w:val="20"/>
      <w:szCs w:val="20"/>
    </w:rPr>
  </w:style>
  <w:style w:type="character" w:customStyle="1" w:styleId="af3">
    <w:name w:val="Текст примечания Знак"/>
    <w:basedOn w:val="a1"/>
    <w:link w:val="af2"/>
    <w:uiPriority w:val="99"/>
    <w:rsid w:val="00CE59D2"/>
    <w:rPr>
      <w:color w:val="000000"/>
      <w:sz w:val="20"/>
      <w:szCs w:val="20"/>
    </w:rPr>
  </w:style>
  <w:style w:type="paragraph" w:styleId="af4">
    <w:name w:val="annotation subject"/>
    <w:basedOn w:val="af2"/>
    <w:next w:val="af2"/>
    <w:link w:val="af5"/>
    <w:uiPriority w:val="99"/>
    <w:unhideWhenUsed/>
    <w:rsid w:val="00CE59D2"/>
    <w:rPr>
      <w:b/>
      <w:bCs/>
    </w:rPr>
  </w:style>
  <w:style w:type="character" w:customStyle="1" w:styleId="af5">
    <w:name w:val="Тема примечания Знак"/>
    <w:basedOn w:val="af3"/>
    <w:link w:val="af4"/>
    <w:uiPriority w:val="99"/>
    <w:rsid w:val="00CE59D2"/>
    <w:rPr>
      <w:b/>
      <w:bCs/>
      <w:color w:val="000000"/>
      <w:sz w:val="20"/>
      <w:szCs w:val="20"/>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1"/>
    <w:link w:val="11"/>
    <w:rsid w:val="008D35E8"/>
    <w:rPr>
      <w:rFonts w:ascii="Cambria" w:eastAsia="Times New Roman" w:hAnsi="Cambria" w:cs="Times New Roman"/>
      <w:b/>
      <w:bCs/>
      <w:color w:val="365F91"/>
      <w:sz w:val="28"/>
      <w:szCs w:val="28"/>
      <w:lang w:bidi="ar-SA"/>
    </w:rPr>
  </w:style>
  <w:style w:type="character" w:customStyle="1" w:styleId="20">
    <w:name w:val="Заголовок 2 Знак"/>
    <w:aliases w:val="H2 Знак1,H2 Знак Знак"/>
    <w:basedOn w:val="a1"/>
    <w:link w:val="2"/>
    <w:rsid w:val="008D35E8"/>
    <w:rPr>
      <w:rFonts w:ascii="Cambria" w:eastAsia="Times New Roman" w:hAnsi="Cambria" w:cs="Times New Roman"/>
      <w:b/>
      <w:bCs/>
      <w:color w:val="4F81BD"/>
      <w:sz w:val="26"/>
      <w:szCs w:val="26"/>
      <w:lang w:bidi="ar-SA"/>
    </w:rPr>
  </w:style>
  <w:style w:type="character" w:customStyle="1" w:styleId="30">
    <w:name w:val="Заголовок 3 Знак"/>
    <w:aliases w:val=" Знак2 Знак,Знак2 Знак"/>
    <w:basedOn w:val="a1"/>
    <w:link w:val="3"/>
    <w:rsid w:val="008D35E8"/>
    <w:rPr>
      <w:rFonts w:ascii="Cambria" w:eastAsia="Times New Roman" w:hAnsi="Cambria" w:cs="Times New Roman"/>
      <w:b/>
      <w:bCs/>
      <w:color w:val="4F81BD"/>
      <w:lang w:bidi="ar-SA"/>
    </w:rPr>
  </w:style>
  <w:style w:type="character" w:customStyle="1" w:styleId="41">
    <w:name w:val="Заголовок 4 Знак"/>
    <w:basedOn w:val="a1"/>
    <w:link w:val="40"/>
    <w:uiPriority w:val="9"/>
    <w:rsid w:val="008D35E8"/>
    <w:rPr>
      <w:rFonts w:ascii="Cambria" w:eastAsia="Times New Roman" w:hAnsi="Cambria" w:cs="Times New Roman"/>
      <w:b/>
      <w:bCs/>
      <w:i/>
      <w:iCs/>
      <w:color w:val="4F81BD"/>
      <w:lang w:bidi="ar-SA"/>
    </w:rPr>
  </w:style>
  <w:style w:type="character" w:customStyle="1" w:styleId="50">
    <w:name w:val="Заголовок 5 Знак"/>
    <w:basedOn w:val="a1"/>
    <w:link w:val="5"/>
    <w:uiPriority w:val="9"/>
    <w:rsid w:val="008D35E8"/>
    <w:rPr>
      <w:rFonts w:ascii="Times New Roman" w:eastAsia="Times New Roman" w:hAnsi="Times New Roman" w:cs="Times New Roman"/>
      <w:b/>
      <w:i/>
      <w:sz w:val="26"/>
      <w:szCs w:val="26"/>
      <w:lang w:bidi="ar-SA"/>
    </w:rPr>
  </w:style>
  <w:style w:type="character" w:customStyle="1" w:styleId="60">
    <w:name w:val="Заголовок 6 Знак"/>
    <w:basedOn w:val="a1"/>
    <w:link w:val="6"/>
    <w:uiPriority w:val="9"/>
    <w:rsid w:val="008D35E8"/>
    <w:rPr>
      <w:rFonts w:ascii="Times New Roman" w:eastAsia="Times New Roman" w:hAnsi="Times New Roman" w:cs="Times New Roman"/>
      <w:b/>
      <w:sz w:val="26"/>
      <w:szCs w:val="26"/>
      <w:lang w:bidi="ar-SA"/>
    </w:rPr>
  </w:style>
  <w:style w:type="character" w:customStyle="1" w:styleId="70">
    <w:name w:val="Заголовок 7 Знак"/>
    <w:basedOn w:val="a1"/>
    <w:link w:val="7"/>
    <w:rsid w:val="008D35E8"/>
    <w:rPr>
      <w:rFonts w:ascii="Times New Roman" w:eastAsia="Times New Roman" w:hAnsi="Times New Roman" w:cs="Times New Roman"/>
      <w:lang w:bidi="ar-SA"/>
    </w:rPr>
  </w:style>
  <w:style w:type="character" w:customStyle="1" w:styleId="80">
    <w:name w:val="Заголовок 8 Знак"/>
    <w:basedOn w:val="a1"/>
    <w:link w:val="8"/>
    <w:uiPriority w:val="9"/>
    <w:rsid w:val="008D35E8"/>
    <w:rPr>
      <w:rFonts w:ascii="Cambria" w:eastAsia="Times New Roman" w:hAnsi="Cambria" w:cs="Times New Roman"/>
      <w:color w:val="404040"/>
      <w:sz w:val="20"/>
      <w:szCs w:val="20"/>
      <w:lang w:bidi="ar-SA"/>
    </w:rPr>
  </w:style>
  <w:style w:type="character" w:customStyle="1" w:styleId="90">
    <w:name w:val="Заголовок 9 Знак"/>
    <w:basedOn w:val="a1"/>
    <w:link w:val="9"/>
    <w:uiPriority w:val="9"/>
    <w:rsid w:val="008D35E8"/>
    <w:rPr>
      <w:rFonts w:ascii="Times New Roman" w:eastAsia="Times New Roman" w:hAnsi="Times New Roman" w:cs="Times New Roman"/>
      <w:bCs/>
      <w:i/>
      <w:iCs/>
      <w:sz w:val="26"/>
      <w:szCs w:val="26"/>
      <w:lang w:bidi="ar-SA"/>
    </w:rPr>
  </w:style>
  <w:style w:type="paragraph" w:customStyle="1" w:styleId="110">
    <w:name w:val="заголовок 11"/>
    <w:basedOn w:val="a0"/>
    <w:next w:val="a0"/>
    <w:qFormat/>
    <w:rsid w:val="008D35E8"/>
    <w:pPr>
      <w:keepNext/>
      <w:widowControl/>
      <w:snapToGrid w:val="0"/>
      <w:jc w:val="center"/>
    </w:pPr>
    <w:rPr>
      <w:rFonts w:ascii="Times New Roman" w:eastAsia="Times New Roman" w:hAnsi="Times New Roman" w:cs="Times New Roman"/>
      <w:color w:val="auto"/>
      <w:szCs w:val="20"/>
      <w:lang w:bidi="ar-SA"/>
    </w:rPr>
  </w:style>
  <w:style w:type="paragraph" w:customStyle="1" w:styleId="rvps1">
    <w:name w:val="rvps1"/>
    <w:basedOn w:val="a0"/>
    <w:qFormat/>
    <w:rsid w:val="008D35E8"/>
    <w:pPr>
      <w:widowControl/>
      <w:jc w:val="center"/>
    </w:pPr>
    <w:rPr>
      <w:rFonts w:ascii="Times New Roman" w:eastAsia="Times New Roman" w:hAnsi="Times New Roman" w:cs="Times New Roman"/>
      <w:color w:val="auto"/>
      <w:lang w:bidi="ar-SA"/>
    </w:rPr>
  </w:style>
  <w:style w:type="paragraph" w:styleId="13">
    <w:name w:val="toc 1"/>
    <w:basedOn w:val="a0"/>
    <w:next w:val="a0"/>
    <w:autoRedefine/>
    <w:uiPriority w:val="39"/>
    <w:qFormat/>
    <w:rsid w:val="008D35E8"/>
    <w:pPr>
      <w:widowControl/>
      <w:spacing w:before="120"/>
    </w:pPr>
    <w:rPr>
      <w:rFonts w:asciiTheme="minorHAnsi" w:eastAsia="Times New Roman" w:hAnsiTheme="minorHAnsi" w:cstheme="minorHAnsi"/>
      <w:b/>
      <w:bCs/>
      <w:i/>
      <w:iCs/>
      <w:color w:val="auto"/>
      <w:lang w:bidi="ar-SA"/>
    </w:rPr>
  </w:style>
  <w:style w:type="paragraph" w:styleId="23">
    <w:name w:val="toc 2"/>
    <w:basedOn w:val="a0"/>
    <w:next w:val="a0"/>
    <w:autoRedefine/>
    <w:uiPriority w:val="39"/>
    <w:qFormat/>
    <w:rsid w:val="008D35E8"/>
    <w:pPr>
      <w:widowControl/>
      <w:spacing w:before="120"/>
      <w:ind w:left="240"/>
    </w:pPr>
    <w:rPr>
      <w:rFonts w:asciiTheme="minorHAnsi" w:eastAsia="Times New Roman" w:hAnsiTheme="minorHAnsi" w:cstheme="minorHAnsi"/>
      <w:b/>
      <w:bCs/>
      <w:color w:val="auto"/>
      <w:sz w:val="22"/>
      <w:szCs w:val="22"/>
      <w:lang w:bidi="ar-SA"/>
    </w:rPr>
  </w:style>
  <w:style w:type="paragraph" w:styleId="af6">
    <w:name w:val="Normal (Web)"/>
    <w:aliases w:val="Обычный (Web),Обычный (веб) Знак Знак,Обычный (Web) Знак Знак Знак,Знак Знак10, Знак Знак10"/>
    <w:basedOn w:val="a0"/>
    <w:link w:val="af7"/>
    <w:qFormat/>
    <w:rsid w:val="008D35E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Times12">
    <w:name w:val="Times 12"/>
    <w:basedOn w:val="a0"/>
    <w:qFormat/>
    <w:rsid w:val="008D35E8"/>
    <w:pPr>
      <w:widowControl/>
      <w:overflowPunct w:val="0"/>
      <w:autoSpaceDE w:val="0"/>
      <w:autoSpaceDN w:val="0"/>
      <w:adjustRightInd w:val="0"/>
      <w:ind w:firstLine="567"/>
      <w:jc w:val="both"/>
    </w:pPr>
    <w:rPr>
      <w:rFonts w:ascii="Times New Roman" w:eastAsia="Times New Roman" w:hAnsi="Times New Roman" w:cs="Times New Roman"/>
      <w:bCs/>
      <w:color w:val="auto"/>
      <w:szCs w:val="22"/>
      <w:lang w:bidi="ar-SA"/>
    </w:rPr>
  </w:style>
  <w:style w:type="paragraph" w:customStyle="1" w:styleId="rvps9">
    <w:name w:val="rvps9"/>
    <w:basedOn w:val="a0"/>
    <w:qFormat/>
    <w:rsid w:val="008D35E8"/>
    <w:pPr>
      <w:widowControl/>
      <w:jc w:val="both"/>
    </w:pPr>
    <w:rPr>
      <w:rFonts w:ascii="Times New Roman" w:eastAsia="Times New Roman" w:hAnsi="Times New Roman" w:cs="Times New Roman"/>
      <w:color w:val="auto"/>
      <w:lang w:bidi="ar-SA"/>
    </w:rPr>
  </w:style>
  <w:style w:type="paragraph" w:customStyle="1" w:styleId="31">
    <w:name w:val="Стиль3"/>
    <w:basedOn w:val="24"/>
    <w:qFormat/>
    <w:rsid w:val="008D35E8"/>
    <w:pPr>
      <w:widowControl w:val="0"/>
      <w:tabs>
        <w:tab w:val="num" w:pos="1307"/>
      </w:tabs>
      <w:adjustRightInd w:val="0"/>
      <w:spacing w:after="0" w:line="240" w:lineRule="auto"/>
      <w:ind w:left="1080"/>
      <w:jc w:val="both"/>
    </w:pPr>
    <w:rPr>
      <w:szCs w:val="20"/>
    </w:rPr>
  </w:style>
  <w:style w:type="paragraph" w:styleId="24">
    <w:name w:val="Body Text Indent 2"/>
    <w:basedOn w:val="a0"/>
    <w:link w:val="25"/>
    <w:uiPriority w:val="99"/>
    <w:semiHidden/>
    <w:unhideWhenUsed/>
    <w:rsid w:val="008D35E8"/>
    <w:pPr>
      <w:widowControl/>
      <w:spacing w:after="120" w:line="480" w:lineRule="auto"/>
      <w:ind w:left="283"/>
    </w:pPr>
    <w:rPr>
      <w:rFonts w:ascii="Times New Roman" w:eastAsia="Times New Roman" w:hAnsi="Times New Roman" w:cs="Times New Roman"/>
      <w:color w:val="auto"/>
      <w:lang w:bidi="ar-SA"/>
    </w:rPr>
  </w:style>
  <w:style w:type="character" w:customStyle="1" w:styleId="25">
    <w:name w:val="Основной текст с отступом 2 Знак"/>
    <w:basedOn w:val="a1"/>
    <w:link w:val="24"/>
    <w:uiPriority w:val="99"/>
    <w:semiHidden/>
    <w:rsid w:val="008D35E8"/>
    <w:rPr>
      <w:rFonts w:ascii="Times New Roman" w:eastAsia="Times New Roman" w:hAnsi="Times New Roman" w:cs="Times New Roman"/>
      <w:lang w:bidi="ar-SA"/>
    </w:rPr>
  </w:style>
  <w:style w:type="paragraph" w:styleId="af8">
    <w:name w:val="Plain Text"/>
    <w:basedOn w:val="a0"/>
    <w:link w:val="af9"/>
    <w:rsid w:val="008D35E8"/>
    <w:pPr>
      <w:widowControl/>
      <w:snapToGrid w:val="0"/>
    </w:pPr>
    <w:rPr>
      <w:rFonts w:ascii="Courier New" w:eastAsia="Times New Roman" w:hAnsi="Courier New" w:cs="Times New Roman"/>
      <w:color w:val="auto"/>
      <w:sz w:val="20"/>
      <w:szCs w:val="20"/>
      <w:lang w:bidi="ar-SA"/>
    </w:rPr>
  </w:style>
  <w:style w:type="character" w:customStyle="1" w:styleId="af9">
    <w:name w:val="Текст Знак"/>
    <w:basedOn w:val="a1"/>
    <w:link w:val="af8"/>
    <w:rsid w:val="008D35E8"/>
    <w:rPr>
      <w:rFonts w:ascii="Courier New" w:eastAsia="Times New Roman" w:hAnsi="Courier New" w:cs="Times New Roman"/>
      <w:sz w:val="20"/>
      <w:szCs w:val="20"/>
      <w:lang w:bidi="ar-SA"/>
    </w:rPr>
  </w:style>
  <w:style w:type="paragraph" w:customStyle="1" w:styleId="afa">
    <w:name w:val="Таблица шапка"/>
    <w:basedOn w:val="a0"/>
    <w:qFormat/>
    <w:rsid w:val="008D35E8"/>
    <w:pPr>
      <w:keepNext/>
      <w:widowControl/>
      <w:snapToGrid w:val="0"/>
      <w:spacing w:before="40" w:after="40"/>
      <w:ind w:left="57" w:right="57"/>
    </w:pPr>
    <w:rPr>
      <w:rFonts w:ascii="Times New Roman" w:eastAsia="Times New Roman" w:hAnsi="Times New Roman" w:cs="Times New Roman"/>
      <w:color w:val="auto"/>
      <w:sz w:val="22"/>
      <w:szCs w:val="20"/>
      <w:lang w:bidi="ar-SA"/>
    </w:rPr>
  </w:style>
  <w:style w:type="paragraph" w:customStyle="1" w:styleId="afb">
    <w:name w:val="Таблица текст"/>
    <w:basedOn w:val="a0"/>
    <w:qFormat/>
    <w:rsid w:val="008D35E8"/>
    <w:pPr>
      <w:widowControl/>
      <w:snapToGrid w:val="0"/>
      <w:spacing w:before="40" w:after="40"/>
      <w:ind w:left="57" w:right="57"/>
    </w:pPr>
    <w:rPr>
      <w:rFonts w:ascii="Times New Roman" w:eastAsia="Times New Roman" w:hAnsi="Times New Roman" w:cs="Times New Roman"/>
      <w:color w:val="auto"/>
      <w:szCs w:val="20"/>
      <w:lang w:bidi="ar-SA"/>
    </w:rPr>
  </w:style>
  <w:style w:type="character" w:customStyle="1" w:styleId="15">
    <w:name w:val="Ариал Знак1"/>
    <w:link w:val="afc"/>
    <w:locked/>
    <w:rsid w:val="008D35E8"/>
    <w:rPr>
      <w:rFonts w:ascii="Arial" w:hAnsi="Arial" w:cs="Arial"/>
    </w:rPr>
  </w:style>
  <w:style w:type="paragraph" w:customStyle="1" w:styleId="afc">
    <w:name w:val="Ариал"/>
    <w:basedOn w:val="a0"/>
    <w:link w:val="15"/>
    <w:qFormat/>
    <w:rsid w:val="008D35E8"/>
    <w:pPr>
      <w:widowControl/>
      <w:spacing w:before="120" w:after="120" w:line="360" w:lineRule="auto"/>
      <w:ind w:firstLine="851"/>
      <w:jc w:val="both"/>
    </w:pPr>
    <w:rPr>
      <w:rFonts w:ascii="Arial" w:hAnsi="Arial" w:cs="Arial"/>
      <w:color w:val="auto"/>
    </w:rPr>
  </w:style>
  <w:style w:type="paragraph" w:customStyle="1" w:styleId="afd">
    <w:name w:val="Пункт б/н"/>
    <w:basedOn w:val="a0"/>
    <w:qFormat/>
    <w:rsid w:val="008D35E8"/>
    <w:pPr>
      <w:widowControl/>
      <w:tabs>
        <w:tab w:val="left" w:pos="1134"/>
      </w:tabs>
      <w:snapToGrid w:val="0"/>
      <w:spacing w:line="360" w:lineRule="auto"/>
      <w:ind w:firstLine="567"/>
      <w:jc w:val="both"/>
    </w:pPr>
    <w:rPr>
      <w:rFonts w:ascii="Times New Roman" w:eastAsia="Times New Roman" w:hAnsi="Times New Roman" w:cs="Times New Roman"/>
      <w:bCs/>
      <w:color w:val="auto"/>
      <w:sz w:val="22"/>
      <w:szCs w:val="22"/>
      <w:lang w:bidi="ar-SA"/>
    </w:rPr>
  </w:style>
  <w:style w:type="character" w:customStyle="1" w:styleId="afe">
    <w:name w:val="Ариал Таблица Знак"/>
    <w:link w:val="aff"/>
    <w:locked/>
    <w:rsid w:val="008D35E8"/>
    <w:rPr>
      <w:rFonts w:ascii="Arial" w:hAnsi="Arial" w:cs="Arial"/>
    </w:rPr>
  </w:style>
  <w:style w:type="paragraph" w:customStyle="1" w:styleId="aff">
    <w:name w:val="Ариал Таблица"/>
    <w:basedOn w:val="afc"/>
    <w:link w:val="afe"/>
    <w:qFormat/>
    <w:rsid w:val="008D35E8"/>
    <w:pPr>
      <w:widowControl w:val="0"/>
      <w:adjustRightInd w:val="0"/>
      <w:spacing w:before="0" w:after="0" w:line="240" w:lineRule="auto"/>
      <w:ind w:firstLine="0"/>
    </w:pPr>
  </w:style>
  <w:style w:type="paragraph" w:styleId="aff0">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f1"/>
    <w:uiPriority w:val="99"/>
    <w:unhideWhenUsed/>
    <w:qFormat/>
    <w:rsid w:val="008D35E8"/>
    <w:pPr>
      <w:widowControl/>
    </w:pPr>
    <w:rPr>
      <w:rFonts w:ascii="Times New Roman" w:eastAsia="Times New Roman" w:hAnsi="Times New Roman" w:cs="Times New Roman"/>
      <w:color w:val="auto"/>
      <w:sz w:val="20"/>
      <w:szCs w:val="20"/>
      <w:lang w:bidi="ar-SA"/>
    </w:rPr>
  </w:style>
  <w:style w:type="character" w:customStyle="1" w:styleId="aff1">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f0"/>
    <w:uiPriority w:val="99"/>
    <w:rsid w:val="008D35E8"/>
    <w:rPr>
      <w:rFonts w:ascii="Times New Roman" w:eastAsia="Times New Roman" w:hAnsi="Times New Roman" w:cs="Times New Roman"/>
      <w:sz w:val="20"/>
      <w:szCs w:val="20"/>
      <w:lang w:bidi="ar-SA"/>
    </w:rPr>
  </w:style>
  <w:style w:type="character" w:styleId="aff2">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8D35E8"/>
    <w:rPr>
      <w:vertAlign w:val="superscript"/>
    </w:rPr>
  </w:style>
  <w:style w:type="paragraph" w:customStyle="1" w:styleId="ConsPlusNormal">
    <w:name w:val="ConsPlusNormal"/>
    <w:qFormat/>
    <w:rsid w:val="008D35E8"/>
    <w:pPr>
      <w:autoSpaceDE w:val="0"/>
      <w:autoSpaceDN w:val="0"/>
      <w:adjustRightInd w:val="0"/>
      <w:ind w:firstLine="720"/>
    </w:pPr>
    <w:rPr>
      <w:rFonts w:ascii="Arial" w:eastAsia="Times New Roman" w:hAnsi="Arial" w:cs="Arial"/>
      <w:sz w:val="20"/>
      <w:szCs w:val="20"/>
      <w:lang w:bidi="ar-SA"/>
    </w:rPr>
  </w:style>
  <w:style w:type="character" w:styleId="aff3">
    <w:name w:val="page number"/>
    <w:basedOn w:val="a1"/>
    <w:rsid w:val="008D35E8"/>
  </w:style>
  <w:style w:type="paragraph" w:customStyle="1" w:styleId="rvps46">
    <w:name w:val="rvps46"/>
    <w:basedOn w:val="a0"/>
    <w:qFormat/>
    <w:rsid w:val="008D35E8"/>
    <w:pPr>
      <w:widowControl/>
      <w:spacing w:before="120" w:after="120"/>
    </w:pPr>
    <w:rPr>
      <w:rFonts w:ascii="Times New Roman" w:eastAsia="Times New Roman" w:hAnsi="Times New Roman" w:cs="Times New Roman"/>
      <w:color w:val="auto"/>
      <w:lang w:bidi="ar-SA"/>
    </w:rPr>
  </w:style>
  <w:style w:type="paragraph" w:styleId="aff4">
    <w:name w:val="Body Text Indent"/>
    <w:basedOn w:val="a0"/>
    <w:link w:val="aff5"/>
    <w:uiPriority w:val="99"/>
    <w:unhideWhenUsed/>
    <w:rsid w:val="008D35E8"/>
    <w:pPr>
      <w:widowControl/>
      <w:ind w:firstLine="567"/>
      <w:jc w:val="both"/>
    </w:pPr>
    <w:rPr>
      <w:rFonts w:ascii="Times New Roman" w:eastAsia="Times New Roman" w:hAnsi="Times New Roman" w:cs="Times New Roman"/>
      <w:b/>
      <w:color w:val="auto"/>
      <w:sz w:val="26"/>
      <w:szCs w:val="26"/>
      <w:lang w:bidi="ar-SA"/>
    </w:rPr>
  </w:style>
  <w:style w:type="character" w:customStyle="1" w:styleId="aff5">
    <w:name w:val="Основной текст с отступом Знак"/>
    <w:basedOn w:val="a1"/>
    <w:link w:val="aff4"/>
    <w:uiPriority w:val="99"/>
    <w:rsid w:val="008D35E8"/>
    <w:rPr>
      <w:rFonts w:ascii="Times New Roman" w:eastAsia="Times New Roman" w:hAnsi="Times New Roman" w:cs="Times New Roman"/>
      <w:b/>
      <w:sz w:val="26"/>
      <w:szCs w:val="26"/>
      <w:lang w:bidi="ar-SA"/>
    </w:rPr>
  </w:style>
  <w:style w:type="paragraph" w:customStyle="1" w:styleId="aff6">
    <w:name w:val="Пункт"/>
    <w:basedOn w:val="a0"/>
    <w:qFormat/>
    <w:rsid w:val="008D35E8"/>
    <w:pPr>
      <w:widowControl/>
      <w:tabs>
        <w:tab w:val="num" w:pos="1980"/>
      </w:tabs>
      <w:ind w:left="1404" w:hanging="504"/>
      <w:jc w:val="both"/>
    </w:pPr>
    <w:rPr>
      <w:rFonts w:ascii="Times New Roman" w:eastAsia="Times New Roman" w:hAnsi="Times New Roman" w:cs="Times New Roman"/>
      <w:color w:val="auto"/>
      <w:szCs w:val="28"/>
      <w:lang w:bidi="ar-SA"/>
    </w:rPr>
  </w:style>
  <w:style w:type="paragraph" w:customStyle="1" w:styleId="ConsPlusNonformat">
    <w:name w:val="ConsPlusNonformat"/>
    <w:qFormat/>
    <w:rsid w:val="008D35E8"/>
    <w:pPr>
      <w:autoSpaceDE w:val="0"/>
      <w:autoSpaceDN w:val="0"/>
      <w:adjustRightInd w:val="0"/>
    </w:pPr>
    <w:rPr>
      <w:rFonts w:ascii="Courier New" w:eastAsia="Times New Roman" w:hAnsi="Courier New" w:cs="Courier New"/>
      <w:sz w:val="20"/>
      <w:szCs w:val="20"/>
      <w:lang w:bidi="ar-SA"/>
    </w:rPr>
  </w:style>
  <w:style w:type="paragraph" w:styleId="aff7">
    <w:name w:val="TOC Heading"/>
    <w:basedOn w:val="11"/>
    <w:next w:val="a0"/>
    <w:uiPriority w:val="39"/>
    <w:qFormat/>
    <w:rsid w:val="008D35E8"/>
    <w:pPr>
      <w:spacing w:line="276" w:lineRule="auto"/>
      <w:outlineLvl w:val="9"/>
    </w:pPr>
  </w:style>
  <w:style w:type="paragraph" w:styleId="32">
    <w:name w:val="toc 3"/>
    <w:basedOn w:val="a0"/>
    <w:next w:val="a0"/>
    <w:autoRedefine/>
    <w:uiPriority w:val="39"/>
    <w:unhideWhenUsed/>
    <w:qFormat/>
    <w:rsid w:val="008D35E8"/>
    <w:pPr>
      <w:widowControl/>
      <w:ind w:left="480"/>
    </w:pPr>
    <w:rPr>
      <w:rFonts w:asciiTheme="minorHAnsi" w:eastAsia="Times New Roman" w:hAnsiTheme="minorHAnsi" w:cstheme="minorHAnsi"/>
      <w:color w:val="auto"/>
      <w:sz w:val="20"/>
      <w:szCs w:val="20"/>
      <w:lang w:bidi="ar-SA"/>
    </w:rPr>
  </w:style>
  <w:style w:type="paragraph" w:styleId="33">
    <w:name w:val="Body Text 3"/>
    <w:basedOn w:val="a0"/>
    <w:link w:val="34"/>
    <w:uiPriority w:val="99"/>
    <w:unhideWhenUsed/>
    <w:rsid w:val="008D35E8"/>
    <w:pPr>
      <w:widowControl/>
      <w:autoSpaceDE w:val="0"/>
      <w:autoSpaceDN w:val="0"/>
      <w:adjustRightInd w:val="0"/>
    </w:pPr>
    <w:rPr>
      <w:rFonts w:ascii="Times New Roman" w:eastAsia="Times New Roman" w:hAnsi="Times New Roman" w:cs="Times New Roman"/>
      <w:color w:val="auto"/>
      <w:sz w:val="26"/>
      <w:szCs w:val="26"/>
      <w:lang w:bidi="ar-SA"/>
    </w:rPr>
  </w:style>
  <w:style w:type="character" w:customStyle="1" w:styleId="34">
    <w:name w:val="Основной текст 3 Знак"/>
    <w:basedOn w:val="a1"/>
    <w:link w:val="33"/>
    <w:uiPriority w:val="99"/>
    <w:rsid w:val="008D35E8"/>
    <w:rPr>
      <w:rFonts w:ascii="Times New Roman" w:eastAsia="Times New Roman" w:hAnsi="Times New Roman" w:cs="Times New Roman"/>
      <w:sz w:val="26"/>
      <w:szCs w:val="26"/>
      <w:lang w:bidi="ar-SA"/>
    </w:rPr>
  </w:style>
  <w:style w:type="paragraph" w:styleId="35">
    <w:name w:val="Body Text Indent 3"/>
    <w:basedOn w:val="a0"/>
    <w:link w:val="36"/>
    <w:uiPriority w:val="99"/>
    <w:unhideWhenUsed/>
    <w:rsid w:val="008D35E8"/>
    <w:pPr>
      <w:widowControl/>
      <w:tabs>
        <w:tab w:val="num" w:pos="1200"/>
      </w:tabs>
      <w:ind w:left="16"/>
      <w:jc w:val="both"/>
    </w:pPr>
    <w:rPr>
      <w:rFonts w:ascii="Times New Roman" w:eastAsia="Times New Roman" w:hAnsi="Times New Roman" w:cs="Times New Roman"/>
      <w:i/>
      <w:color w:val="808080"/>
      <w:lang w:bidi="ar-SA"/>
    </w:rPr>
  </w:style>
  <w:style w:type="character" w:customStyle="1" w:styleId="36">
    <w:name w:val="Основной текст с отступом 3 Знак"/>
    <w:basedOn w:val="a1"/>
    <w:link w:val="35"/>
    <w:uiPriority w:val="99"/>
    <w:rsid w:val="008D35E8"/>
    <w:rPr>
      <w:rFonts w:ascii="Times New Roman" w:eastAsia="Times New Roman" w:hAnsi="Times New Roman" w:cs="Times New Roman"/>
      <w:i/>
      <w:color w:val="808080"/>
      <w:lang w:bidi="ar-SA"/>
    </w:rPr>
  </w:style>
  <w:style w:type="character" w:customStyle="1" w:styleId="af7">
    <w:name w:val="Обычный (веб) Знак"/>
    <w:aliases w:val="Обычный (Web) Знак,Обычный (веб) Знак Знак Знак,Обычный (Web) Знак Знак Знак Знак,Знак Знак10 Знак, Знак Знак10 Знак"/>
    <w:link w:val="af6"/>
    <w:locked/>
    <w:rsid w:val="008D35E8"/>
    <w:rPr>
      <w:rFonts w:ascii="Times New Roman" w:eastAsia="Times New Roman" w:hAnsi="Times New Roman" w:cs="Times New Roman"/>
      <w:lang w:bidi="ar-SA"/>
    </w:rPr>
  </w:style>
  <w:style w:type="paragraph" w:styleId="aff8">
    <w:name w:val="Block Text"/>
    <w:basedOn w:val="a0"/>
    <w:uiPriority w:val="99"/>
    <w:unhideWhenUsed/>
    <w:rsid w:val="008D35E8"/>
    <w:pPr>
      <w:widowControl/>
      <w:tabs>
        <w:tab w:val="left" w:pos="16"/>
      </w:tabs>
      <w:spacing w:after="200" w:line="276" w:lineRule="auto"/>
      <w:ind w:left="16" w:right="113"/>
      <w:contextualSpacing/>
      <w:jc w:val="both"/>
    </w:pPr>
    <w:rPr>
      <w:rFonts w:ascii="Times New Roman" w:eastAsia="Times New Roman" w:hAnsi="Times New Roman" w:cs="Times New Roman"/>
      <w:color w:val="auto"/>
      <w:sz w:val="26"/>
      <w:szCs w:val="26"/>
      <w:lang w:eastAsia="en-US" w:bidi="ar-SA"/>
    </w:rPr>
  </w:style>
  <w:style w:type="paragraph" w:customStyle="1" w:styleId="26">
    <w:name w:val="çàãîëîâîê 2"/>
    <w:basedOn w:val="a0"/>
    <w:next w:val="a0"/>
    <w:qFormat/>
    <w:rsid w:val="008D35E8"/>
    <w:pPr>
      <w:keepNext/>
      <w:widowControl/>
      <w:jc w:val="both"/>
    </w:pPr>
    <w:rPr>
      <w:rFonts w:ascii="Times New Roman" w:eastAsia="Times New Roman" w:hAnsi="Times New Roman" w:cs="Times New Roman"/>
      <w:color w:val="auto"/>
      <w:szCs w:val="20"/>
      <w:lang w:val="en-GB" w:bidi="ar-SA"/>
    </w:rPr>
  </w:style>
  <w:style w:type="paragraph" w:customStyle="1" w:styleId="16">
    <w:name w:val="Абзац списка1"/>
    <w:basedOn w:val="a0"/>
    <w:qFormat/>
    <w:rsid w:val="008D35E8"/>
    <w:pPr>
      <w:widowControl/>
      <w:spacing w:after="200" w:line="276" w:lineRule="auto"/>
      <w:ind w:left="720"/>
      <w:contextualSpacing/>
    </w:pPr>
    <w:rPr>
      <w:rFonts w:ascii="Calibri" w:eastAsia="Times New Roman" w:hAnsi="Calibri" w:cs="Times New Roman"/>
      <w:color w:val="auto"/>
      <w:sz w:val="22"/>
      <w:szCs w:val="22"/>
      <w:lang w:eastAsia="en-US" w:bidi="ar-SA"/>
    </w:rPr>
  </w:style>
  <w:style w:type="paragraph" w:customStyle="1" w:styleId="aff9">
    <w:name w:val="Текст документа"/>
    <w:basedOn w:val="a0"/>
    <w:link w:val="affa"/>
    <w:uiPriority w:val="99"/>
    <w:qFormat/>
    <w:rsid w:val="008D35E8"/>
    <w:pPr>
      <w:widowControl/>
      <w:spacing w:line="360" w:lineRule="auto"/>
      <w:ind w:firstLine="720"/>
      <w:jc w:val="both"/>
    </w:pPr>
    <w:rPr>
      <w:rFonts w:ascii="Times New Roman" w:eastAsia="Times New Roman" w:hAnsi="Times New Roman" w:cs="Times New Roman"/>
      <w:color w:val="auto"/>
      <w:lang w:bidi="ar-SA"/>
    </w:rPr>
  </w:style>
  <w:style w:type="character" w:customStyle="1" w:styleId="affa">
    <w:name w:val="Текст документа Знак"/>
    <w:link w:val="aff9"/>
    <w:uiPriority w:val="99"/>
    <w:locked/>
    <w:rsid w:val="008D35E8"/>
    <w:rPr>
      <w:rFonts w:ascii="Times New Roman" w:eastAsia="Times New Roman" w:hAnsi="Times New Roman" w:cs="Times New Roman"/>
      <w:lang w:bidi="ar-SA"/>
    </w:rPr>
  </w:style>
  <w:style w:type="paragraph" w:customStyle="1" w:styleId="Default">
    <w:name w:val="Default"/>
    <w:qFormat/>
    <w:rsid w:val="008D35E8"/>
    <w:pPr>
      <w:widowControl/>
      <w:autoSpaceDE w:val="0"/>
      <w:autoSpaceDN w:val="0"/>
      <w:adjustRightInd w:val="0"/>
    </w:pPr>
    <w:rPr>
      <w:rFonts w:ascii="Times New Roman" w:eastAsia="Calibri" w:hAnsi="Times New Roman" w:cs="Times New Roman"/>
      <w:color w:val="000000"/>
      <w:lang w:eastAsia="en-US" w:bidi="ar-SA"/>
    </w:rPr>
  </w:style>
  <w:style w:type="numbering" w:customStyle="1" w:styleId="4">
    <w:name w:val="Стиль4"/>
    <w:rsid w:val="008D35E8"/>
    <w:pPr>
      <w:numPr>
        <w:numId w:val="9"/>
      </w:numPr>
    </w:pPr>
  </w:style>
  <w:style w:type="paragraph" w:customStyle="1" w:styleId="CharChar4CharCharCharCharCharChar">
    <w:name w:val="Char Char4 Знак Знак Char Char Знак Знак Char Char Знак Char Char"/>
    <w:basedOn w:val="a0"/>
    <w:semiHidden/>
    <w:qFormat/>
    <w:rsid w:val="008D35E8"/>
    <w:pPr>
      <w:adjustRightInd w:val="0"/>
      <w:spacing w:after="160" w:line="240" w:lineRule="exact"/>
      <w:jc w:val="right"/>
    </w:pPr>
    <w:rPr>
      <w:rFonts w:ascii="Times New Roman" w:eastAsia="Times New Roman" w:hAnsi="Times New Roman" w:cs="Times New Roman"/>
      <w:color w:val="auto"/>
      <w:sz w:val="20"/>
      <w:szCs w:val="20"/>
      <w:lang w:val="en-GB" w:eastAsia="en-US" w:bidi="ar-SA"/>
    </w:rPr>
  </w:style>
  <w:style w:type="paragraph" w:styleId="affb">
    <w:name w:val="Revision"/>
    <w:hidden/>
    <w:uiPriority w:val="99"/>
    <w:semiHidden/>
    <w:rsid w:val="008D35E8"/>
    <w:pPr>
      <w:widowControl/>
    </w:pPr>
    <w:rPr>
      <w:rFonts w:ascii="Times New Roman" w:eastAsia="Times New Roman" w:hAnsi="Times New Roman" w:cs="Times New Roman"/>
      <w:lang w:bidi="ar-SA"/>
    </w:rPr>
  </w:style>
  <w:style w:type="character" w:styleId="affc">
    <w:name w:val="Placeholder Text"/>
    <w:basedOn w:val="a1"/>
    <w:uiPriority w:val="99"/>
    <w:semiHidden/>
    <w:rsid w:val="008D35E8"/>
    <w:rPr>
      <w:color w:val="808080"/>
    </w:rPr>
  </w:style>
  <w:style w:type="character" w:customStyle="1" w:styleId="17">
    <w:name w:val="Заголовок №1_"/>
    <w:link w:val="18"/>
    <w:locked/>
    <w:rsid w:val="008D35E8"/>
    <w:rPr>
      <w:sz w:val="39"/>
      <w:szCs w:val="39"/>
      <w:shd w:val="clear" w:color="auto" w:fill="FFFFFF"/>
    </w:rPr>
  </w:style>
  <w:style w:type="paragraph" w:customStyle="1" w:styleId="18">
    <w:name w:val="Заголовок №1"/>
    <w:basedOn w:val="a0"/>
    <w:link w:val="17"/>
    <w:qFormat/>
    <w:rsid w:val="008D35E8"/>
    <w:pPr>
      <w:widowControl/>
      <w:shd w:val="clear" w:color="auto" w:fill="FFFFFF"/>
      <w:spacing w:after="780" w:line="240" w:lineRule="atLeast"/>
      <w:outlineLvl w:val="0"/>
    </w:pPr>
    <w:rPr>
      <w:color w:val="auto"/>
      <w:sz w:val="39"/>
      <w:szCs w:val="39"/>
    </w:rPr>
  </w:style>
  <w:style w:type="paragraph" w:customStyle="1" w:styleId="a">
    <w:name w:val="Подподпункт"/>
    <w:basedOn w:val="a0"/>
    <w:qFormat/>
    <w:rsid w:val="008D35E8"/>
    <w:pPr>
      <w:widowControl/>
      <w:numPr>
        <w:numId w:val="12"/>
      </w:numPr>
      <w:spacing w:line="360" w:lineRule="auto"/>
      <w:jc w:val="both"/>
    </w:pPr>
    <w:rPr>
      <w:rFonts w:ascii="Times New Roman" w:eastAsia="Times New Roman" w:hAnsi="Times New Roman" w:cs="Times New Roman"/>
      <w:bCs/>
      <w:snapToGrid w:val="0"/>
      <w:color w:val="auto"/>
      <w:sz w:val="22"/>
      <w:szCs w:val="22"/>
      <w:lang w:bidi="ar-SA"/>
    </w:rPr>
  </w:style>
  <w:style w:type="paragraph" w:customStyle="1" w:styleId="-6">
    <w:name w:val="Пункт-6"/>
    <w:basedOn w:val="a0"/>
    <w:qFormat/>
    <w:rsid w:val="008D35E8"/>
    <w:pPr>
      <w:widowControl/>
      <w:tabs>
        <w:tab w:val="num" w:pos="1701"/>
      </w:tabs>
      <w:spacing w:line="288" w:lineRule="auto"/>
      <w:ind w:firstLine="567"/>
      <w:jc w:val="both"/>
    </w:pPr>
    <w:rPr>
      <w:rFonts w:ascii="Times New Roman" w:eastAsia="Times New Roman" w:hAnsi="Times New Roman" w:cs="Times New Roman"/>
      <w:color w:val="auto"/>
      <w:sz w:val="28"/>
      <w:lang w:bidi="ar-SA"/>
    </w:rPr>
  </w:style>
  <w:style w:type="numbering" w:customStyle="1" w:styleId="14">
    <w:name w:val="Нумерация заголовки 14"/>
    <w:uiPriority w:val="99"/>
    <w:rsid w:val="008D35E8"/>
    <w:pPr>
      <w:numPr>
        <w:numId w:val="19"/>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8D35E8"/>
    <w:rPr>
      <w:rFonts w:ascii="Calibri" w:eastAsia="Calibri" w:hAnsi="Calibri" w:cs="Times New Roman"/>
      <w:sz w:val="20"/>
      <w:szCs w:val="20"/>
      <w:lang w:eastAsia="ru-RU"/>
    </w:rPr>
  </w:style>
  <w:style w:type="paragraph" w:styleId="42">
    <w:name w:val="toc 4"/>
    <w:basedOn w:val="a0"/>
    <w:next w:val="a0"/>
    <w:autoRedefine/>
    <w:uiPriority w:val="39"/>
    <w:unhideWhenUsed/>
    <w:rsid w:val="008D35E8"/>
    <w:pPr>
      <w:widowControl/>
      <w:ind w:left="720"/>
    </w:pPr>
    <w:rPr>
      <w:rFonts w:asciiTheme="minorHAnsi" w:eastAsia="Times New Roman" w:hAnsiTheme="minorHAnsi" w:cstheme="minorHAnsi"/>
      <w:color w:val="auto"/>
      <w:sz w:val="20"/>
      <w:szCs w:val="20"/>
      <w:lang w:bidi="ar-SA"/>
    </w:rPr>
  </w:style>
  <w:style w:type="paragraph" w:styleId="51">
    <w:name w:val="toc 5"/>
    <w:basedOn w:val="a0"/>
    <w:next w:val="a0"/>
    <w:autoRedefine/>
    <w:uiPriority w:val="39"/>
    <w:unhideWhenUsed/>
    <w:rsid w:val="008D35E8"/>
    <w:pPr>
      <w:widowControl/>
      <w:ind w:left="960"/>
    </w:pPr>
    <w:rPr>
      <w:rFonts w:asciiTheme="minorHAnsi" w:eastAsia="Times New Roman" w:hAnsiTheme="minorHAnsi" w:cstheme="minorHAnsi"/>
      <w:color w:val="auto"/>
      <w:sz w:val="20"/>
      <w:szCs w:val="20"/>
      <w:lang w:bidi="ar-SA"/>
    </w:rPr>
  </w:style>
  <w:style w:type="paragraph" w:styleId="61">
    <w:name w:val="toc 6"/>
    <w:basedOn w:val="a0"/>
    <w:next w:val="a0"/>
    <w:autoRedefine/>
    <w:uiPriority w:val="39"/>
    <w:unhideWhenUsed/>
    <w:rsid w:val="008D35E8"/>
    <w:pPr>
      <w:widowControl/>
      <w:ind w:left="1200"/>
    </w:pPr>
    <w:rPr>
      <w:rFonts w:asciiTheme="minorHAnsi" w:eastAsia="Times New Roman" w:hAnsiTheme="minorHAnsi" w:cstheme="minorHAnsi"/>
      <w:color w:val="auto"/>
      <w:sz w:val="20"/>
      <w:szCs w:val="20"/>
      <w:lang w:bidi="ar-SA"/>
    </w:rPr>
  </w:style>
  <w:style w:type="paragraph" w:styleId="71">
    <w:name w:val="toc 7"/>
    <w:basedOn w:val="a0"/>
    <w:next w:val="a0"/>
    <w:autoRedefine/>
    <w:uiPriority w:val="39"/>
    <w:unhideWhenUsed/>
    <w:rsid w:val="008D35E8"/>
    <w:pPr>
      <w:widowControl/>
      <w:ind w:left="1440"/>
    </w:pPr>
    <w:rPr>
      <w:rFonts w:asciiTheme="minorHAnsi" w:eastAsia="Times New Roman" w:hAnsiTheme="minorHAnsi" w:cstheme="minorHAnsi"/>
      <w:color w:val="auto"/>
      <w:sz w:val="20"/>
      <w:szCs w:val="20"/>
      <w:lang w:bidi="ar-SA"/>
    </w:rPr>
  </w:style>
  <w:style w:type="paragraph" w:styleId="81">
    <w:name w:val="toc 8"/>
    <w:basedOn w:val="a0"/>
    <w:next w:val="a0"/>
    <w:autoRedefine/>
    <w:uiPriority w:val="39"/>
    <w:unhideWhenUsed/>
    <w:rsid w:val="008D35E8"/>
    <w:pPr>
      <w:widowControl/>
      <w:ind w:left="1680"/>
    </w:pPr>
    <w:rPr>
      <w:rFonts w:asciiTheme="minorHAnsi" w:eastAsia="Times New Roman" w:hAnsiTheme="minorHAnsi" w:cstheme="minorHAnsi"/>
      <w:color w:val="auto"/>
      <w:sz w:val="20"/>
      <w:szCs w:val="20"/>
      <w:lang w:bidi="ar-SA"/>
    </w:rPr>
  </w:style>
  <w:style w:type="paragraph" w:styleId="91">
    <w:name w:val="toc 9"/>
    <w:basedOn w:val="a0"/>
    <w:next w:val="a0"/>
    <w:autoRedefine/>
    <w:uiPriority w:val="39"/>
    <w:unhideWhenUsed/>
    <w:rsid w:val="008D35E8"/>
    <w:pPr>
      <w:widowControl/>
      <w:ind w:left="1920"/>
    </w:pPr>
    <w:rPr>
      <w:rFonts w:asciiTheme="minorHAnsi" w:eastAsia="Times New Roman" w:hAnsiTheme="minorHAnsi" w:cstheme="minorHAnsi"/>
      <w:color w:val="auto"/>
      <w:sz w:val="20"/>
      <w:szCs w:val="20"/>
      <w:lang w:bidi="ar-SA"/>
    </w:rPr>
  </w:style>
  <w:style w:type="character" w:customStyle="1" w:styleId="affd">
    <w:name w:val="Название Знак"/>
    <w:uiPriority w:val="10"/>
    <w:rsid w:val="008D35E8"/>
    <w:rPr>
      <w:rFonts w:ascii="Courier New" w:hAnsi="Courier New"/>
      <w:b/>
      <w:color w:val="000080"/>
      <w:sz w:val="22"/>
    </w:rPr>
  </w:style>
  <w:style w:type="paragraph" w:styleId="affe">
    <w:name w:val="Title"/>
    <w:basedOn w:val="a0"/>
    <w:next w:val="a0"/>
    <w:link w:val="19"/>
    <w:uiPriority w:val="10"/>
    <w:qFormat/>
    <w:rsid w:val="008D35E8"/>
    <w:pPr>
      <w:widowControl/>
      <w:contextualSpacing/>
    </w:pPr>
    <w:rPr>
      <w:rFonts w:asciiTheme="majorHAnsi" w:eastAsiaTheme="majorEastAsia" w:hAnsiTheme="majorHAnsi" w:cstheme="majorBidi"/>
      <w:color w:val="auto"/>
      <w:spacing w:val="-10"/>
      <w:kern w:val="28"/>
      <w:sz w:val="56"/>
      <w:szCs w:val="56"/>
      <w:lang w:bidi="ar-SA"/>
    </w:rPr>
  </w:style>
  <w:style w:type="character" w:customStyle="1" w:styleId="19">
    <w:name w:val="Название Знак1"/>
    <w:basedOn w:val="a1"/>
    <w:link w:val="affe"/>
    <w:uiPriority w:val="10"/>
    <w:rsid w:val="008D35E8"/>
    <w:rPr>
      <w:rFonts w:asciiTheme="majorHAnsi" w:eastAsiaTheme="majorEastAsia" w:hAnsiTheme="majorHAnsi" w:cstheme="majorBidi"/>
      <w:spacing w:val="-10"/>
      <w:kern w:val="28"/>
      <w:sz w:val="56"/>
      <w:szCs w:val="56"/>
      <w:lang w:bidi="ar-SA"/>
    </w:rPr>
  </w:style>
  <w:style w:type="numbering" w:customStyle="1" w:styleId="1a">
    <w:name w:val="Нет списка1"/>
    <w:next w:val="a3"/>
    <w:uiPriority w:val="99"/>
    <w:semiHidden/>
    <w:unhideWhenUsed/>
    <w:rsid w:val="008D35E8"/>
  </w:style>
  <w:style w:type="paragraph" w:customStyle="1" w:styleId="111">
    <w:name w:val="Оглавление 11"/>
    <w:basedOn w:val="a0"/>
    <w:next w:val="a0"/>
    <w:autoRedefine/>
    <w:uiPriority w:val="39"/>
    <w:qFormat/>
    <w:rsid w:val="008D35E8"/>
    <w:pPr>
      <w:widowControl/>
      <w:spacing w:before="120"/>
    </w:pPr>
    <w:rPr>
      <w:rFonts w:asciiTheme="minorHAnsi" w:eastAsia="Times New Roman" w:hAnsiTheme="minorHAnsi" w:cs="Calibri"/>
      <w:b/>
      <w:bCs/>
      <w:i/>
      <w:iCs/>
      <w:color w:val="auto"/>
      <w:lang w:bidi="ar-SA"/>
    </w:rPr>
  </w:style>
  <w:style w:type="paragraph" w:customStyle="1" w:styleId="210">
    <w:name w:val="Оглавление 21"/>
    <w:basedOn w:val="a0"/>
    <w:next w:val="a0"/>
    <w:autoRedefine/>
    <w:uiPriority w:val="39"/>
    <w:qFormat/>
    <w:rsid w:val="008D35E8"/>
    <w:pPr>
      <w:widowControl/>
      <w:spacing w:before="120"/>
      <w:ind w:left="240"/>
    </w:pPr>
    <w:rPr>
      <w:rFonts w:asciiTheme="minorHAnsi" w:eastAsia="Times New Roman" w:hAnsiTheme="minorHAnsi" w:cs="Calibri"/>
      <w:b/>
      <w:bCs/>
      <w:color w:val="auto"/>
      <w:sz w:val="22"/>
      <w:szCs w:val="22"/>
      <w:lang w:bidi="ar-SA"/>
    </w:rPr>
  </w:style>
  <w:style w:type="paragraph" w:customStyle="1" w:styleId="310">
    <w:name w:val="Оглавление 31"/>
    <w:basedOn w:val="a0"/>
    <w:next w:val="a0"/>
    <w:autoRedefine/>
    <w:uiPriority w:val="39"/>
    <w:unhideWhenUsed/>
    <w:qFormat/>
    <w:rsid w:val="008D35E8"/>
    <w:pPr>
      <w:widowControl/>
      <w:ind w:left="480"/>
    </w:pPr>
    <w:rPr>
      <w:rFonts w:asciiTheme="minorHAnsi" w:eastAsia="Times New Roman" w:hAnsiTheme="minorHAnsi" w:cs="Calibri"/>
      <w:color w:val="auto"/>
      <w:sz w:val="20"/>
      <w:szCs w:val="20"/>
      <w:lang w:bidi="ar-SA"/>
    </w:rPr>
  </w:style>
  <w:style w:type="paragraph" w:customStyle="1" w:styleId="410">
    <w:name w:val="Оглавление 41"/>
    <w:basedOn w:val="a0"/>
    <w:next w:val="a0"/>
    <w:autoRedefine/>
    <w:uiPriority w:val="39"/>
    <w:unhideWhenUsed/>
    <w:rsid w:val="008D35E8"/>
    <w:pPr>
      <w:widowControl/>
      <w:ind w:left="720"/>
    </w:pPr>
    <w:rPr>
      <w:rFonts w:asciiTheme="minorHAnsi" w:eastAsia="Times New Roman" w:hAnsiTheme="minorHAnsi" w:cs="Calibri"/>
      <w:color w:val="auto"/>
      <w:sz w:val="20"/>
      <w:szCs w:val="20"/>
      <w:lang w:bidi="ar-SA"/>
    </w:rPr>
  </w:style>
  <w:style w:type="paragraph" w:customStyle="1" w:styleId="510">
    <w:name w:val="Оглавление 51"/>
    <w:basedOn w:val="a0"/>
    <w:next w:val="a0"/>
    <w:autoRedefine/>
    <w:uiPriority w:val="39"/>
    <w:unhideWhenUsed/>
    <w:rsid w:val="008D35E8"/>
    <w:pPr>
      <w:widowControl/>
      <w:ind w:left="960"/>
    </w:pPr>
    <w:rPr>
      <w:rFonts w:asciiTheme="minorHAnsi" w:eastAsia="Times New Roman" w:hAnsiTheme="minorHAnsi" w:cs="Calibri"/>
      <w:color w:val="auto"/>
      <w:sz w:val="20"/>
      <w:szCs w:val="20"/>
      <w:lang w:bidi="ar-SA"/>
    </w:rPr>
  </w:style>
  <w:style w:type="paragraph" w:customStyle="1" w:styleId="610">
    <w:name w:val="Оглавление 61"/>
    <w:basedOn w:val="a0"/>
    <w:next w:val="a0"/>
    <w:autoRedefine/>
    <w:uiPriority w:val="39"/>
    <w:unhideWhenUsed/>
    <w:rsid w:val="008D35E8"/>
    <w:pPr>
      <w:widowControl/>
      <w:ind w:left="1200"/>
    </w:pPr>
    <w:rPr>
      <w:rFonts w:asciiTheme="minorHAnsi" w:eastAsia="Times New Roman" w:hAnsiTheme="minorHAnsi" w:cs="Calibri"/>
      <w:color w:val="auto"/>
      <w:sz w:val="20"/>
      <w:szCs w:val="20"/>
      <w:lang w:bidi="ar-SA"/>
    </w:rPr>
  </w:style>
  <w:style w:type="paragraph" w:customStyle="1" w:styleId="710">
    <w:name w:val="Оглавление 71"/>
    <w:basedOn w:val="a0"/>
    <w:next w:val="a0"/>
    <w:autoRedefine/>
    <w:uiPriority w:val="39"/>
    <w:unhideWhenUsed/>
    <w:rsid w:val="008D35E8"/>
    <w:pPr>
      <w:widowControl/>
      <w:ind w:left="1440"/>
    </w:pPr>
    <w:rPr>
      <w:rFonts w:asciiTheme="minorHAnsi" w:eastAsia="Times New Roman" w:hAnsiTheme="minorHAnsi" w:cs="Calibri"/>
      <w:color w:val="auto"/>
      <w:sz w:val="20"/>
      <w:szCs w:val="20"/>
      <w:lang w:bidi="ar-SA"/>
    </w:rPr>
  </w:style>
  <w:style w:type="paragraph" w:customStyle="1" w:styleId="810">
    <w:name w:val="Оглавление 81"/>
    <w:basedOn w:val="a0"/>
    <w:next w:val="a0"/>
    <w:autoRedefine/>
    <w:uiPriority w:val="39"/>
    <w:unhideWhenUsed/>
    <w:rsid w:val="008D35E8"/>
    <w:pPr>
      <w:widowControl/>
      <w:ind w:left="1680"/>
    </w:pPr>
    <w:rPr>
      <w:rFonts w:asciiTheme="minorHAnsi" w:eastAsia="Times New Roman" w:hAnsiTheme="minorHAnsi" w:cs="Calibri"/>
      <w:color w:val="auto"/>
      <w:sz w:val="20"/>
      <w:szCs w:val="20"/>
      <w:lang w:bidi="ar-SA"/>
    </w:rPr>
  </w:style>
  <w:style w:type="paragraph" w:customStyle="1" w:styleId="910">
    <w:name w:val="Оглавление 91"/>
    <w:basedOn w:val="a0"/>
    <w:next w:val="a0"/>
    <w:autoRedefine/>
    <w:uiPriority w:val="39"/>
    <w:unhideWhenUsed/>
    <w:rsid w:val="008D35E8"/>
    <w:pPr>
      <w:widowControl/>
      <w:ind w:left="1920"/>
    </w:pPr>
    <w:rPr>
      <w:rFonts w:asciiTheme="minorHAnsi" w:eastAsia="Times New Roman" w:hAnsiTheme="minorHAnsi" w:cs="Calibri"/>
      <w:color w:val="auto"/>
      <w:sz w:val="20"/>
      <w:szCs w:val="20"/>
      <w:lang w:bidi="ar-SA"/>
    </w:rPr>
  </w:style>
  <w:style w:type="numbering" w:customStyle="1" w:styleId="28">
    <w:name w:val="Нет списка2"/>
    <w:next w:val="a3"/>
    <w:uiPriority w:val="99"/>
    <w:semiHidden/>
    <w:unhideWhenUsed/>
    <w:rsid w:val="008D35E8"/>
  </w:style>
  <w:style w:type="character" w:customStyle="1" w:styleId="breadcrumb">
    <w:name w:val="breadcrumb"/>
    <w:basedOn w:val="a1"/>
    <w:rsid w:val="008D35E8"/>
  </w:style>
  <w:style w:type="paragraph" w:customStyle="1" w:styleId="10">
    <w:name w:val="Раздел 1"/>
    <w:basedOn w:val="a0"/>
    <w:qFormat/>
    <w:rsid w:val="008D35E8"/>
    <w:pPr>
      <w:keepNext/>
      <w:widowControl/>
      <w:numPr>
        <w:ilvl w:val="1"/>
        <w:numId w:val="26"/>
      </w:numPr>
      <w:tabs>
        <w:tab w:val="clear" w:pos="792"/>
        <w:tab w:val="num" w:pos="360"/>
      </w:tabs>
      <w:autoSpaceDE w:val="0"/>
      <w:autoSpaceDN w:val="0"/>
      <w:adjustRightInd w:val="0"/>
      <w:spacing w:before="600" w:after="360"/>
      <w:ind w:left="360" w:hanging="360"/>
      <w:jc w:val="both"/>
    </w:pPr>
    <w:rPr>
      <w:rFonts w:ascii="Times New Roman" w:eastAsia="Times New Roman" w:hAnsi="Times New Roman" w:cs="Times New Roman"/>
      <w:b/>
      <w:color w:val="auto"/>
      <w:lang w:bidi="ar-SA"/>
    </w:rPr>
  </w:style>
  <w:style w:type="paragraph" w:customStyle="1" w:styleId="1b">
    <w:name w:val="Пункт раздела 1"/>
    <w:basedOn w:val="a0"/>
    <w:link w:val="1c"/>
    <w:qFormat/>
    <w:rsid w:val="008D35E8"/>
    <w:pPr>
      <w:widowControl/>
      <w:shd w:val="clear" w:color="auto" w:fill="FFFFFF"/>
      <w:tabs>
        <w:tab w:val="left" w:pos="264"/>
        <w:tab w:val="num" w:pos="792"/>
      </w:tabs>
      <w:suppressAutoHyphens/>
      <w:autoSpaceDE w:val="0"/>
      <w:autoSpaceDN w:val="0"/>
      <w:adjustRightInd w:val="0"/>
      <w:spacing w:line="312" w:lineRule="auto"/>
      <w:ind w:left="792" w:hanging="432"/>
      <w:jc w:val="both"/>
    </w:pPr>
    <w:rPr>
      <w:rFonts w:ascii="Times New Roman" w:eastAsia="Times New Roman" w:hAnsi="Times New Roman" w:cs="Times New Roman"/>
      <w:color w:val="auto"/>
      <w:lang w:val="x-none" w:eastAsia="x-none" w:bidi="ar-SA"/>
    </w:rPr>
  </w:style>
  <w:style w:type="character" w:customStyle="1" w:styleId="1c">
    <w:name w:val="Пункт раздела 1 Знак"/>
    <w:link w:val="1b"/>
    <w:rsid w:val="008D35E8"/>
    <w:rPr>
      <w:rFonts w:ascii="Times New Roman" w:eastAsia="Times New Roman" w:hAnsi="Times New Roman" w:cs="Times New Roman"/>
      <w:shd w:val="clear" w:color="auto" w:fill="FFFFFF"/>
      <w:lang w:val="x-none" w:eastAsia="x-none" w:bidi="ar-SA"/>
    </w:rPr>
  </w:style>
  <w:style w:type="character" w:customStyle="1" w:styleId="blk">
    <w:name w:val="blk"/>
    <w:rsid w:val="008D35E8"/>
  </w:style>
  <w:style w:type="table" w:customStyle="1" w:styleId="1d">
    <w:name w:val="Сетка таблицы1"/>
    <w:basedOn w:val="a2"/>
    <w:next w:val="aa"/>
    <w:rsid w:val="008D35E8"/>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8D35E8"/>
  </w:style>
  <w:style w:type="table" w:customStyle="1" w:styleId="29">
    <w:name w:val="Сетка таблицы2"/>
    <w:basedOn w:val="a2"/>
    <w:next w:val="aa"/>
    <w:rsid w:val="008D35E8"/>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8D35E8"/>
  </w:style>
  <w:style w:type="character" w:customStyle="1" w:styleId="112">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1"/>
    <w:rsid w:val="008D35E8"/>
    <w:rPr>
      <w:rFonts w:asciiTheme="majorHAnsi" w:eastAsiaTheme="majorEastAsia" w:hAnsiTheme="majorHAnsi" w:cstheme="majorBidi"/>
      <w:color w:val="2E74B5" w:themeColor="accent1" w:themeShade="BF"/>
      <w:sz w:val="32"/>
      <w:szCs w:val="32"/>
      <w:lang w:eastAsia="ru-RU"/>
    </w:rPr>
  </w:style>
  <w:style w:type="character" w:customStyle="1" w:styleId="211">
    <w:name w:val="Заголовок 2 Знак1"/>
    <w:aliases w:val="H2 Знак2,H2 Знак Знак1"/>
    <w:basedOn w:val="a1"/>
    <w:semiHidden/>
    <w:rsid w:val="008D35E8"/>
    <w:rPr>
      <w:rFonts w:asciiTheme="majorHAnsi" w:eastAsiaTheme="majorEastAsia" w:hAnsiTheme="majorHAnsi" w:cstheme="majorBidi"/>
      <w:color w:val="2E74B5" w:themeColor="accent1" w:themeShade="BF"/>
      <w:sz w:val="26"/>
      <w:szCs w:val="26"/>
      <w:lang w:eastAsia="ru-RU"/>
    </w:rPr>
  </w:style>
  <w:style w:type="character" w:customStyle="1" w:styleId="311">
    <w:name w:val="Заголовок 3 Знак1"/>
    <w:aliases w:val="Знак2 Знак1"/>
    <w:basedOn w:val="a1"/>
    <w:semiHidden/>
    <w:rsid w:val="008D35E8"/>
    <w:rPr>
      <w:rFonts w:asciiTheme="majorHAnsi" w:eastAsiaTheme="majorEastAsia" w:hAnsiTheme="majorHAnsi" w:cstheme="majorBidi"/>
      <w:color w:val="1F4D78" w:themeColor="accent1" w:themeShade="7F"/>
      <w:sz w:val="24"/>
      <w:szCs w:val="24"/>
      <w:lang w:eastAsia="ru-RU"/>
    </w:rPr>
  </w:style>
  <w:style w:type="character" w:customStyle="1" w:styleId="2a">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1"/>
    <w:uiPriority w:val="99"/>
    <w:semiHidden/>
    <w:rsid w:val="008D35E8"/>
    <w:rPr>
      <w:rFonts w:ascii="Times New Roman" w:eastAsia="Times New Roman" w:hAnsi="Times New Roman"/>
      <w:lang w:eastAsia="ru-RU"/>
    </w:rPr>
  </w:style>
  <w:style w:type="character" w:customStyle="1" w:styleId="1e">
    <w:name w:val="Текст примечания Знак1"/>
    <w:basedOn w:val="a1"/>
    <w:uiPriority w:val="99"/>
    <w:semiHidden/>
    <w:rsid w:val="008D35E8"/>
    <w:rPr>
      <w:rFonts w:ascii="Times New Roman" w:eastAsia="Times New Roman" w:hAnsi="Times New Roman" w:cs="Times New Roman"/>
      <w:sz w:val="20"/>
      <w:szCs w:val="20"/>
      <w:lang w:eastAsia="ru-RU"/>
    </w:rPr>
  </w:style>
  <w:style w:type="character" w:customStyle="1" w:styleId="212">
    <w:name w:val="Основной текст с отступом 2 Знак1"/>
    <w:basedOn w:val="a1"/>
    <w:uiPriority w:val="99"/>
    <w:semiHidden/>
    <w:rsid w:val="008D35E8"/>
    <w:rPr>
      <w:rFonts w:ascii="Times New Roman" w:eastAsia="Times New Roman" w:hAnsi="Times New Roman" w:cs="Times New Roman"/>
      <w:sz w:val="24"/>
      <w:szCs w:val="24"/>
      <w:lang w:eastAsia="ru-RU"/>
    </w:rPr>
  </w:style>
  <w:style w:type="character" w:customStyle="1" w:styleId="711">
    <w:name w:val="Заголовок 7 Знак1"/>
    <w:basedOn w:val="a1"/>
    <w:semiHidden/>
    <w:rsid w:val="008D35E8"/>
    <w:rPr>
      <w:rFonts w:asciiTheme="majorHAnsi" w:eastAsiaTheme="majorEastAsia" w:hAnsiTheme="majorHAnsi" w:cstheme="majorBidi"/>
      <w:i/>
      <w:iCs/>
      <w:color w:val="1F4D78" w:themeColor="accent1" w:themeShade="7F"/>
      <w:sz w:val="24"/>
      <w:szCs w:val="24"/>
      <w:lang w:eastAsia="ru-RU"/>
    </w:rPr>
  </w:style>
  <w:style w:type="character" w:customStyle="1" w:styleId="811">
    <w:name w:val="Заголовок 8 Знак1"/>
    <w:basedOn w:val="a1"/>
    <w:uiPriority w:val="9"/>
    <w:semiHidden/>
    <w:rsid w:val="008D35E8"/>
    <w:rPr>
      <w:rFonts w:asciiTheme="majorHAnsi" w:eastAsiaTheme="majorEastAsia" w:hAnsiTheme="majorHAnsi" w:cstheme="majorBidi"/>
      <w:color w:val="272727" w:themeColor="text1" w:themeTint="D8"/>
      <w:sz w:val="21"/>
      <w:szCs w:val="21"/>
      <w:lang w:eastAsia="ru-RU"/>
    </w:rPr>
  </w:style>
  <w:style w:type="character" w:customStyle="1" w:styleId="911">
    <w:name w:val="Заголовок 9 Знак1"/>
    <w:basedOn w:val="a1"/>
    <w:uiPriority w:val="9"/>
    <w:semiHidden/>
    <w:rsid w:val="008D35E8"/>
    <w:rPr>
      <w:rFonts w:asciiTheme="majorHAnsi" w:eastAsiaTheme="majorEastAsia" w:hAnsiTheme="majorHAnsi" w:cstheme="majorBidi"/>
      <w:i/>
      <w:iCs/>
      <w:color w:val="272727" w:themeColor="text1" w:themeTint="D8"/>
      <w:sz w:val="21"/>
      <w:szCs w:val="21"/>
      <w:lang w:eastAsia="ru-RU"/>
    </w:rPr>
  </w:style>
  <w:style w:type="character" w:customStyle="1" w:styleId="1f">
    <w:name w:val="Верхний колонтитул Знак1"/>
    <w:basedOn w:val="a1"/>
    <w:uiPriority w:val="99"/>
    <w:semiHidden/>
    <w:rsid w:val="008D35E8"/>
    <w:rPr>
      <w:rFonts w:ascii="Times New Roman" w:eastAsia="Times New Roman" w:hAnsi="Times New Roman" w:cs="Times New Roman"/>
      <w:sz w:val="24"/>
      <w:szCs w:val="24"/>
      <w:lang w:eastAsia="ru-RU"/>
    </w:rPr>
  </w:style>
  <w:style w:type="character" w:customStyle="1" w:styleId="1f0">
    <w:name w:val="Нижний колонтитул Знак1"/>
    <w:basedOn w:val="a1"/>
    <w:uiPriority w:val="99"/>
    <w:semiHidden/>
    <w:rsid w:val="008D35E8"/>
    <w:rPr>
      <w:rFonts w:ascii="Times New Roman" w:eastAsia="Times New Roman" w:hAnsi="Times New Roman" w:cs="Times New Roman"/>
      <w:sz w:val="24"/>
      <w:szCs w:val="24"/>
      <w:lang w:eastAsia="ru-RU"/>
    </w:rPr>
  </w:style>
  <w:style w:type="character" w:customStyle="1" w:styleId="1f1">
    <w:name w:val="Текст выноски Знак1"/>
    <w:basedOn w:val="a1"/>
    <w:uiPriority w:val="99"/>
    <w:semiHidden/>
    <w:rsid w:val="008D35E8"/>
    <w:rPr>
      <w:rFonts w:ascii="Segoe UI" w:eastAsia="Times New Roman" w:hAnsi="Segoe UI" w:cs="Segoe UI"/>
      <w:sz w:val="18"/>
      <w:szCs w:val="18"/>
      <w:lang w:eastAsia="ru-RU"/>
    </w:rPr>
  </w:style>
  <w:style w:type="character" w:customStyle="1" w:styleId="1f2">
    <w:name w:val="Текст Знак1"/>
    <w:basedOn w:val="a1"/>
    <w:semiHidden/>
    <w:rsid w:val="008D35E8"/>
    <w:rPr>
      <w:rFonts w:ascii="Consolas" w:eastAsia="Times New Roman" w:hAnsi="Consolas" w:cs="Times New Roman"/>
      <w:sz w:val="21"/>
      <w:szCs w:val="21"/>
      <w:lang w:eastAsia="ru-RU"/>
    </w:rPr>
  </w:style>
  <w:style w:type="character" w:customStyle="1" w:styleId="1f3">
    <w:name w:val="Тема примечания Знак1"/>
    <w:basedOn w:val="1e"/>
    <w:uiPriority w:val="99"/>
    <w:semiHidden/>
    <w:rsid w:val="008D35E8"/>
    <w:rPr>
      <w:rFonts w:ascii="Times New Roman" w:eastAsia="Times New Roman" w:hAnsi="Times New Roman" w:cs="Times New Roman"/>
      <w:b/>
      <w:bCs/>
      <w:sz w:val="20"/>
      <w:szCs w:val="20"/>
      <w:lang w:eastAsia="ru-RU"/>
    </w:rPr>
  </w:style>
  <w:style w:type="character" w:customStyle="1" w:styleId="1f4">
    <w:name w:val="Основной текст с отступом Знак1"/>
    <w:basedOn w:val="a1"/>
    <w:uiPriority w:val="99"/>
    <w:semiHidden/>
    <w:rsid w:val="008D35E8"/>
    <w:rPr>
      <w:rFonts w:ascii="Times New Roman" w:eastAsia="Times New Roman" w:hAnsi="Times New Roman" w:cs="Times New Roman"/>
      <w:sz w:val="24"/>
      <w:szCs w:val="24"/>
      <w:lang w:eastAsia="ru-RU"/>
    </w:rPr>
  </w:style>
  <w:style w:type="character" w:customStyle="1" w:styleId="1f5">
    <w:name w:val="Основной текст Знак1"/>
    <w:basedOn w:val="a1"/>
    <w:uiPriority w:val="99"/>
    <w:semiHidden/>
    <w:rsid w:val="008D35E8"/>
    <w:rPr>
      <w:rFonts w:ascii="Times New Roman" w:eastAsia="Times New Roman" w:hAnsi="Times New Roman" w:cs="Times New Roman"/>
      <w:sz w:val="24"/>
      <w:szCs w:val="24"/>
      <w:lang w:eastAsia="ru-RU"/>
    </w:rPr>
  </w:style>
  <w:style w:type="character" w:customStyle="1" w:styleId="213">
    <w:name w:val="Основной текст 2 Знак1"/>
    <w:basedOn w:val="a1"/>
    <w:uiPriority w:val="99"/>
    <w:semiHidden/>
    <w:rsid w:val="008D35E8"/>
    <w:rPr>
      <w:rFonts w:ascii="Times New Roman" w:eastAsia="Times New Roman" w:hAnsi="Times New Roman" w:cs="Times New Roman"/>
      <w:sz w:val="24"/>
      <w:szCs w:val="24"/>
      <w:lang w:eastAsia="ru-RU"/>
    </w:rPr>
  </w:style>
  <w:style w:type="character" w:customStyle="1" w:styleId="312">
    <w:name w:val="Основной текст 3 Знак1"/>
    <w:basedOn w:val="a1"/>
    <w:uiPriority w:val="99"/>
    <w:semiHidden/>
    <w:rsid w:val="008D35E8"/>
    <w:rPr>
      <w:rFonts w:ascii="Times New Roman" w:eastAsia="Times New Roman" w:hAnsi="Times New Roman" w:cs="Times New Roman"/>
      <w:sz w:val="16"/>
      <w:szCs w:val="16"/>
      <w:lang w:eastAsia="ru-RU"/>
    </w:rPr>
  </w:style>
  <w:style w:type="character" w:customStyle="1" w:styleId="313">
    <w:name w:val="Основной текст с отступом 3 Знак1"/>
    <w:basedOn w:val="a1"/>
    <w:uiPriority w:val="99"/>
    <w:semiHidden/>
    <w:rsid w:val="008D35E8"/>
    <w:rPr>
      <w:rFonts w:ascii="Times New Roman" w:eastAsia="Times New Roman" w:hAnsi="Times New Roman" w:cs="Times New Roman"/>
      <w:sz w:val="16"/>
      <w:szCs w:val="16"/>
      <w:lang w:eastAsia="ru-RU"/>
    </w:rPr>
  </w:style>
  <w:style w:type="table" w:customStyle="1" w:styleId="38">
    <w:name w:val="Сетка таблицы3"/>
    <w:basedOn w:val="a2"/>
    <w:next w:val="aa"/>
    <w:uiPriority w:val="59"/>
    <w:rsid w:val="008D35E8"/>
    <w:pPr>
      <w:widowControl/>
    </w:pPr>
    <w:rPr>
      <w:rFonts w:ascii="Times New Roman" w:eastAsia="Calibri" w:hAnsi="Times New Roman" w:cs="Arial"/>
      <w:color w:val="000000"/>
      <w:sz w:val="20"/>
      <w:szCs w:val="20"/>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умерация заголовки 141"/>
    <w:uiPriority w:val="99"/>
    <w:rsid w:val="008D35E8"/>
  </w:style>
  <w:style w:type="numbering" w:customStyle="1" w:styleId="411">
    <w:name w:val="Стиль41"/>
    <w:rsid w:val="008D35E8"/>
  </w:style>
  <w:style w:type="character" w:styleId="afff">
    <w:name w:val="Intense Reference"/>
    <w:basedOn w:val="a1"/>
    <w:uiPriority w:val="32"/>
    <w:qFormat/>
    <w:rsid w:val="008D35E8"/>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93913">
      <w:bodyDiv w:val="1"/>
      <w:marLeft w:val="0"/>
      <w:marRight w:val="0"/>
      <w:marTop w:val="0"/>
      <w:marBottom w:val="0"/>
      <w:divBdr>
        <w:top w:val="none" w:sz="0" w:space="0" w:color="auto"/>
        <w:left w:val="none" w:sz="0" w:space="0" w:color="auto"/>
        <w:bottom w:val="none" w:sz="0" w:space="0" w:color="auto"/>
        <w:right w:val="none" w:sz="0" w:space="0" w:color="auto"/>
      </w:divBdr>
    </w:div>
    <w:div w:id="1310749810">
      <w:bodyDiv w:val="1"/>
      <w:marLeft w:val="0"/>
      <w:marRight w:val="0"/>
      <w:marTop w:val="0"/>
      <w:marBottom w:val="0"/>
      <w:divBdr>
        <w:top w:val="none" w:sz="0" w:space="0" w:color="auto"/>
        <w:left w:val="none" w:sz="0" w:space="0" w:color="auto"/>
        <w:bottom w:val="none" w:sz="0" w:space="0" w:color="auto"/>
        <w:right w:val="none" w:sz="0" w:space="0" w:color="auto"/>
      </w:divBdr>
    </w:div>
    <w:div w:id="1583951183">
      <w:bodyDiv w:val="1"/>
      <w:marLeft w:val="0"/>
      <w:marRight w:val="0"/>
      <w:marTop w:val="0"/>
      <w:marBottom w:val="0"/>
      <w:divBdr>
        <w:top w:val="none" w:sz="0" w:space="0" w:color="auto"/>
        <w:left w:val="none" w:sz="0" w:space="0" w:color="auto"/>
        <w:bottom w:val="none" w:sz="0" w:space="0" w:color="auto"/>
        <w:right w:val="none" w:sz="0" w:space="0" w:color="auto"/>
      </w:divBdr>
    </w:div>
    <w:div w:id="1792281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2648C-0DB2-45EB-ADD4-71DC89FCE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3849</Words>
  <Characters>21942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Ермакова Анна Валентиновна</dc:creator>
  <cp:lastModifiedBy>Султанова Раушан Ринатовна</cp:lastModifiedBy>
  <cp:revision>15</cp:revision>
  <cp:lastPrinted>2019-12-17T04:42:00Z</cp:lastPrinted>
  <dcterms:created xsi:type="dcterms:W3CDTF">2021-12-06T09:40:00Z</dcterms:created>
  <dcterms:modified xsi:type="dcterms:W3CDTF">2021-12-16T12:53:00Z</dcterms:modified>
</cp:coreProperties>
</file>